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FCE7C" w14:textId="764D5F02" w:rsidR="006B3E08" w:rsidRDefault="006B3E08" w:rsidP="006B3E08">
      <w:pPr>
        <w:rPr>
          <w:b/>
          <w:sz w:val="40"/>
          <w:szCs w:val="20"/>
        </w:rPr>
      </w:pPr>
      <w:del w:id="0" w:author="Maroš Varsányi" w:date="2019-03-08T11:29:00Z">
        <w:r w:rsidRPr="006B3E08">
          <w:rPr>
            <w:noProof/>
            <w:sz w:val="20"/>
            <w:szCs w:val="20"/>
          </w:rPr>
          <w:drawing>
            <wp:anchor distT="0" distB="0" distL="114300" distR="114300" simplePos="0" relativeHeight="251663360" behindDoc="1" locked="0" layoutInCell="1" allowOverlap="1" wp14:anchorId="1142B8C7" wp14:editId="47B7773F">
              <wp:simplePos x="0" y="0"/>
              <wp:positionH relativeFrom="column">
                <wp:posOffset>4641850</wp:posOffset>
              </wp:positionH>
              <wp:positionV relativeFrom="paragraph">
                <wp:posOffset>-403225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6B3E08">
          <w:rPr>
            <w:noProof/>
            <w:sz w:val="20"/>
            <w:szCs w:val="20"/>
          </w:rPr>
          <w:drawing>
            <wp:anchor distT="0" distB="0" distL="114300" distR="114300" simplePos="0" relativeHeight="251664384" behindDoc="0" locked="0" layoutInCell="1" allowOverlap="1" wp14:anchorId="64667444" wp14:editId="49874060">
              <wp:simplePos x="0" y="0"/>
              <wp:positionH relativeFrom="column">
                <wp:posOffset>163195</wp:posOffset>
              </wp:positionH>
              <wp:positionV relativeFrom="paragraph">
                <wp:posOffset>-386080</wp:posOffset>
              </wp:positionV>
              <wp:extent cx="1374775" cy="899795"/>
              <wp:effectExtent l="0" t="0" r="0" b="0"/>
              <wp:wrapNone/>
              <wp:docPr id="5" name="Obrázo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1" w:author="Maroš Varsányi" w:date="2019-03-08T11:29:00Z">
        <w:r w:rsidRPr="006B3E08">
          <w:rPr>
            <w:noProof/>
            <w:sz w:val="20"/>
            <w:szCs w:val="20"/>
          </w:rPr>
          <w:drawing>
            <wp:anchor distT="0" distB="0" distL="114300" distR="114300" simplePos="0" relativeHeight="251658240" behindDoc="1" locked="0" layoutInCell="1" allowOverlap="1" wp14:anchorId="55B825AD" wp14:editId="34BD2D28">
              <wp:simplePos x="0" y="0"/>
              <wp:positionH relativeFrom="column">
                <wp:posOffset>4641850</wp:posOffset>
              </wp:positionH>
              <wp:positionV relativeFrom="paragraph">
                <wp:posOffset>-403225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7" name="Obrázo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6B3E08">
          <w:rPr>
            <w:noProof/>
            <w:sz w:val="20"/>
            <w:szCs w:val="20"/>
          </w:rPr>
          <w:drawing>
            <wp:anchor distT="0" distB="0" distL="114300" distR="114300" simplePos="0" relativeHeight="251661312" behindDoc="0" locked="0" layoutInCell="1" allowOverlap="1" wp14:anchorId="15AC8AEE" wp14:editId="61186D18">
              <wp:simplePos x="0" y="0"/>
              <wp:positionH relativeFrom="column">
                <wp:posOffset>163195</wp:posOffset>
              </wp:positionH>
              <wp:positionV relativeFrom="paragraph">
                <wp:posOffset>-386080</wp:posOffset>
              </wp:positionV>
              <wp:extent cx="1374775" cy="899795"/>
              <wp:effectExtent l="0" t="0" r="0" b="0"/>
              <wp:wrapNone/>
              <wp:docPr id="2" name="Obrázo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</w:t>
      </w:r>
    </w:p>
    <w:p w14:paraId="70413898" w14:textId="77777777" w:rsidR="006B3E08" w:rsidRDefault="006B3E08" w:rsidP="00541FF5">
      <w:pPr>
        <w:jc w:val="center"/>
        <w:rPr>
          <w:b/>
          <w:sz w:val="40"/>
          <w:szCs w:val="20"/>
        </w:rPr>
      </w:pPr>
    </w:p>
    <w:p w14:paraId="07351B79" w14:textId="77777777" w:rsidR="006B3E08" w:rsidRPr="00282712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282712">
        <w:rPr>
          <w:rFonts w:ascii="Arial" w:hAnsi="Arial" w:cs="Arial"/>
          <w:sz w:val="20"/>
          <w:szCs w:val="20"/>
        </w:rPr>
        <w:t>Európska únia</w:t>
      </w:r>
    </w:p>
    <w:p w14:paraId="1B6BAB67" w14:textId="77777777" w:rsidR="006B3E08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282712">
        <w:rPr>
          <w:rFonts w:ascii="Arial" w:hAnsi="Arial" w:cs="Arial"/>
          <w:sz w:val="20"/>
          <w:szCs w:val="20"/>
        </w:rPr>
        <w:t xml:space="preserve">Európsky fond 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14B4BD5D" w14:textId="5E62FCBF" w:rsidR="006B3E08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r</w:t>
      </w:r>
      <w:r w:rsidRPr="00282712">
        <w:rPr>
          <w:rFonts w:ascii="Arial" w:hAnsi="Arial" w:cs="Arial"/>
          <w:sz w:val="20"/>
          <w:szCs w:val="20"/>
        </w:rPr>
        <w:t>egionálneho</w:t>
      </w:r>
    </w:p>
    <w:p w14:paraId="5830642F" w14:textId="3BA19373" w:rsidR="006B3E08" w:rsidRPr="006B3E08" w:rsidRDefault="004F0950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ins w:id="2" w:author="Andrej Markovič" w:date="2019-04-16T13:12:00Z">
        <w:r>
          <w:rPr>
            <w:rFonts w:ascii="Arial" w:hAnsi="Arial" w:cs="Arial"/>
            <w:sz w:val="20"/>
            <w:szCs w:val="20"/>
          </w:rPr>
          <w:t xml:space="preserve">   </w:t>
        </w:r>
      </w:ins>
      <w:bookmarkStart w:id="3" w:name="_GoBack"/>
      <w:bookmarkEnd w:id="3"/>
      <w:r w:rsidR="006B3E08" w:rsidRPr="00282712">
        <w:rPr>
          <w:rFonts w:ascii="Arial" w:hAnsi="Arial" w:cs="Arial"/>
          <w:sz w:val="20"/>
          <w:szCs w:val="20"/>
        </w:rPr>
        <w:t>rozvoja</w:t>
      </w:r>
    </w:p>
    <w:p w14:paraId="53804A85" w14:textId="77777777" w:rsidR="006B3E08" w:rsidRDefault="006B3E08" w:rsidP="00541FF5">
      <w:pPr>
        <w:jc w:val="center"/>
        <w:rPr>
          <w:b/>
          <w:sz w:val="40"/>
          <w:szCs w:val="20"/>
        </w:rPr>
      </w:pPr>
    </w:p>
    <w:p w14:paraId="31D3BBF4" w14:textId="667B8BCB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566C4">
            <w:rPr>
              <w:b/>
              <w:sz w:val="40"/>
              <w:szCs w:val="20"/>
            </w:rPr>
            <w:t>31</w:t>
          </w:r>
        </w:sdtContent>
      </w:sdt>
    </w:p>
    <w:p w14:paraId="22DE4879" w14:textId="53B14C93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4" w:author="Maroš Varsányi" w:date="2019-03-08T11:29:00Z"/>
      <w:sdt>
        <w:sdtPr>
          <w:rPr>
            <w:b/>
            <w:sz w:val="32"/>
            <w:szCs w:val="32"/>
          </w:rPr>
          <w:alias w:val="Poradové číslo verzie"/>
          <w:tag w:val="Poradové číslo verzie"/>
          <w:id w:val="-1044216555"/>
          <w:placeholder>
            <w:docPart w:val="04FE0D8114774E38946D0A9D26EAF51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4"/>
          <w:del w:id="5" w:author="Maroš Varsányi" w:date="2019-03-08T11:29:00Z">
            <w:r w:rsidR="00A2343E">
              <w:rPr>
                <w:b/>
                <w:sz w:val="32"/>
                <w:szCs w:val="32"/>
              </w:rPr>
              <w:delText>1</w:delText>
            </w:r>
          </w:del>
          <w:customXmlDelRangeStart w:id="6" w:author="Maroš Varsányi" w:date="2019-03-08T11:29:00Z"/>
        </w:sdtContent>
      </w:sdt>
      <w:customXmlDelRangeEnd w:id="6"/>
      <w:customXmlInsRangeStart w:id="7" w:author="Maroš Varsányi" w:date="2019-03-08T11:29:00Z"/>
      <w:sdt>
        <w:sdtPr>
          <w:rPr>
            <w:b/>
            <w:sz w:val="32"/>
            <w:szCs w:val="32"/>
          </w:rPr>
          <w:alias w:val="Poradové číslo verzie"/>
          <w:tag w:val="Poradové číslo verzie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7"/>
          <w:ins w:id="8" w:author="Maroš Varsányi" w:date="2019-03-08T11:29:00Z">
            <w:r w:rsidR="00D566C4">
              <w:rPr>
                <w:b/>
                <w:sz w:val="32"/>
                <w:szCs w:val="32"/>
              </w:rPr>
              <w:t>2</w:t>
            </w:r>
          </w:ins>
          <w:customXmlInsRangeStart w:id="9" w:author="Maroš Varsányi" w:date="2019-03-08T11:29:00Z"/>
        </w:sdtContent>
      </w:sdt>
      <w:customXmlInsRangeEnd w:id="9"/>
    </w:p>
    <w:p w14:paraId="448F12B6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3FCDB845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222F4F9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221CE05B" w14:textId="77777777"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PrChange w:id="10" w:author="Maroš Varsányi" w:date="2019-03-08T11:29:00Z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11">
          <w:tblGrid>
            <w:gridCol w:w="2268"/>
            <w:gridCol w:w="6696"/>
          </w:tblGrid>
        </w:tblGridChange>
      </w:tblGrid>
      <w:tr w:rsidR="009836CF" w:rsidRPr="009836CF" w14:paraId="0445D2E5" w14:textId="77777777" w:rsidTr="001A1545">
        <w:tc>
          <w:tcPr>
            <w:tcW w:w="2268" w:type="dxa"/>
            <w:shd w:val="clear" w:color="auto" w:fill="8DB3E2" w:themeFill="text2" w:themeFillTint="66"/>
            <w:tcPrChange w:id="12" w:author="Maroš Varsányi" w:date="2019-03-08T11:29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48D7CC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  <w:r w:rsidR="00563BB8">
              <w:rPr>
                <w:b/>
                <w:sz w:val="26"/>
                <w:szCs w:val="26"/>
              </w:rPr>
              <w:t xml:space="preserve">                                          </w:t>
            </w:r>
          </w:p>
          <w:p w14:paraId="19BE523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56423F4" w14:textId="12BCC0D5" w:rsidR="0084743A" w:rsidRPr="0084743A" w:rsidDel="00270877" w:rsidRDefault="0084743A" w:rsidP="006479DF">
            <w:pPr>
              <w:rPr>
                <w:del w:id="13" w:author="Andrej Markovič" w:date="2019-04-16T10:56:00Z"/>
                <w:b/>
                <w:sz w:val="26"/>
                <w:szCs w:val="26"/>
              </w:rPr>
            </w:pPr>
          </w:p>
          <w:p w14:paraId="5DC40EA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14" w:author="Maroš Varsányi" w:date="2019-03-08T11:29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4573BDD1" w14:textId="71785660" w:rsidR="009836CF" w:rsidRPr="009836CF" w:rsidRDefault="00FC3E66" w:rsidP="00DE3155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 xml:space="preserve">k </w:t>
            </w:r>
            <w:r w:rsidR="00DE3155">
              <w:rPr>
                <w:szCs w:val="20"/>
              </w:rPr>
              <w:t>používaniu systému ARACHNE</w:t>
            </w:r>
          </w:p>
        </w:tc>
      </w:tr>
      <w:tr w:rsidR="009836CF" w:rsidRPr="009836CF" w14:paraId="08514B87" w14:textId="77777777" w:rsidTr="001A1545">
        <w:tc>
          <w:tcPr>
            <w:tcW w:w="2268" w:type="dxa"/>
            <w:shd w:val="clear" w:color="auto" w:fill="8DB3E2" w:themeFill="text2" w:themeFillTint="66"/>
            <w:tcPrChange w:id="15" w:author="Maroš Varsányi" w:date="2019-03-08T11:29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05B858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C18F78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DBAE5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ABCD6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16" w:author="Maroš Varsányi" w:date="2019-03-08T11:29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6851E12B" w14:textId="28382CCD" w:rsidR="00932B09" w:rsidRDefault="00932B09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CKO</w:t>
            </w:r>
          </w:p>
          <w:p w14:paraId="41AE04FA" w14:textId="77777777" w:rsidR="009836CF" w:rsidRDefault="00573AAB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5FFD0CDD" w14:textId="77777777" w:rsidR="00E631A6" w:rsidRDefault="00E631A6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14:paraId="697D55CB" w14:textId="05747F88" w:rsidR="00FC3E66" w:rsidRPr="009836CF" w:rsidRDefault="00FC3E66" w:rsidP="00563BB8">
            <w:pPr>
              <w:jc w:val="both"/>
              <w:rPr>
                <w:szCs w:val="20"/>
              </w:rPr>
            </w:pPr>
          </w:p>
        </w:tc>
      </w:tr>
      <w:tr w:rsidR="009836CF" w:rsidRPr="009836CF" w14:paraId="24219B64" w14:textId="77777777" w:rsidTr="001A1545">
        <w:tc>
          <w:tcPr>
            <w:tcW w:w="2268" w:type="dxa"/>
            <w:shd w:val="clear" w:color="auto" w:fill="8DB3E2" w:themeFill="text2" w:themeFillTint="66"/>
            <w:tcPrChange w:id="17" w:author="Maroš Varsányi" w:date="2019-03-08T11:29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31CB3A6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C8C82B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580A07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299EA1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18" w:author="Maroš Varsányi" w:date="2019-03-08T11:29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65B5AEBF" w14:textId="77777777" w:rsidR="00573AAB" w:rsidRPr="00FD028A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Certifikačný orgán</w:t>
            </w:r>
          </w:p>
          <w:p w14:paraId="05FDB90C" w14:textId="5FC02DB7" w:rsidR="00573AAB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Orgán auditu</w:t>
            </w:r>
          </w:p>
          <w:p w14:paraId="53D37500" w14:textId="77777777" w:rsidR="009836CF" w:rsidRDefault="00573AAB" w:rsidP="00573AAB">
            <w:pPr>
              <w:jc w:val="both"/>
              <w:rPr>
                <w:del w:id="19" w:author="Maroš Varsányi" w:date="2019-03-08T11:29:00Z"/>
                <w:szCs w:val="20"/>
              </w:rPr>
            </w:pPr>
            <w:del w:id="20" w:author="Maroš Varsányi" w:date="2019-03-08T11:29:00Z">
              <w:r w:rsidRPr="00FD028A">
                <w:rPr>
                  <w:szCs w:val="20"/>
                </w:rPr>
                <w:delText>Gestori horizontálnych princípov</w:delText>
              </w:r>
            </w:del>
          </w:p>
          <w:p w14:paraId="723C536B" w14:textId="77777777" w:rsidR="00BB56FA" w:rsidRDefault="00BB56FA" w:rsidP="00573AA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OCKÚ OLAF</w:t>
            </w:r>
          </w:p>
          <w:p w14:paraId="6AA6AD7B" w14:textId="259D69A3" w:rsidR="00F765C0" w:rsidRDefault="00F765C0" w:rsidP="00573AAB">
            <w:pPr>
              <w:jc w:val="both"/>
              <w:rPr>
                <w:ins w:id="21" w:author="Maroš Varsányi" w:date="2019-03-08T11:29:00Z"/>
                <w:szCs w:val="20"/>
              </w:rPr>
            </w:pPr>
            <w:ins w:id="22" w:author="Maroš Varsányi" w:date="2019-03-08T11:29:00Z">
              <w:r>
                <w:rPr>
                  <w:szCs w:val="20"/>
                </w:rPr>
                <w:t>Úrad vládneho auditu</w:t>
              </w:r>
            </w:ins>
          </w:p>
          <w:p w14:paraId="65FEF885" w14:textId="0BAC2EFE" w:rsidR="0051708C" w:rsidRPr="00FD028A" w:rsidRDefault="0051708C" w:rsidP="00573AAB">
            <w:pPr>
              <w:jc w:val="both"/>
              <w:rPr>
                <w:ins w:id="23" w:author="Maroš Varsányi" w:date="2019-03-08T11:29:00Z"/>
                <w:szCs w:val="20"/>
              </w:rPr>
            </w:pPr>
            <w:ins w:id="24" w:author="Maroš Varsányi" w:date="2019-03-08T11:29:00Z">
              <w:r>
                <w:rPr>
                  <w:rFonts w:eastAsia="Calibri"/>
                </w:rPr>
                <w:t>Protimonopolný úrad SR</w:t>
              </w:r>
            </w:ins>
          </w:p>
          <w:p w14:paraId="71B0BBCD" w14:textId="77ADA186" w:rsidR="00E6207C" w:rsidRPr="009836CF" w:rsidRDefault="00E6207C" w:rsidP="00AC0FE5">
            <w:pPr>
              <w:jc w:val="both"/>
              <w:rPr>
                <w:szCs w:val="20"/>
              </w:rPr>
            </w:pPr>
          </w:p>
        </w:tc>
      </w:tr>
      <w:tr w:rsidR="009836CF" w:rsidRPr="009836CF" w14:paraId="4476BA6A" w14:textId="77777777" w:rsidTr="001A1545">
        <w:tc>
          <w:tcPr>
            <w:tcW w:w="2268" w:type="dxa"/>
            <w:shd w:val="clear" w:color="auto" w:fill="8DB3E2" w:themeFill="text2" w:themeFillTint="66"/>
            <w:tcPrChange w:id="25" w:author="Maroš Varsányi" w:date="2019-03-08T11:29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3852FECE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305F682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6CEB29D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2A7259F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15B36E1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5521C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26" w:author="Maroš Varsányi" w:date="2019-03-08T11:29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23FE2A3C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68A71058" w14:textId="00182DC7"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722A81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722A81">
              <w:rPr>
                <w:szCs w:val="20"/>
              </w:rPr>
              <w:t xml:space="preserve"> pre investície a informatizáciu</w:t>
            </w:r>
          </w:p>
          <w:p w14:paraId="6C2AE3EC" w14:textId="77777777"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774EF35D" w14:textId="77777777" w:rsidTr="001A1545">
        <w:trPr>
          <w:trHeight w:val="796"/>
        </w:trPr>
        <w:tc>
          <w:tcPr>
            <w:tcW w:w="2268" w:type="dxa"/>
            <w:shd w:val="clear" w:color="auto" w:fill="8DB3E2" w:themeFill="text2" w:themeFillTint="66"/>
            <w:tcPrChange w:id="27" w:author="Maroš Varsányi" w:date="2019-03-08T11:29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19DA3AB8" w14:textId="4B47DD00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40B5FE3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36A666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3E7363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0F592895" w14:textId="77777777" w:rsidR="003B0DFE" w:rsidRDefault="003B0DFE" w:rsidP="006479DF">
            <w:pPr>
              <w:rPr>
                <w:del w:id="28" w:author="Maroš Varsányi" w:date="2019-03-08T11:29:00Z"/>
                <w:b/>
                <w:sz w:val="16"/>
                <w:szCs w:val="16"/>
              </w:rPr>
            </w:pPr>
          </w:p>
          <w:p w14:paraId="6A76A794" w14:textId="77777777" w:rsidR="003B0DFE" w:rsidRPr="003B0DFE" w:rsidRDefault="003B0DFE" w:rsidP="006479DF">
            <w:pPr>
              <w:rPr>
                <w:del w:id="29" w:author="Maroš Varsányi" w:date="2019-03-08T11:29:00Z"/>
                <w:b/>
                <w:sz w:val="16"/>
                <w:szCs w:val="16"/>
              </w:rPr>
            </w:pPr>
          </w:p>
          <w:p w14:paraId="3ACD5678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  <w:tcPrChange w:id="30" w:author="Maroš Varsányi" w:date="2019-03-08T11:29:00Z">
                  <w:tcPr>
                    <w:tcW w:w="6696" w:type="dxa"/>
                    <w:shd w:val="clear" w:color="auto" w:fill="8DB3E2" w:themeFill="text2" w:themeFillTint="66"/>
                  </w:tcPr>
                </w:tcPrChange>
              </w:tcPr>
              <w:p w14:paraId="727B17DA" w14:textId="49FA3044" w:rsidR="009836CF" w:rsidRPr="009836CF" w:rsidRDefault="00D566C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14:paraId="4E028EC5" w14:textId="77777777" w:rsidTr="001A1545">
        <w:tc>
          <w:tcPr>
            <w:tcW w:w="2268" w:type="dxa"/>
            <w:shd w:val="clear" w:color="auto" w:fill="8DB3E2" w:themeFill="text2" w:themeFillTint="66"/>
            <w:tcPrChange w:id="31" w:author="Maroš Varsányi" w:date="2019-03-08T11:29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2ADB29A7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34D9B0AE" w14:textId="77777777" w:rsidR="006A5157" w:rsidRDefault="006A5157" w:rsidP="006479DF">
            <w:pPr>
              <w:rPr>
                <w:b/>
              </w:rPr>
            </w:pPr>
          </w:p>
          <w:p w14:paraId="1E5BC1DA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32" w:author="Maroš Varsányi" w:date="2019-03-08T11:29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41289C57" w14:textId="6E31FA47" w:rsidR="009836CF" w:rsidRPr="00A5272E" w:rsidRDefault="00156E0D" w:rsidP="00270877">
            <w:pPr>
              <w:jc w:val="both"/>
              <w:rPr>
                <w:rStyle w:val="Zstupntext"/>
                <w:rFonts w:eastAsiaTheme="minorHAnsi"/>
                <w:sz w:val="26"/>
                <w:szCs w:val="26"/>
              </w:rPr>
            </w:pPr>
            <w:del w:id="33" w:author="Maroš Varsányi" w:date="2019-03-08T11:29:00Z">
              <w:r w:rsidRPr="00A5272E">
                <w:rPr>
                  <w:b/>
                  <w:sz w:val="32"/>
                  <w:szCs w:val="32"/>
                </w:rPr>
                <w:delText xml:space="preserve"> </w:delText>
              </w:r>
            </w:del>
            <w:customXmlDelRangeStart w:id="34" w:author="Maroš Varsányi" w:date="2019-03-08T11:29:00Z"/>
            <w:sdt>
              <w:sdtPr>
                <w:rPr>
                  <w:sz w:val="26"/>
                  <w:szCs w:val="26"/>
                </w:rPr>
                <w:alias w:val="Počet príloh"/>
                <w:tag w:val="Počet príloh"/>
                <w:id w:val="-1297836067"/>
                <w:placeholder>
                  <w:docPart w:val="73A43A0D6CCC47E59AA3C57C37B534EC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customXmlDelRangeEnd w:id="34"/>
                <w:del w:id="35" w:author="Maroš Varsányi" w:date="2019-03-08T11:29:00Z">
                  <w:r w:rsidR="00EB6759">
                    <w:rPr>
                      <w:sz w:val="26"/>
                      <w:szCs w:val="26"/>
                    </w:rPr>
                    <w:delText>2</w:delText>
                  </w:r>
                </w:del>
                <w:customXmlDelRangeStart w:id="36" w:author="Maroš Varsányi" w:date="2019-03-08T11:29:00Z"/>
              </w:sdtContent>
            </w:sdt>
            <w:customXmlDelRangeEnd w:id="36"/>
            <w:ins w:id="37" w:author="Maroš Varsányi" w:date="2019-03-08T11:29:00Z">
              <w:del w:id="38" w:author="Andrej Markovič" w:date="2019-04-16T10:57:00Z">
                <w:r w:rsidRPr="00A5272E" w:rsidDel="00270877">
                  <w:rPr>
                    <w:b/>
                    <w:sz w:val="32"/>
                    <w:szCs w:val="32"/>
                  </w:rPr>
                  <w:delText xml:space="preserve"> </w:delText>
                </w:r>
              </w:del>
            </w:ins>
            <w:customXmlInsRangeStart w:id="39" w:author="Maroš Varsányi" w:date="2019-03-08T11:29:00Z"/>
            <w:customXmlDelRangeStart w:id="40" w:author="Andrej Markovič" w:date="2019-04-16T10:57:00Z"/>
            <w:sdt>
              <w:sdtPr>
                <w:rPr>
                  <w:sz w:val="26"/>
                  <w:szCs w:val="26"/>
                </w:rPr>
                <w:alias w:val="Počet príloh"/>
                <w:tag w:val="Počet príloh"/>
                <w:id w:val="1112861448"/>
                <w:placeholder>
                  <w:docPart w:val="FDF3DD9CDFAA48ECB6FA4EC479413DFA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customXmlInsRangeEnd w:id="39"/>
                <w:customXmlDelRangeEnd w:id="40"/>
                <w:customXmlInsRangeStart w:id="41" w:author="Maroš Varsányi" w:date="2019-03-08T11:29:00Z"/>
                <w:customXmlDelRangeStart w:id="42" w:author="Andrej Markovič" w:date="2019-04-16T10:57:00Z"/>
              </w:sdtContent>
            </w:sdt>
            <w:customXmlInsRangeEnd w:id="41"/>
            <w:customXmlDelRangeEnd w:id="42"/>
            <w:ins w:id="43" w:author="Andrej Markovič" w:date="2019-04-16T10:57:00Z">
              <w:r w:rsidR="00270877">
                <w:rPr>
                  <w:sz w:val="26"/>
                  <w:szCs w:val="26"/>
                </w:rPr>
                <w:t>0</w:t>
              </w:r>
            </w:ins>
          </w:p>
        </w:tc>
      </w:tr>
      <w:tr w:rsidR="009836CF" w:rsidRPr="009836CF" w14:paraId="5CF61F62" w14:textId="77777777" w:rsidTr="001A1545">
        <w:tc>
          <w:tcPr>
            <w:tcW w:w="2268" w:type="dxa"/>
            <w:shd w:val="clear" w:color="auto" w:fill="8DB3E2" w:themeFill="text2" w:themeFillTint="66"/>
            <w:tcPrChange w:id="44" w:author="Maroš Varsányi" w:date="2019-03-08T11:29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532BFB4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9529E5D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192470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45" w:author="Maroš Varsányi" w:date="2019-03-08T11:29:00Z">
              <w:tcPr>
                <w:tcW w:w="6696" w:type="dxa"/>
                <w:shd w:val="clear" w:color="auto" w:fill="8DB3E2" w:themeFill="text2" w:themeFillTint="66"/>
              </w:tcPr>
            </w:tcPrChange>
          </w:tcPr>
          <w:sdt>
            <w:sdtPr>
              <w:rPr>
                <w:szCs w:val="20"/>
              </w:rPr>
              <w:id w:val="-880245202"/>
              <w:date w:fullDate="2019-04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7BB86A62" w14:textId="6095BC0C" w:rsidR="00270877" w:rsidRPr="00270877" w:rsidRDefault="00270877" w:rsidP="00270877">
                <w:pPr>
                  <w:rPr>
                    <w:szCs w:val="20"/>
                  </w:rPr>
                </w:pPr>
                <w:del w:id="46" w:author="Andrej Markovič" w:date="2019-04-16T10:55:00Z">
                  <w:r w:rsidDel="00270877">
                    <w:rPr>
                      <w:szCs w:val="20"/>
                    </w:rPr>
                    <w:delText>20</w:delText>
                  </w:r>
                  <w:r w:rsidRPr="00270877" w:rsidDel="00270877">
                    <w:rPr>
                      <w:szCs w:val="20"/>
                    </w:rPr>
                    <w:delText>.</w:delText>
                  </w:r>
                  <w:r w:rsidDel="00270877">
                    <w:rPr>
                      <w:szCs w:val="20"/>
                    </w:rPr>
                    <w:delText>12</w:delText>
                  </w:r>
                  <w:r w:rsidRPr="00270877" w:rsidDel="00270877">
                    <w:rPr>
                      <w:szCs w:val="20"/>
                    </w:rPr>
                    <w:delText>.201</w:delText>
                  </w:r>
                  <w:r w:rsidDel="00270877">
                    <w:rPr>
                      <w:szCs w:val="20"/>
                    </w:rPr>
                    <w:delText>7</w:delText>
                  </w:r>
                </w:del>
                <w:ins w:id="47" w:author="Andrej Markovič" w:date="2019-04-16T10:56:00Z">
                  <w:r>
                    <w:rPr>
                      <w:szCs w:val="20"/>
                    </w:rPr>
                    <w:t>17.04.2019</w:t>
                  </w:r>
                </w:ins>
              </w:p>
            </w:sdtContent>
          </w:sdt>
          <w:p w14:paraId="7A987124" w14:textId="6CD627D6" w:rsidR="00960ED6" w:rsidRPr="00960ED6" w:rsidRDefault="00270877" w:rsidP="00270877">
            <w:pPr>
              <w:tabs>
                <w:tab w:val="right" w:pos="9072"/>
              </w:tabs>
              <w:rPr>
                <w:ins w:id="48" w:author="Maroš Varsányi" w:date="2019-03-08T11:29:00Z"/>
                <w:szCs w:val="20"/>
              </w:rPr>
            </w:pPr>
            <w:r w:rsidRPr="00270877">
              <w:rPr>
                <w:szCs w:val="20"/>
              </w:rPr>
              <w:t xml:space="preserve"> </w:t>
            </w:r>
            <w:customXmlInsRangeStart w:id="49" w:author="Maroš Varsányi" w:date="2019-03-08T11:29:00Z"/>
            <w:sdt>
              <w:sdtPr>
                <w:rPr>
                  <w:szCs w:val="20"/>
                </w:rPr>
                <w:id w:val="345674460"/>
                <w:showingPlcHdr/>
                <w:date w:fullDate="2019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49"/>
                <w:ins w:id="50" w:author="Maroš Varsányi" w:date="2019-03-08T11:29:00Z">
                  <w:r w:rsidR="00675406">
                    <w:rPr>
                      <w:szCs w:val="20"/>
                    </w:rPr>
                    <w:t xml:space="preserve">     </w:t>
                  </w:r>
                </w:ins>
                <w:customXmlInsRangeStart w:id="51" w:author="Maroš Varsányi" w:date="2019-03-08T11:29:00Z"/>
              </w:sdtContent>
            </w:sdt>
            <w:customXmlInsRangeEnd w:id="51"/>
          </w:p>
          <w:p w14:paraId="73BAB672" w14:textId="63567088" w:rsidR="009836CF" w:rsidRPr="009836CF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9836CF" w14:paraId="195C0CE9" w14:textId="77777777" w:rsidTr="001A1545">
        <w:tc>
          <w:tcPr>
            <w:tcW w:w="2268" w:type="dxa"/>
            <w:shd w:val="clear" w:color="auto" w:fill="8DB3E2" w:themeFill="text2" w:themeFillTint="66"/>
            <w:tcPrChange w:id="52" w:author="Maroš Varsányi" w:date="2019-03-08T11:29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691EE91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1DFEB52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65380D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53" w:author="Maroš Varsányi" w:date="2019-03-08T11:29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7F463F69" w14:textId="77777777" w:rsidR="00EC469C" w:rsidRDefault="00534C0E" w:rsidP="00F765C0">
            <w:pPr>
              <w:tabs>
                <w:tab w:val="right" w:pos="9072"/>
              </w:tabs>
              <w:rPr>
                <w:del w:id="54" w:author="Maroš Varsányi" w:date="2019-03-08T11:29:00Z"/>
                <w:szCs w:val="20"/>
              </w:rPr>
            </w:pPr>
            <w:del w:id="55" w:author="Maroš Varsányi" w:date="2019-03-08T11:29:00Z">
              <w:r>
                <w:rPr>
                  <w:szCs w:val="20"/>
                </w:rPr>
                <w:delText>20</w:delText>
              </w:r>
              <w:r w:rsidR="00AD0AE9">
                <w:rPr>
                  <w:szCs w:val="20"/>
                </w:rPr>
                <w:delText>.12.2017</w:delText>
              </w:r>
            </w:del>
          </w:p>
          <w:customXmlInsRangeStart w:id="56" w:author="Maroš Varsányi" w:date="2019-03-08T11:29:00Z"/>
          <w:sdt>
            <w:sdtPr>
              <w:rPr>
                <w:szCs w:val="20"/>
              </w:rPr>
              <w:id w:val="815467825"/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56"/>
              <w:p w14:paraId="36F2F49E" w14:textId="59FAA2D9" w:rsidR="00F765C0" w:rsidRDefault="00D566C4" w:rsidP="00F765C0">
                <w:pPr>
                  <w:tabs>
                    <w:tab w:val="right" w:pos="9072"/>
                  </w:tabs>
                  <w:rPr>
                    <w:ins w:id="57" w:author="Maroš Varsányi" w:date="2019-03-08T11:29:00Z"/>
                    <w:szCs w:val="20"/>
                  </w:rPr>
                </w:pPr>
                <w:ins w:id="58" w:author="Maroš Varsányi" w:date="2019-03-08T11:29:00Z">
                  <w:r>
                    <w:rPr>
                      <w:szCs w:val="20"/>
                    </w:rPr>
                    <w:t>30.04.2019</w:t>
                  </w:r>
                </w:ins>
              </w:p>
              <w:customXmlInsRangeStart w:id="59" w:author="Maroš Varsányi" w:date="2019-03-08T11:29:00Z"/>
            </w:sdtContent>
          </w:sdt>
          <w:customXmlInsRangeEnd w:id="59"/>
          <w:p w14:paraId="2C822F44" w14:textId="1223C727" w:rsidR="009836CF" w:rsidRPr="009836CF" w:rsidRDefault="009836CF" w:rsidP="00C54F2E">
            <w:pPr>
              <w:tabs>
                <w:tab w:val="right" w:pos="9072"/>
              </w:tabs>
              <w:rPr>
                <w:szCs w:val="20"/>
              </w:rPr>
            </w:pPr>
          </w:p>
        </w:tc>
      </w:tr>
      <w:tr w:rsidR="009836CF" w:rsidRPr="009836CF" w14:paraId="23D37622" w14:textId="77777777" w:rsidTr="001A1545">
        <w:trPr>
          <w:trHeight w:val="592"/>
          <w:trPrChange w:id="60" w:author="Maroš Varsányi" w:date="2019-03-08T11:29:00Z">
            <w:trPr>
              <w:trHeight w:val="592"/>
            </w:trPr>
          </w:trPrChange>
        </w:trPr>
        <w:tc>
          <w:tcPr>
            <w:tcW w:w="2268" w:type="dxa"/>
            <w:shd w:val="clear" w:color="auto" w:fill="8DB3E2" w:themeFill="text2" w:themeFillTint="66"/>
            <w:tcPrChange w:id="61" w:author="Maroš Varsányi" w:date="2019-03-08T11:29:00Z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B680BE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  <w:tcPrChange w:id="62" w:author="Maroš Varsányi" w:date="2019-03-08T11:29:00Z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79CEBEE2" w14:textId="77777777" w:rsidR="00D4285A" w:rsidRPr="00EC6B39" w:rsidRDefault="00D4285A" w:rsidP="00D4285A">
            <w:pPr>
              <w:jc w:val="both"/>
              <w:rPr>
                <w:color w:val="000000" w:themeColor="text1"/>
                <w:szCs w:val="20"/>
              </w:rPr>
            </w:pPr>
            <w:r w:rsidRPr="00EC6B39">
              <w:rPr>
                <w:color w:val="000000" w:themeColor="text1"/>
                <w:szCs w:val="20"/>
              </w:rPr>
              <w:t xml:space="preserve">JUDr. Denisa </w:t>
            </w:r>
            <w:proofErr w:type="spellStart"/>
            <w:r w:rsidRPr="00EC6B39">
              <w:rPr>
                <w:color w:val="000000" w:themeColor="text1"/>
                <w:szCs w:val="20"/>
              </w:rPr>
              <w:t>Žiláková</w:t>
            </w:r>
            <w:proofErr w:type="spellEnd"/>
          </w:p>
          <w:p w14:paraId="4D71DA60" w14:textId="4BDA926E" w:rsidR="00C214B6" w:rsidRPr="009836CF" w:rsidRDefault="00D4285A" w:rsidP="00D4285A">
            <w:pPr>
              <w:jc w:val="both"/>
              <w:rPr>
                <w:szCs w:val="20"/>
              </w:rPr>
            </w:pPr>
            <w:r w:rsidRPr="00EC6B39">
              <w:rPr>
                <w:color w:val="000000" w:themeColor="text1"/>
                <w:szCs w:val="20"/>
              </w:rPr>
              <w:t>generálna riaditeľka sekcie centrálny koordinačný orgán</w:t>
            </w:r>
            <w:r w:rsidRPr="00486281" w:rsidDel="00D4285A">
              <w:rPr>
                <w:color w:val="000000" w:themeColor="text1"/>
                <w:szCs w:val="20"/>
              </w:rPr>
              <w:t xml:space="preserve"> </w:t>
            </w:r>
          </w:p>
        </w:tc>
      </w:tr>
    </w:tbl>
    <w:p w14:paraId="0267C75A" w14:textId="77777777" w:rsidR="00D61BB6" w:rsidRDefault="00D61BB6" w:rsidP="006479DF">
      <w:pPr>
        <w:rPr>
          <w:sz w:val="20"/>
          <w:szCs w:val="20"/>
        </w:rPr>
      </w:pPr>
    </w:p>
    <w:bookmarkStart w:id="63" w:name="_Toc404872120" w:displacedByCustomXml="next"/>
    <w:bookmarkStart w:id="64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25788BB" w14:textId="40EEDD00" w:rsidR="00460F75" w:rsidRDefault="00460F75" w:rsidP="00985156">
          <w:pPr>
            <w:pStyle w:val="Hlavikaobsahu"/>
            <w:tabs>
              <w:tab w:val="right" w:pos="9070"/>
            </w:tabs>
          </w:pPr>
          <w:r>
            <w:t>Obsah</w:t>
          </w:r>
          <w:r w:rsidR="00985156">
            <w:tab/>
          </w:r>
        </w:p>
        <w:p w14:paraId="53256140" w14:textId="77777777" w:rsidR="00460F75" w:rsidRPr="00460F75" w:rsidRDefault="00460F75" w:rsidP="00460F75"/>
        <w:p w14:paraId="66645865" w14:textId="1993F90C" w:rsidR="00270877" w:rsidRDefault="00613605">
          <w:pPr>
            <w:pStyle w:val="Obsah2"/>
            <w:rPr>
              <w:ins w:id="65" w:author="Andrej Markovič" w:date="2019-04-16T10:56:00Z"/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ins w:id="66" w:author="Andrej Markovič" w:date="2019-04-16T10:56:00Z">
            <w:r w:rsidR="00270877" w:rsidRPr="00A42CA9">
              <w:rPr>
                <w:rStyle w:val="Hypertextovprepojenie"/>
              </w:rPr>
              <w:fldChar w:fldCharType="begin"/>
            </w:r>
            <w:r w:rsidR="00270877" w:rsidRPr="00A42CA9">
              <w:rPr>
                <w:rStyle w:val="Hypertextovprepojenie"/>
              </w:rPr>
              <w:instrText xml:space="preserve"> </w:instrText>
            </w:r>
            <w:r w:rsidR="00270877">
              <w:instrText>HYPERLINK \l "_Toc6304600"</w:instrText>
            </w:r>
            <w:r w:rsidR="00270877" w:rsidRPr="00A42CA9">
              <w:rPr>
                <w:rStyle w:val="Hypertextovprepojenie"/>
              </w:rPr>
              <w:instrText xml:space="preserve"> </w:instrText>
            </w:r>
            <w:r w:rsidR="00270877" w:rsidRPr="00A42CA9">
              <w:rPr>
                <w:rStyle w:val="Hypertextovprepojenie"/>
              </w:rPr>
              <w:fldChar w:fldCharType="separate"/>
            </w:r>
            <w:r w:rsidR="00270877" w:rsidRPr="00A42CA9">
              <w:rPr>
                <w:rStyle w:val="Hypertextovprepojenie"/>
              </w:rPr>
              <w:t>1 Úvod</w:t>
            </w:r>
            <w:r w:rsidR="00270877">
              <w:rPr>
                <w:webHidden/>
              </w:rPr>
              <w:tab/>
            </w:r>
            <w:r w:rsidR="00270877">
              <w:rPr>
                <w:webHidden/>
              </w:rPr>
              <w:fldChar w:fldCharType="begin"/>
            </w:r>
            <w:r w:rsidR="00270877">
              <w:rPr>
                <w:webHidden/>
              </w:rPr>
              <w:instrText xml:space="preserve"> PAGEREF _Toc6304600 \h </w:instrText>
            </w:r>
          </w:ins>
          <w:r w:rsidR="00270877">
            <w:rPr>
              <w:webHidden/>
            </w:rPr>
          </w:r>
          <w:r w:rsidR="00270877">
            <w:rPr>
              <w:webHidden/>
            </w:rPr>
            <w:fldChar w:fldCharType="separate"/>
          </w:r>
          <w:ins w:id="67" w:author="Andrej Markovič" w:date="2019-04-16T10:56:00Z">
            <w:r w:rsidR="00270877">
              <w:rPr>
                <w:webHidden/>
              </w:rPr>
              <w:t>2</w:t>
            </w:r>
            <w:r w:rsidR="00270877">
              <w:rPr>
                <w:webHidden/>
              </w:rPr>
              <w:fldChar w:fldCharType="end"/>
            </w:r>
            <w:r w:rsidR="00270877" w:rsidRPr="00A42CA9">
              <w:rPr>
                <w:rStyle w:val="Hypertextovprepojenie"/>
              </w:rPr>
              <w:fldChar w:fldCharType="end"/>
            </w:r>
          </w:ins>
        </w:p>
        <w:p w14:paraId="32A01906" w14:textId="3159CE84" w:rsidR="00270877" w:rsidRDefault="00270877">
          <w:pPr>
            <w:pStyle w:val="Obsah2"/>
            <w:rPr>
              <w:ins w:id="68" w:author="Andrej Markovič" w:date="2019-04-16T10:56:00Z"/>
              <w:rFonts w:asciiTheme="minorHAnsi" w:eastAsiaTheme="minorEastAsia" w:hAnsiTheme="minorHAnsi" w:cstheme="minorBidi"/>
              <w:sz w:val="22"/>
              <w:szCs w:val="22"/>
            </w:rPr>
          </w:pPr>
          <w:ins w:id="69" w:author="Andrej Markovič" w:date="2019-04-16T10:56:00Z">
            <w:r w:rsidRPr="00A42CA9">
              <w:rPr>
                <w:rStyle w:val="Hypertextovprepojenie"/>
              </w:rPr>
              <w:fldChar w:fldCharType="begin"/>
            </w:r>
            <w:r w:rsidRPr="00A42CA9">
              <w:rPr>
                <w:rStyle w:val="Hypertextovprepojenie"/>
              </w:rPr>
              <w:instrText xml:space="preserve"> </w:instrText>
            </w:r>
            <w:r>
              <w:instrText>HYPERLINK \l "_Toc6304601"</w:instrText>
            </w:r>
            <w:r w:rsidRPr="00A42CA9">
              <w:rPr>
                <w:rStyle w:val="Hypertextovprepojenie"/>
              </w:rPr>
              <w:instrText xml:space="preserve"> </w:instrText>
            </w:r>
            <w:r w:rsidRPr="00A42CA9">
              <w:rPr>
                <w:rStyle w:val="Hypertextovprepojenie"/>
              </w:rPr>
              <w:fldChar w:fldCharType="separate"/>
            </w:r>
            <w:r w:rsidRPr="00A42CA9">
              <w:rPr>
                <w:rStyle w:val="Hypertextovprepojenie"/>
              </w:rPr>
              <w:t>2 Spôsoby vykonania analýzy údajov a jej použitie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_Toc6304601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70" w:author="Andrej Markovič" w:date="2019-04-16T10:56:00Z"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  <w:r w:rsidRPr="00A42CA9">
              <w:rPr>
                <w:rStyle w:val="Hypertextovprepojenie"/>
              </w:rPr>
              <w:fldChar w:fldCharType="end"/>
            </w:r>
          </w:ins>
        </w:p>
        <w:p w14:paraId="42ECB819" w14:textId="3118CB6F" w:rsidR="00270877" w:rsidRDefault="00270877">
          <w:pPr>
            <w:pStyle w:val="Obsah2"/>
            <w:rPr>
              <w:ins w:id="71" w:author="Andrej Markovič" w:date="2019-04-16T10:56:00Z"/>
              <w:rFonts w:asciiTheme="minorHAnsi" w:eastAsiaTheme="minorEastAsia" w:hAnsiTheme="minorHAnsi" w:cstheme="minorBidi"/>
              <w:sz w:val="22"/>
              <w:szCs w:val="22"/>
            </w:rPr>
          </w:pPr>
          <w:ins w:id="72" w:author="Andrej Markovič" w:date="2019-04-16T10:56:00Z">
            <w:r w:rsidRPr="00A42CA9">
              <w:rPr>
                <w:rStyle w:val="Hypertextovprepojenie"/>
              </w:rPr>
              <w:fldChar w:fldCharType="begin"/>
            </w:r>
            <w:r w:rsidRPr="00A42CA9">
              <w:rPr>
                <w:rStyle w:val="Hypertextovprepojenie"/>
              </w:rPr>
              <w:instrText xml:space="preserve"> </w:instrText>
            </w:r>
            <w:r>
              <w:instrText>HYPERLINK \l "_Toc6304602"</w:instrText>
            </w:r>
            <w:r w:rsidRPr="00A42CA9">
              <w:rPr>
                <w:rStyle w:val="Hypertextovprepojenie"/>
              </w:rPr>
              <w:instrText xml:space="preserve"> </w:instrText>
            </w:r>
            <w:r w:rsidRPr="00A42CA9">
              <w:rPr>
                <w:rStyle w:val="Hypertextovprepojenie"/>
              </w:rPr>
              <w:fldChar w:fldCharType="separate"/>
            </w:r>
            <w:r w:rsidRPr="00A42CA9">
              <w:rPr>
                <w:rStyle w:val="Hypertextovprepojenie"/>
              </w:rPr>
              <w:t>3 Podpora pri využívaní systému ARACHNE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_Toc6304602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73" w:author="Andrej Markovič" w:date="2019-04-16T10:56:00Z"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  <w:r w:rsidRPr="00A42CA9">
              <w:rPr>
                <w:rStyle w:val="Hypertextovprepojenie"/>
              </w:rPr>
              <w:fldChar w:fldCharType="end"/>
            </w:r>
          </w:ins>
        </w:p>
        <w:p w14:paraId="0E5F6469" w14:textId="22C8E5F6" w:rsidR="00270877" w:rsidRDefault="00270877">
          <w:pPr>
            <w:pStyle w:val="Obsah2"/>
            <w:rPr>
              <w:ins w:id="74" w:author="Andrej Markovič" w:date="2019-04-16T10:56:00Z"/>
              <w:rFonts w:asciiTheme="minorHAnsi" w:eastAsiaTheme="minorEastAsia" w:hAnsiTheme="minorHAnsi" w:cstheme="minorBidi"/>
              <w:sz w:val="22"/>
              <w:szCs w:val="22"/>
            </w:rPr>
          </w:pPr>
          <w:ins w:id="75" w:author="Andrej Markovič" w:date="2019-04-16T10:56:00Z">
            <w:r w:rsidRPr="00A42CA9">
              <w:rPr>
                <w:rStyle w:val="Hypertextovprepojenie"/>
              </w:rPr>
              <w:fldChar w:fldCharType="begin"/>
            </w:r>
            <w:r w:rsidRPr="00A42CA9">
              <w:rPr>
                <w:rStyle w:val="Hypertextovprepojenie"/>
              </w:rPr>
              <w:instrText xml:space="preserve"> </w:instrText>
            </w:r>
            <w:r>
              <w:instrText>HYPERLINK \l "_Toc6304603"</w:instrText>
            </w:r>
            <w:r w:rsidRPr="00A42CA9">
              <w:rPr>
                <w:rStyle w:val="Hypertextovprepojenie"/>
              </w:rPr>
              <w:instrText xml:space="preserve"> </w:instrText>
            </w:r>
            <w:r w:rsidRPr="00A42CA9">
              <w:rPr>
                <w:rStyle w:val="Hypertextovprepojenie"/>
              </w:rPr>
              <w:fldChar w:fldCharType="separate"/>
            </w:r>
            <w:r w:rsidRPr="00A42CA9">
              <w:rPr>
                <w:rStyle w:val="Hypertextovprepojenie"/>
              </w:rPr>
              <w:t>4 Všeobecné zásady na používanie systému ARACHNE v procese riadenia EŠIF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_Toc6304603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76" w:author="Andrej Markovič" w:date="2019-04-16T10:56:00Z"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  <w:r w:rsidRPr="00A42CA9">
              <w:rPr>
                <w:rStyle w:val="Hypertextovprepojenie"/>
              </w:rPr>
              <w:fldChar w:fldCharType="end"/>
            </w:r>
          </w:ins>
        </w:p>
        <w:p w14:paraId="7C9BD500" w14:textId="3AAA1451" w:rsidR="00270877" w:rsidRDefault="00270877">
          <w:pPr>
            <w:pStyle w:val="Obsah2"/>
            <w:rPr>
              <w:ins w:id="77" w:author="Andrej Markovič" w:date="2019-04-16T10:56:00Z"/>
              <w:rFonts w:asciiTheme="minorHAnsi" w:eastAsiaTheme="minorEastAsia" w:hAnsiTheme="minorHAnsi" w:cstheme="minorBidi"/>
              <w:sz w:val="22"/>
              <w:szCs w:val="22"/>
            </w:rPr>
          </w:pPr>
          <w:ins w:id="78" w:author="Andrej Markovič" w:date="2019-04-16T10:56:00Z">
            <w:r w:rsidRPr="00A42CA9">
              <w:rPr>
                <w:rStyle w:val="Hypertextovprepojenie"/>
              </w:rPr>
              <w:fldChar w:fldCharType="begin"/>
            </w:r>
            <w:r w:rsidRPr="00A42CA9">
              <w:rPr>
                <w:rStyle w:val="Hypertextovprepojenie"/>
              </w:rPr>
              <w:instrText xml:space="preserve"> </w:instrText>
            </w:r>
            <w:r>
              <w:instrText>HYPERLINK \l "_Toc6304604"</w:instrText>
            </w:r>
            <w:r w:rsidRPr="00A42CA9">
              <w:rPr>
                <w:rStyle w:val="Hypertextovprepojenie"/>
              </w:rPr>
              <w:instrText xml:space="preserve"> </w:instrText>
            </w:r>
            <w:r w:rsidRPr="00A42CA9">
              <w:rPr>
                <w:rStyle w:val="Hypertextovprepojenie"/>
              </w:rPr>
              <w:fldChar w:fldCharType="separate"/>
            </w:r>
            <w:r w:rsidRPr="00A42CA9">
              <w:rPr>
                <w:rStyle w:val="Hypertextovprepojenie"/>
              </w:rPr>
              <w:t>5 Minimálne povinné využitie systému ARACHNE v Systéme riadenia EŠIF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_Toc6304604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79" w:author="Andrej Markovič" w:date="2019-04-16T10:56:00Z"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  <w:r w:rsidRPr="00A42CA9">
              <w:rPr>
                <w:rStyle w:val="Hypertextovprepojenie"/>
              </w:rPr>
              <w:fldChar w:fldCharType="end"/>
            </w:r>
          </w:ins>
        </w:p>
        <w:p w14:paraId="01475E6F" w14:textId="4D33A0F7" w:rsidR="00270877" w:rsidRDefault="00270877">
          <w:pPr>
            <w:pStyle w:val="Obsah3"/>
            <w:rPr>
              <w:ins w:id="80" w:author="Andrej Markovič" w:date="2019-04-16T10:56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1" w:author="Andrej Markovič" w:date="2019-04-16T10:56:00Z">
            <w:r w:rsidRPr="00A42CA9">
              <w:rPr>
                <w:rStyle w:val="Hypertextovprepojenie"/>
                <w:noProof/>
              </w:rPr>
              <w:fldChar w:fldCharType="begin"/>
            </w:r>
            <w:r w:rsidRPr="00A42CA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"_Toc6304605"</w:instrText>
            </w:r>
            <w:r w:rsidRPr="00A42CA9">
              <w:rPr>
                <w:rStyle w:val="Hypertextovprepojenie"/>
                <w:noProof/>
              </w:rPr>
              <w:instrText xml:space="preserve"> </w:instrText>
            </w:r>
            <w:r w:rsidRPr="00A42CA9">
              <w:rPr>
                <w:rStyle w:val="Hypertextovprepojenie"/>
                <w:noProof/>
              </w:rPr>
              <w:fldChar w:fldCharType="separate"/>
            </w:r>
            <w:r w:rsidRPr="00A42CA9">
              <w:rPr>
                <w:rStyle w:val="Hypertextovprepojenie"/>
                <w:noProof/>
              </w:rPr>
              <w:t>5.1 Úvodné ustanovenie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_Toc6304605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2" w:author="Andrej Markovič" w:date="2019-04-16T10:56:00Z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A42CA9">
              <w:rPr>
                <w:rStyle w:val="Hypertextovprepojenie"/>
                <w:noProof/>
              </w:rPr>
              <w:fldChar w:fldCharType="end"/>
            </w:r>
          </w:ins>
        </w:p>
        <w:p w14:paraId="29FE7E80" w14:textId="1B5A9B45" w:rsidR="00270877" w:rsidRDefault="00270877">
          <w:pPr>
            <w:pStyle w:val="Obsah3"/>
            <w:rPr>
              <w:ins w:id="83" w:author="Andrej Markovič" w:date="2019-04-16T10:56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4" w:author="Andrej Markovič" w:date="2019-04-16T10:56:00Z">
            <w:r w:rsidRPr="00A42CA9">
              <w:rPr>
                <w:rStyle w:val="Hypertextovprepojenie"/>
                <w:noProof/>
              </w:rPr>
              <w:fldChar w:fldCharType="begin"/>
            </w:r>
            <w:r w:rsidRPr="00A42CA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"_Toc6304606"</w:instrText>
            </w:r>
            <w:r w:rsidRPr="00A42CA9">
              <w:rPr>
                <w:rStyle w:val="Hypertextovprepojenie"/>
                <w:noProof/>
              </w:rPr>
              <w:instrText xml:space="preserve"> </w:instrText>
            </w:r>
            <w:r w:rsidRPr="00A42CA9">
              <w:rPr>
                <w:rStyle w:val="Hypertextovprepojenie"/>
                <w:noProof/>
              </w:rPr>
              <w:fldChar w:fldCharType="separate"/>
            </w:r>
            <w:r w:rsidRPr="00A42CA9">
              <w:rPr>
                <w:rStyle w:val="Hypertextovprepojenie"/>
                <w:noProof/>
              </w:rPr>
              <w:t>5.2 Princíp hodnotenia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_Toc6304606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5" w:author="Andrej Markovič" w:date="2019-04-16T10:56:00Z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A42CA9">
              <w:rPr>
                <w:rStyle w:val="Hypertextovprepojenie"/>
                <w:noProof/>
              </w:rPr>
              <w:fldChar w:fldCharType="end"/>
            </w:r>
          </w:ins>
        </w:p>
        <w:p w14:paraId="2347B47E" w14:textId="09DE0928" w:rsidR="00270877" w:rsidRDefault="00270877">
          <w:pPr>
            <w:pStyle w:val="Obsah3"/>
            <w:rPr>
              <w:ins w:id="86" w:author="Andrej Markovič" w:date="2019-04-16T10:56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7" w:author="Andrej Markovič" w:date="2019-04-16T10:56:00Z">
            <w:r w:rsidRPr="00A42CA9">
              <w:rPr>
                <w:rStyle w:val="Hypertextovprepojenie"/>
                <w:noProof/>
              </w:rPr>
              <w:fldChar w:fldCharType="begin"/>
            </w:r>
            <w:r w:rsidRPr="00A42CA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"_Toc6304607"</w:instrText>
            </w:r>
            <w:r w:rsidRPr="00A42CA9">
              <w:rPr>
                <w:rStyle w:val="Hypertextovprepojenie"/>
                <w:noProof/>
              </w:rPr>
              <w:instrText xml:space="preserve"> </w:instrText>
            </w:r>
            <w:r w:rsidRPr="00A42CA9">
              <w:rPr>
                <w:rStyle w:val="Hypertextovprepojenie"/>
                <w:noProof/>
              </w:rPr>
              <w:fldChar w:fldCharType="separate"/>
            </w:r>
            <w:r w:rsidRPr="00A42CA9">
              <w:rPr>
                <w:rStyle w:val="Hypertextovprepojenie"/>
                <w:noProof/>
              </w:rPr>
              <w:t>5.3 Schvaľovací proces – administratívne overenie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_Toc6304607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8" w:author="Andrej Markovič" w:date="2019-04-16T10:56:00Z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A42CA9">
              <w:rPr>
                <w:rStyle w:val="Hypertextovprepojenie"/>
                <w:noProof/>
              </w:rPr>
              <w:fldChar w:fldCharType="end"/>
            </w:r>
          </w:ins>
        </w:p>
        <w:p w14:paraId="10E40966" w14:textId="18A3536B" w:rsidR="00270877" w:rsidRDefault="00270877">
          <w:pPr>
            <w:pStyle w:val="Obsah3"/>
            <w:rPr>
              <w:ins w:id="89" w:author="Andrej Markovič" w:date="2019-04-16T10:56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0" w:author="Andrej Markovič" w:date="2019-04-16T10:56:00Z">
            <w:r w:rsidRPr="00A42CA9">
              <w:rPr>
                <w:rStyle w:val="Hypertextovprepojenie"/>
                <w:noProof/>
              </w:rPr>
              <w:fldChar w:fldCharType="begin"/>
            </w:r>
            <w:r w:rsidRPr="00A42CA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"_Toc6304608"</w:instrText>
            </w:r>
            <w:r w:rsidRPr="00A42CA9">
              <w:rPr>
                <w:rStyle w:val="Hypertextovprepojenie"/>
                <w:noProof/>
              </w:rPr>
              <w:instrText xml:space="preserve"> </w:instrText>
            </w:r>
            <w:r w:rsidRPr="00A42CA9">
              <w:rPr>
                <w:rStyle w:val="Hypertextovprepojenie"/>
                <w:noProof/>
              </w:rPr>
              <w:fldChar w:fldCharType="separate"/>
            </w:r>
            <w:r w:rsidRPr="00A42CA9">
              <w:rPr>
                <w:rStyle w:val="Hypertextovprepojenie"/>
                <w:noProof/>
              </w:rPr>
              <w:t>5.4 Finančná kontrola verejného obstarávania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_Toc6304608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91" w:author="Andrej Markovič" w:date="2019-04-16T10:56:00Z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A42CA9">
              <w:rPr>
                <w:rStyle w:val="Hypertextovprepojenie"/>
                <w:noProof/>
              </w:rPr>
              <w:fldChar w:fldCharType="end"/>
            </w:r>
          </w:ins>
        </w:p>
        <w:p w14:paraId="1749520E" w14:textId="59162C03" w:rsidR="00270877" w:rsidRDefault="00270877">
          <w:pPr>
            <w:pStyle w:val="Obsah3"/>
            <w:tabs>
              <w:tab w:val="left" w:pos="1100"/>
            </w:tabs>
            <w:rPr>
              <w:ins w:id="92" w:author="Andrej Markovič" w:date="2019-04-16T10:56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3" w:author="Andrej Markovič" w:date="2019-04-16T10:56:00Z">
            <w:r w:rsidRPr="00A42CA9">
              <w:rPr>
                <w:rStyle w:val="Hypertextovprepojenie"/>
                <w:noProof/>
              </w:rPr>
              <w:fldChar w:fldCharType="begin"/>
            </w:r>
            <w:r w:rsidRPr="00A42CA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"_Toc6304609"</w:instrText>
            </w:r>
            <w:r w:rsidRPr="00A42CA9">
              <w:rPr>
                <w:rStyle w:val="Hypertextovprepojenie"/>
                <w:noProof/>
              </w:rPr>
              <w:instrText xml:space="preserve"> </w:instrText>
            </w:r>
            <w:r w:rsidRPr="00A42CA9">
              <w:rPr>
                <w:rStyle w:val="Hypertextovprepojenie"/>
                <w:noProof/>
              </w:rPr>
              <w:fldChar w:fldCharType="separate"/>
            </w:r>
            <w:r w:rsidRPr="00A42CA9">
              <w:rPr>
                <w:rStyle w:val="Hypertextovprepojenie"/>
                <w:noProof/>
              </w:rPr>
              <w:t>5.5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CA9">
              <w:rPr>
                <w:rStyle w:val="Hypertextovprepojenie"/>
                <w:noProof/>
              </w:rPr>
              <w:t>Administratívna finančná kontrola ŽoP /Finančná kontrola na mieste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_Toc6304609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94" w:author="Andrej Markovič" w:date="2019-04-16T10:56:00Z"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  <w:r w:rsidRPr="00A42CA9">
              <w:rPr>
                <w:rStyle w:val="Hypertextovprepojenie"/>
                <w:noProof/>
              </w:rPr>
              <w:fldChar w:fldCharType="end"/>
            </w:r>
          </w:ins>
        </w:p>
        <w:p w14:paraId="768342B7" w14:textId="456FA045" w:rsidR="00045D12" w:rsidDel="00270877" w:rsidRDefault="00045D12">
          <w:pPr>
            <w:pStyle w:val="Obsah2"/>
            <w:rPr>
              <w:del w:id="95" w:author="Andrej Markovič" w:date="2019-04-16T10:56:00Z"/>
              <w:rFonts w:asciiTheme="minorHAnsi" w:eastAsiaTheme="minorEastAsia" w:hAnsiTheme="minorHAnsi" w:cstheme="minorBidi"/>
              <w:sz w:val="22"/>
              <w:szCs w:val="22"/>
            </w:rPr>
          </w:pPr>
          <w:del w:id="96" w:author="Andrej Markovič" w:date="2019-04-16T10:56:00Z">
            <w:r w:rsidRPr="00270877" w:rsidDel="00270877">
              <w:rPr>
                <w:rStyle w:val="Hypertextovprepojenie"/>
              </w:rPr>
              <w:delText>1 Úvod</w:delText>
            </w:r>
            <w:r w:rsidDel="00270877">
              <w:rPr>
                <w:webHidden/>
              </w:rPr>
              <w:tab/>
              <w:delText>2</w:delText>
            </w:r>
          </w:del>
        </w:p>
        <w:p w14:paraId="24A35EE4" w14:textId="7903B764" w:rsidR="00045D12" w:rsidDel="00270877" w:rsidRDefault="00045D12">
          <w:pPr>
            <w:pStyle w:val="Obsah2"/>
            <w:rPr>
              <w:del w:id="97" w:author="Andrej Markovič" w:date="2019-04-16T10:56:00Z"/>
              <w:rFonts w:asciiTheme="minorHAnsi" w:eastAsiaTheme="minorEastAsia" w:hAnsiTheme="minorHAnsi" w:cstheme="minorBidi"/>
              <w:sz w:val="22"/>
              <w:szCs w:val="22"/>
            </w:rPr>
          </w:pPr>
          <w:del w:id="98" w:author="Andrej Markovič" w:date="2019-04-16T10:56:00Z">
            <w:r w:rsidRPr="00270877" w:rsidDel="00270877">
              <w:rPr>
                <w:rStyle w:val="Hypertextovprepojenie"/>
              </w:rPr>
              <w:delText>2 Spôsoby vykonania analýzy údajov a jej použitie</w:delText>
            </w:r>
            <w:r w:rsidDel="00270877">
              <w:rPr>
                <w:webHidden/>
              </w:rPr>
              <w:tab/>
              <w:delText>3</w:delText>
            </w:r>
          </w:del>
        </w:p>
        <w:p w14:paraId="2A7C26C6" w14:textId="5E359B62" w:rsidR="00045D12" w:rsidDel="00270877" w:rsidRDefault="00045D12">
          <w:pPr>
            <w:pStyle w:val="Obsah2"/>
            <w:rPr>
              <w:del w:id="99" w:author="Andrej Markovič" w:date="2019-04-16T10:56:00Z"/>
              <w:rFonts w:asciiTheme="minorHAnsi" w:eastAsiaTheme="minorEastAsia" w:hAnsiTheme="minorHAnsi" w:cstheme="minorBidi"/>
              <w:sz w:val="22"/>
              <w:szCs w:val="22"/>
            </w:rPr>
          </w:pPr>
          <w:del w:id="100" w:author="Andrej Markovič" w:date="2019-04-16T10:56:00Z">
            <w:r w:rsidRPr="00270877" w:rsidDel="00270877">
              <w:rPr>
                <w:rStyle w:val="Hypertextovprepojenie"/>
              </w:rPr>
              <w:delText>3 Podpora pri využívaní systému ARACHNE</w:delText>
            </w:r>
            <w:r w:rsidDel="00270877">
              <w:rPr>
                <w:webHidden/>
              </w:rPr>
              <w:tab/>
              <w:delText>4</w:delText>
            </w:r>
          </w:del>
        </w:p>
        <w:p w14:paraId="77E83A84" w14:textId="115D14B6" w:rsidR="00045D12" w:rsidDel="00270877" w:rsidRDefault="00045D12">
          <w:pPr>
            <w:pStyle w:val="Obsah2"/>
            <w:rPr>
              <w:del w:id="101" w:author="Andrej Markovič" w:date="2019-04-16T10:56:00Z"/>
              <w:rFonts w:asciiTheme="minorHAnsi" w:eastAsiaTheme="minorEastAsia" w:hAnsiTheme="minorHAnsi" w:cstheme="minorBidi"/>
              <w:sz w:val="22"/>
              <w:szCs w:val="22"/>
            </w:rPr>
          </w:pPr>
          <w:del w:id="102" w:author="Andrej Markovič" w:date="2019-04-16T10:56:00Z">
            <w:r w:rsidRPr="00270877" w:rsidDel="00270877">
              <w:rPr>
                <w:rStyle w:val="Hypertextovprepojenie"/>
              </w:rPr>
              <w:delText>4 Všeobecné zásady na používanie systému ARACHNE v procese riadenia EŠIF</w:delText>
            </w:r>
            <w:r w:rsidDel="00270877">
              <w:rPr>
                <w:webHidden/>
              </w:rPr>
              <w:tab/>
              <w:delText>4</w:delText>
            </w:r>
          </w:del>
        </w:p>
        <w:p w14:paraId="2319C9D3" w14:textId="6C1D80DC" w:rsidR="00045D12" w:rsidDel="00270877" w:rsidRDefault="00045D12">
          <w:pPr>
            <w:pStyle w:val="Obsah2"/>
            <w:rPr>
              <w:del w:id="103" w:author="Andrej Markovič" w:date="2019-04-16T10:56:00Z"/>
              <w:rFonts w:asciiTheme="minorHAnsi" w:eastAsiaTheme="minorEastAsia" w:hAnsiTheme="minorHAnsi" w:cstheme="minorBidi"/>
              <w:sz w:val="22"/>
              <w:szCs w:val="22"/>
            </w:rPr>
          </w:pPr>
          <w:del w:id="104" w:author="Andrej Markovič" w:date="2019-04-16T10:56:00Z">
            <w:r w:rsidRPr="00270877" w:rsidDel="00270877">
              <w:rPr>
                <w:rStyle w:val="Hypertextovprepojenie"/>
              </w:rPr>
              <w:delText>5 Minimálne povinné využitie systému ARACHNE v Systéme riadenia EŠIF</w:delText>
            </w:r>
            <w:r w:rsidDel="00270877">
              <w:rPr>
                <w:webHidden/>
              </w:rPr>
              <w:tab/>
              <w:delText>8</w:delText>
            </w:r>
          </w:del>
        </w:p>
        <w:p w14:paraId="2F605E79" w14:textId="1F34FAAE" w:rsidR="00045D12" w:rsidDel="00270877" w:rsidRDefault="00045D12">
          <w:pPr>
            <w:pStyle w:val="Obsah3"/>
            <w:rPr>
              <w:del w:id="105" w:author="Andrej Markovič" w:date="2019-04-16T10:56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6" w:author="Andrej Markovič" w:date="2019-04-16T10:56:00Z">
            <w:r w:rsidRPr="00270877" w:rsidDel="00270877">
              <w:rPr>
                <w:rStyle w:val="Hypertextovprepojenie"/>
                <w:noProof/>
              </w:rPr>
              <w:delText>5.1 Úvodné ustanovenie</w:delText>
            </w:r>
            <w:r w:rsidDel="00270877">
              <w:rPr>
                <w:noProof/>
                <w:webHidden/>
              </w:rPr>
              <w:tab/>
              <w:delText>8</w:delText>
            </w:r>
          </w:del>
        </w:p>
        <w:p w14:paraId="1F1511FD" w14:textId="72456817" w:rsidR="00045D12" w:rsidDel="00270877" w:rsidRDefault="00045D12">
          <w:pPr>
            <w:pStyle w:val="Obsah3"/>
            <w:rPr>
              <w:del w:id="107" w:author="Andrej Markovič" w:date="2019-04-16T10:56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8" w:author="Andrej Markovič" w:date="2019-04-16T10:56:00Z">
            <w:r w:rsidRPr="00270877" w:rsidDel="00270877">
              <w:rPr>
                <w:rStyle w:val="Hypertextovprepojenie"/>
                <w:noProof/>
              </w:rPr>
              <w:delText>5.2 Princíp hodnotenia</w:delText>
            </w:r>
            <w:r w:rsidDel="00270877">
              <w:rPr>
                <w:noProof/>
                <w:webHidden/>
              </w:rPr>
              <w:tab/>
              <w:delText>8</w:delText>
            </w:r>
          </w:del>
        </w:p>
        <w:p w14:paraId="065FDC13" w14:textId="77A5A710" w:rsidR="00045D12" w:rsidDel="00270877" w:rsidRDefault="00045D12">
          <w:pPr>
            <w:pStyle w:val="Obsah3"/>
            <w:rPr>
              <w:del w:id="109" w:author="Andrej Markovič" w:date="2019-04-16T10:56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0" w:author="Andrej Markovič" w:date="2019-04-16T10:56:00Z">
            <w:r w:rsidRPr="00270877" w:rsidDel="00270877">
              <w:rPr>
                <w:rStyle w:val="Hypertextovprepojenie"/>
                <w:noProof/>
              </w:rPr>
              <w:delText>5.3 Schvaľovací proces – administratívne overenie</w:delText>
            </w:r>
            <w:r w:rsidDel="00270877">
              <w:rPr>
                <w:noProof/>
                <w:webHidden/>
              </w:rPr>
              <w:tab/>
              <w:delText>10</w:delText>
            </w:r>
          </w:del>
        </w:p>
        <w:p w14:paraId="268A6B1E" w14:textId="68E075A7" w:rsidR="00045D12" w:rsidDel="00270877" w:rsidRDefault="00045D12">
          <w:pPr>
            <w:pStyle w:val="Obsah3"/>
            <w:rPr>
              <w:del w:id="111" w:author="Andrej Markovič" w:date="2019-04-16T10:56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2" w:author="Andrej Markovič" w:date="2019-04-16T10:56:00Z">
            <w:r w:rsidRPr="00270877" w:rsidDel="00270877">
              <w:rPr>
                <w:rStyle w:val="Hypertextovprepojenie"/>
                <w:noProof/>
              </w:rPr>
              <w:delText>5.4 Finančná kontrola verejného obstarávania</w:delText>
            </w:r>
            <w:r w:rsidDel="00270877">
              <w:rPr>
                <w:noProof/>
                <w:webHidden/>
              </w:rPr>
              <w:tab/>
              <w:delText>11</w:delText>
            </w:r>
          </w:del>
        </w:p>
        <w:p w14:paraId="273C29CD" w14:textId="090A072A" w:rsidR="00045D12" w:rsidDel="00270877" w:rsidRDefault="00045D12">
          <w:pPr>
            <w:pStyle w:val="Obsah3"/>
            <w:tabs>
              <w:tab w:val="left" w:pos="1100"/>
            </w:tabs>
            <w:rPr>
              <w:del w:id="113" w:author="Andrej Markovič" w:date="2019-04-16T10:56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4" w:author="Andrej Markovič" w:date="2019-04-16T10:56:00Z">
            <w:r w:rsidRPr="00270877" w:rsidDel="00270877">
              <w:rPr>
                <w:rStyle w:val="Hypertextovprepojenie"/>
                <w:noProof/>
              </w:rPr>
              <w:delText>5.5</w:delText>
            </w:r>
            <w:r w:rsidDel="002708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70877" w:rsidDel="00270877">
              <w:rPr>
                <w:rStyle w:val="Hypertextovprepojenie"/>
                <w:noProof/>
              </w:rPr>
              <w:delText>Administratívna finančná kontrola ŽoP /Finančná kontrola na mieste</w:delText>
            </w:r>
            <w:r w:rsidDel="00270877">
              <w:rPr>
                <w:noProof/>
                <w:webHidden/>
              </w:rPr>
              <w:tab/>
              <w:delText>12</w:delText>
            </w:r>
          </w:del>
        </w:p>
        <w:p w14:paraId="1B8C51AC" w14:textId="116F5101" w:rsidR="00460F75" w:rsidRDefault="00613605">
          <w:r>
            <w:fldChar w:fldCharType="end"/>
          </w:r>
        </w:p>
      </w:sdtContent>
    </w:sdt>
    <w:p w14:paraId="46B07068" w14:textId="77777777" w:rsidR="00077396" w:rsidRDefault="00077396" w:rsidP="00995D04">
      <w:pPr>
        <w:pStyle w:val="AZgraf"/>
        <w:rPr>
          <w:sz w:val="24"/>
          <w:szCs w:val="24"/>
        </w:rPr>
      </w:pPr>
    </w:p>
    <w:p w14:paraId="17FB2DEB" w14:textId="77777777" w:rsidR="00907DC9" w:rsidRDefault="00907DC9" w:rsidP="00995D04">
      <w:pPr>
        <w:pStyle w:val="AZgraf"/>
        <w:rPr>
          <w:sz w:val="24"/>
          <w:szCs w:val="24"/>
        </w:rPr>
      </w:pPr>
    </w:p>
    <w:p w14:paraId="1A1D3F34" w14:textId="77777777" w:rsidR="00907DC9" w:rsidRDefault="00907DC9" w:rsidP="00995D04">
      <w:pPr>
        <w:pStyle w:val="AZgraf"/>
        <w:rPr>
          <w:sz w:val="24"/>
          <w:szCs w:val="24"/>
        </w:rPr>
      </w:pPr>
    </w:p>
    <w:p w14:paraId="6F0E7585" w14:textId="77777777" w:rsidR="00907DC9" w:rsidRDefault="00907DC9" w:rsidP="00995D04">
      <w:pPr>
        <w:pStyle w:val="AZgraf"/>
        <w:rPr>
          <w:sz w:val="24"/>
          <w:szCs w:val="24"/>
        </w:rPr>
      </w:pPr>
    </w:p>
    <w:p w14:paraId="18BF6209" w14:textId="77777777" w:rsidR="00907DC9" w:rsidRDefault="00907DC9" w:rsidP="00995D04">
      <w:pPr>
        <w:pStyle w:val="AZgraf"/>
        <w:rPr>
          <w:sz w:val="24"/>
          <w:szCs w:val="24"/>
        </w:rPr>
      </w:pPr>
    </w:p>
    <w:p w14:paraId="0120AA59" w14:textId="77777777" w:rsidR="00907DC9" w:rsidRDefault="00907DC9" w:rsidP="00995D04">
      <w:pPr>
        <w:pStyle w:val="AZgraf"/>
        <w:rPr>
          <w:sz w:val="24"/>
          <w:szCs w:val="24"/>
        </w:rPr>
      </w:pPr>
    </w:p>
    <w:p w14:paraId="5D33B8D9" w14:textId="77777777" w:rsidR="00907DC9" w:rsidRDefault="00907DC9" w:rsidP="00995D04">
      <w:pPr>
        <w:pStyle w:val="AZgraf"/>
        <w:rPr>
          <w:sz w:val="24"/>
          <w:szCs w:val="24"/>
        </w:rPr>
      </w:pPr>
    </w:p>
    <w:p w14:paraId="24475698" w14:textId="77777777" w:rsidR="00907DC9" w:rsidRDefault="00907DC9" w:rsidP="00995D04">
      <w:pPr>
        <w:pStyle w:val="AZgraf"/>
        <w:rPr>
          <w:sz w:val="24"/>
          <w:szCs w:val="24"/>
        </w:rPr>
      </w:pPr>
    </w:p>
    <w:p w14:paraId="5FD1CA87" w14:textId="77777777" w:rsidR="00907DC9" w:rsidRDefault="00907DC9" w:rsidP="00995D04">
      <w:pPr>
        <w:pStyle w:val="AZgraf"/>
        <w:rPr>
          <w:sz w:val="24"/>
          <w:szCs w:val="24"/>
        </w:rPr>
      </w:pPr>
    </w:p>
    <w:p w14:paraId="2F0931AE" w14:textId="77777777" w:rsidR="003C7C3B" w:rsidRDefault="003C7C3B" w:rsidP="00995D04">
      <w:pPr>
        <w:pStyle w:val="AZgraf"/>
        <w:rPr>
          <w:sz w:val="24"/>
          <w:szCs w:val="24"/>
        </w:rPr>
      </w:pPr>
    </w:p>
    <w:p w14:paraId="49FF0949" w14:textId="77777777" w:rsidR="003C7C3B" w:rsidRDefault="003C7C3B" w:rsidP="00995D04">
      <w:pPr>
        <w:pStyle w:val="AZgraf"/>
        <w:rPr>
          <w:sz w:val="24"/>
          <w:szCs w:val="24"/>
        </w:rPr>
      </w:pPr>
    </w:p>
    <w:p w14:paraId="58142491" w14:textId="77777777" w:rsidR="003C7C3B" w:rsidRDefault="003C7C3B" w:rsidP="00995D04">
      <w:pPr>
        <w:pStyle w:val="AZgraf"/>
        <w:rPr>
          <w:sz w:val="24"/>
          <w:szCs w:val="24"/>
        </w:rPr>
      </w:pPr>
    </w:p>
    <w:p w14:paraId="17CBA080" w14:textId="77777777" w:rsidR="003C7C3B" w:rsidRDefault="003C7C3B" w:rsidP="00995D04">
      <w:pPr>
        <w:pStyle w:val="AZgraf"/>
        <w:rPr>
          <w:sz w:val="24"/>
          <w:szCs w:val="24"/>
        </w:rPr>
      </w:pPr>
    </w:p>
    <w:p w14:paraId="79D90F76" w14:textId="77777777" w:rsidR="003C7C3B" w:rsidRDefault="003C7C3B" w:rsidP="00995D04">
      <w:pPr>
        <w:pStyle w:val="AZgraf"/>
        <w:rPr>
          <w:sz w:val="24"/>
          <w:szCs w:val="24"/>
        </w:rPr>
      </w:pPr>
    </w:p>
    <w:p w14:paraId="17330E37" w14:textId="77777777" w:rsidR="003C7C3B" w:rsidRDefault="003C7C3B" w:rsidP="00995D04">
      <w:pPr>
        <w:pStyle w:val="AZgraf"/>
        <w:rPr>
          <w:sz w:val="24"/>
          <w:szCs w:val="24"/>
        </w:rPr>
      </w:pPr>
    </w:p>
    <w:p w14:paraId="1CB520A2" w14:textId="77777777" w:rsidR="003C7C3B" w:rsidRDefault="003C7C3B" w:rsidP="00995D04">
      <w:pPr>
        <w:pStyle w:val="AZgraf"/>
        <w:rPr>
          <w:sz w:val="24"/>
          <w:szCs w:val="24"/>
        </w:rPr>
      </w:pPr>
    </w:p>
    <w:p w14:paraId="6BB1B9B8" w14:textId="77777777" w:rsidR="003C7C3B" w:rsidRDefault="003C7C3B" w:rsidP="00995D04">
      <w:pPr>
        <w:pStyle w:val="AZgraf"/>
        <w:rPr>
          <w:sz w:val="24"/>
          <w:szCs w:val="24"/>
        </w:rPr>
      </w:pPr>
    </w:p>
    <w:p w14:paraId="1C2EC401" w14:textId="77777777" w:rsidR="003C7C3B" w:rsidRDefault="003C7C3B" w:rsidP="00995D04">
      <w:pPr>
        <w:pStyle w:val="AZgraf"/>
        <w:rPr>
          <w:sz w:val="24"/>
          <w:szCs w:val="24"/>
        </w:rPr>
      </w:pPr>
    </w:p>
    <w:p w14:paraId="34732226" w14:textId="77777777" w:rsidR="006419A1" w:rsidRDefault="006419A1">
      <w:pPr>
        <w:spacing w:after="200" w:line="276" w:lineRule="auto"/>
        <w:rPr>
          <w:del w:id="115" w:author="Maroš Varsányi" w:date="2019-03-08T11:29:00Z"/>
          <w:b/>
          <w:noProof/>
          <w:lang w:eastAsia="en-US"/>
        </w:rPr>
      </w:pPr>
      <w:r>
        <w:br w:type="page"/>
      </w:r>
    </w:p>
    <w:p w14:paraId="3FF1D6A9" w14:textId="77777777" w:rsidR="00995D04" w:rsidRPr="00995D04" w:rsidRDefault="00995D04" w:rsidP="00995D04">
      <w:pPr>
        <w:pStyle w:val="AZgraf"/>
        <w:rPr>
          <w:del w:id="116" w:author="Maroš Varsányi" w:date="2019-03-08T11:29:00Z"/>
          <w:sz w:val="24"/>
          <w:szCs w:val="24"/>
        </w:rPr>
      </w:pPr>
      <w:del w:id="117" w:author="Maroš Varsányi" w:date="2019-03-08T11:29:00Z">
        <w:r w:rsidRPr="00995D04">
          <w:rPr>
            <w:sz w:val="24"/>
            <w:szCs w:val="24"/>
          </w:rPr>
          <w:delText>Skratky</w:delText>
        </w:r>
      </w:del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6628"/>
      </w:tblGrid>
      <w:tr w:rsidR="00995D04" w:rsidRPr="002C77FF" w14:paraId="00AFF746" w14:textId="77777777" w:rsidTr="00A3022D">
        <w:trPr>
          <w:trHeight w:val="260"/>
          <w:del w:id="118" w:author="Maroš Varsányi" w:date="2019-03-08T11:29:00Z"/>
        </w:trPr>
        <w:tc>
          <w:tcPr>
            <w:tcW w:w="1809" w:type="dxa"/>
            <w:shd w:val="clear" w:color="auto" w:fill="auto"/>
          </w:tcPr>
          <w:p w14:paraId="3BC4D67B" w14:textId="77777777" w:rsidR="00185E49" w:rsidRPr="00D0041D" w:rsidRDefault="00995D04" w:rsidP="00D0041D">
            <w:pPr>
              <w:pStyle w:val="AZodsek"/>
              <w:spacing w:before="60" w:after="60"/>
              <w:rPr>
                <w:del w:id="119" w:author="Maroš Varsányi" w:date="2019-03-08T11:29:00Z"/>
                <w:rFonts w:eastAsia="Calibri"/>
                <w:sz w:val="24"/>
                <w:szCs w:val="24"/>
              </w:rPr>
            </w:pPr>
            <w:del w:id="120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CKO</w:delText>
              </w:r>
            </w:del>
          </w:p>
        </w:tc>
        <w:tc>
          <w:tcPr>
            <w:tcW w:w="6628" w:type="dxa"/>
            <w:shd w:val="clear" w:color="auto" w:fill="auto"/>
          </w:tcPr>
          <w:p w14:paraId="0964F24C" w14:textId="77777777" w:rsidR="00185E49" w:rsidRPr="006538B3" w:rsidRDefault="00995D04" w:rsidP="006538B3">
            <w:pPr>
              <w:pStyle w:val="AZodsek"/>
              <w:spacing w:before="60" w:after="60"/>
              <w:rPr>
                <w:del w:id="121" w:author="Maroš Varsányi" w:date="2019-03-08T11:29:00Z"/>
                <w:rFonts w:eastAsia="Calibri"/>
                <w:sz w:val="24"/>
                <w:szCs w:val="24"/>
              </w:rPr>
            </w:pPr>
            <w:del w:id="122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Centrálny koordinačný orgán</w:delText>
              </w:r>
            </w:del>
          </w:p>
        </w:tc>
      </w:tr>
      <w:tr w:rsidR="00796AB4" w:rsidRPr="002C77FF" w14:paraId="178B7202" w14:textId="77777777" w:rsidTr="00D0041D">
        <w:trPr>
          <w:del w:id="123" w:author="Maroš Varsányi" w:date="2019-03-08T11:29:00Z"/>
        </w:trPr>
        <w:tc>
          <w:tcPr>
            <w:tcW w:w="1809" w:type="dxa"/>
            <w:shd w:val="clear" w:color="auto" w:fill="auto"/>
          </w:tcPr>
          <w:p w14:paraId="79ADEB9A" w14:textId="77777777" w:rsidR="00796AB4" w:rsidRDefault="00796AB4" w:rsidP="00D0041D">
            <w:pPr>
              <w:pStyle w:val="AZodsek"/>
              <w:spacing w:before="60" w:after="60"/>
              <w:rPr>
                <w:del w:id="124" w:author="Maroš Varsányi" w:date="2019-03-08T11:29:00Z"/>
                <w:rFonts w:eastAsia="Calibri"/>
                <w:sz w:val="24"/>
                <w:szCs w:val="24"/>
              </w:rPr>
            </w:pPr>
            <w:del w:id="125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CO</w:delText>
              </w:r>
            </w:del>
          </w:p>
        </w:tc>
        <w:tc>
          <w:tcPr>
            <w:tcW w:w="6628" w:type="dxa"/>
            <w:shd w:val="clear" w:color="auto" w:fill="auto"/>
          </w:tcPr>
          <w:p w14:paraId="20347579" w14:textId="77777777" w:rsidR="00796AB4" w:rsidRPr="00B43FBF" w:rsidRDefault="00796AB4" w:rsidP="00995D04">
            <w:pPr>
              <w:pStyle w:val="AZodsek"/>
              <w:spacing w:before="60" w:after="60"/>
              <w:rPr>
                <w:del w:id="126" w:author="Maroš Varsányi" w:date="2019-03-08T11:29:00Z"/>
                <w:rFonts w:eastAsia="Calibri"/>
                <w:sz w:val="24"/>
                <w:szCs w:val="24"/>
              </w:rPr>
            </w:pPr>
            <w:del w:id="127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Certifikačný orgán</w:delText>
              </w:r>
            </w:del>
          </w:p>
        </w:tc>
      </w:tr>
      <w:tr w:rsidR="00995D04" w:rsidRPr="002C77FF" w14:paraId="569CEE63" w14:textId="77777777" w:rsidTr="00A3022D">
        <w:trPr>
          <w:del w:id="128" w:author="Maroš Varsányi" w:date="2019-03-08T11:29:00Z"/>
        </w:trPr>
        <w:tc>
          <w:tcPr>
            <w:tcW w:w="1809" w:type="dxa"/>
            <w:shd w:val="clear" w:color="auto" w:fill="auto"/>
          </w:tcPr>
          <w:p w14:paraId="5BA18267" w14:textId="77777777" w:rsidR="00995D04" w:rsidRPr="00B43FBF" w:rsidRDefault="00D0041D" w:rsidP="006538B3">
            <w:pPr>
              <w:pStyle w:val="AZodsek"/>
              <w:spacing w:before="60" w:after="60"/>
              <w:rPr>
                <w:del w:id="129" w:author="Maroš Varsányi" w:date="2019-03-08T11:29:00Z"/>
                <w:rFonts w:eastAsia="Calibri"/>
                <w:sz w:val="24"/>
                <w:szCs w:val="24"/>
              </w:rPr>
            </w:pPr>
            <w:del w:id="130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E</w:delText>
              </w:r>
              <w:r w:rsidR="00995D04" w:rsidRPr="00B43FBF">
                <w:rPr>
                  <w:rFonts w:eastAsia="Calibri"/>
                  <w:sz w:val="24"/>
                  <w:szCs w:val="24"/>
                </w:rPr>
                <w:delText>ŠIF</w:delText>
              </w:r>
            </w:del>
          </w:p>
        </w:tc>
        <w:tc>
          <w:tcPr>
            <w:tcW w:w="6628" w:type="dxa"/>
            <w:shd w:val="clear" w:color="auto" w:fill="auto"/>
          </w:tcPr>
          <w:p w14:paraId="5E1494CA" w14:textId="77777777" w:rsidR="00995D04" w:rsidRPr="00B43FBF" w:rsidRDefault="00995D04" w:rsidP="00995D04">
            <w:pPr>
              <w:pStyle w:val="AZodsek"/>
              <w:spacing w:before="60" w:after="60"/>
              <w:rPr>
                <w:del w:id="131" w:author="Maroš Varsányi" w:date="2019-03-08T11:29:00Z"/>
                <w:rFonts w:eastAsia="Calibri"/>
                <w:sz w:val="24"/>
                <w:szCs w:val="24"/>
              </w:rPr>
            </w:pPr>
            <w:del w:id="132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Európske štrukturálne a investičné fondy</w:delText>
              </w:r>
            </w:del>
          </w:p>
        </w:tc>
      </w:tr>
      <w:tr w:rsidR="00607630" w:rsidRPr="002C77FF" w14:paraId="7827E1EC" w14:textId="77777777" w:rsidTr="00D0041D">
        <w:trPr>
          <w:del w:id="133" w:author="Maroš Varsányi" w:date="2019-03-08T11:29:00Z"/>
        </w:trPr>
        <w:tc>
          <w:tcPr>
            <w:tcW w:w="1809" w:type="dxa"/>
            <w:shd w:val="clear" w:color="auto" w:fill="auto"/>
          </w:tcPr>
          <w:p w14:paraId="5D72201C" w14:textId="77777777" w:rsidR="00607630" w:rsidRPr="00B43FBF" w:rsidRDefault="00607630" w:rsidP="00995D04">
            <w:pPr>
              <w:pStyle w:val="AZodsek"/>
              <w:spacing w:before="60" w:after="60"/>
              <w:rPr>
                <w:del w:id="134" w:author="Maroš Varsányi" w:date="2019-03-08T11:29:00Z"/>
                <w:rFonts w:eastAsia="Calibri"/>
                <w:sz w:val="24"/>
                <w:szCs w:val="24"/>
              </w:rPr>
            </w:pPr>
            <w:del w:id="135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EK</w:delText>
              </w:r>
            </w:del>
          </w:p>
        </w:tc>
        <w:tc>
          <w:tcPr>
            <w:tcW w:w="6628" w:type="dxa"/>
            <w:shd w:val="clear" w:color="auto" w:fill="auto"/>
          </w:tcPr>
          <w:p w14:paraId="7E46AB55" w14:textId="77777777" w:rsidR="00607630" w:rsidRPr="00B43FBF" w:rsidRDefault="00607630" w:rsidP="00995D04">
            <w:pPr>
              <w:pStyle w:val="AZodsek"/>
              <w:spacing w:before="60" w:after="60"/>
              <w:rPr>
                <w:del w:id="136" w:author="Maroš Varsányi" w:date="2019-03-08T11:29:00Z"/>
                <w:rFonts w:eastAsia="Calibri"/>
                <w:sz w:val="24"/>
                <w:szCs w:val="24"/>
              </w:rPr>
            </w:pPr>
            <w:del w:id="137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Európska komisia</w:delText>
              </w:r>
            </w:del>
          </w:p>
        </w:tc>
      </w:tr>
      <w:tr w:rsidR="00995D04" w:rsidRPr="002C77FF" w14:paraId="643DAAB8" w14:textId="77777777" w:rsidTr="00A3022D">
        <w:trPr>
          <w:del w:id="138" w:author="Maroš Varsányi" w:date="2019-03-08T11:29:00Z"/>
        </w:trPr>
        <w:tc>
          <w:tcPr>
            <w:tcW w:w="1809" w:type="dxa"/>
            <w:shd w:val="clear" w:color="auto" w:fill="auto"/>
          </w:tcPr>
          <w:p w14:paraId="2D13194A" w14:textId="77777777" w:rsidR="00995D04" w:rsidRDefault="00995D04" w:rsidP="00995D04">
            <w:pPr>
              <w:pStyle w:val="AZodsek"/>
              <w:spacing w:before="60" w:after="60"/>
              <w:rPr>
                <w:del w:id="139" w:author="Maroš Varsányi" w:date="2019-03-08T11:29:00Z"/>
                <w:rFonts w:eastAsia="Calibri"/>
                <w:sz w:val="24"/>
                <w:szCs w:val="24"/>
              </w:rPr>
            </w:pPr>
            <w:del w:id="140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EÚ</w:delText>
              </w:r>
            </w:del>
          </w:p>
          <w:p w14:paraId="50BDFDC7" w14:textId="77777777" w:rsidR="00D33B2D" w:rsidRPr="00B43FBF" w:rsidRDefault="00D33B2D" w:rsidP="00995D04">
            <w:pPr>
              <w:pStyle w:val="AZodsek"/>
              <w:spacing w:before="60" w:after="60"/>
              <w:rPr>
                <w:del w:id="141" w:author="Maroš Varsányi" w:date="2019-03-08T11:29:00Z"/>
                <w:rFonts w:eastAsia="Calibri"/>
                <w:sz w:val="24"/>
                <w:szCs w:val="24"/>
              </w:rPr>
            </w:pPr>
            <w:del w:id="142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HP</w:delText>
              </w:r>
            </w:del>
          </w:p>
        </w:tc>
        <w:tc>
          <w:tcPr>
            <w:tcW w:w="6628" w:type="dxa"/>
            <w:shd w:val="clear" w:color="auto" w:fill="auto"/>
          </w:tcPr>
          <w:p w14:paraId="23BDA997" w14:textId="77777777" w:rsidR="00995D04" w:rsidRDefault="00995D04" w:rsidP="00995D04">
            <w:pPr>
              <w:pStyle w:val="AZodsek"/>
              <w:spacing w:before="60" w:after="60"/>
              <w:rPr>
                <w:del w:id="143" w:author="Maroš Varsányi" w:date="2019-03-08T11:29:00Z"/>
                <w:rFonts w:eastAsia="Calibri"/>
                <w:sz w:val="24"/>
                <w:szCs w:val="24"/>
              </w:rPr>
            </w:pPr>
            <w:del w:id="144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Európska únia</w:delText>
              </w:r>
            </w:del>
          </w:p>
          <w:p w14:paraId="3E1FC7B8" w14:textId="77777777" w:rsidR="00D33B2D" w:rsidRPr="00B43FBF" w:rsidRDefault="00D33B2D" w:rsidP="00995D04">
            <w:pPr>
              <w:pStyle w:val="AZodsek"/>
              <w:spacing w:before="60" w:after="60"/>
              <w:rPr>
                <w:del w:id="145" w:author="Maroš Varsányi" w:date="2019-03-08T11:29:00Z"/>
                <w:rFonts w:eastAsia="Calibri"/>
                <w:sz w:val="24"/>
                <w:szCs w:val="24"/>
              </w:rPr>
            </w:pPr>
            <w:del w:id="146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H</w:delText>
              </w:r>
              <w:r w:rsidRPr="00D33B2D">
                <w:rPr>
                  <w:rFonts w:eastAsia="Calibri"/>
                  <w:sz w:val="24"/>
                  <w:szCs w:val="24"/>
                </w:rPr>
                <w:delText>orizontálne princípy (v programovom období 2014 – 2020 sú medzi HP zaradené udržateľný rozvoj, rovnosť medzi mužmi a ženami a nediskriminácia)</w:delText>
              </w:r>
              <w:r>
                <w:rPr>
                  <w:rFonts w:eastAsia="Calibri"/>
                  <w:sz w:val="24"/>
                  <w:szCs w:val="24"/>
                </w:rPr>
                <w:delText xml:space="preserve"> </w:delText>
              </w:r>
            </w:del>
          </w:p>
        </w:tc>
      </w:tr>
      <w:tr w:rsidR="00995D04" w:rsidRPr="002C77FF" w14:paraId="618D56F0" w14:textId="77777777" w:rsidTr="00A3022D">
        <w:trPr>
          <w:del w:id="147" w:author="Maroš Varsányi" w:date="2019-03-08T11:29:00Z"/>
        </w:trPr>
        <w:tc>
          <w:tcPr>
            <w:tcW w:w="1809" w:type="dxa"/>
            <w:shd w:val="clear" w:color="auto" w:fill="auto"/>
          </w:tcPr>
          <w:p w14:paraId="2CCB3C9F" w14:textId="77777777" w:rsidR="00995D04" w:rsidRPr="00B43FBF" w:rsidRDefault="00995D04" w:rsidP="00995D04">
            <w:pPr>
              <w:pStyle w:val="AZodsek"/>
              <w:spacing w:before="60" w:after="60"/>
              <w:rPr>
                <w:del w:id="148" w:author="Maroš Varsányi" w:date="2019-03-08T11:29:00Z"/>
                <w:rFonts w:eastAsia="Calibri"/>
                <w:sz w:val="24"/>
                <w:szCs w:val="24"/>
              </w:rPr>
            </w:pPr>
            <w:del w:id="149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ITMS2014+</w:delText>
              </w:r>
            </w:del>
          </w:p>
        </w:tc>
        <w:tc>
          <w:tcPr>
            <w:tcW w:w="6628" w:type="dxa"/>
            <w:shd w:val="clear" w:color="auto" w:fill="auto"/>
          </w:tcPr>
          <w:p w14:paraId="0BE16932" w14:textId="77777777" w:rsidR="00995D04" w:rsidRPr="00B43FBF" w:rsidRDefault="009131D5" w:rsidP="00995D04">
            <w:pPr>
              <w:pStyle w:val="AZodsek"/>
              <w:spacing w:before="60" w:after="60"/>
              <w:rPr>
                <w:del w:id="150" w:author="Maroš Varsányi" w:date="2019-03-08T11:29:00Z"/>
                <w:rFonts w:eastAsia="Calibri"/>
                <w:sz w:val="24"/>
                <w:szCs w:val="24"/>
              </w:rPr>
            </w:pPr>
            <w:del w:id="151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C</w:delText>
              </w:r>
              <w:r w:rsidRPr="009131D5">
                <w:rPr>
                  <w:rFonts w:eastAsia="Calibri"/>
                  <w:sz w:val="24"/>
                  <w:szCs w:val="24"/>
                </w:rPr>
                <w:delText>entrálny informačný systém, ktorý slúži na evidenciu, následné spracovávanie, export, výmenu dát, údajov a dokumentov medzi žiadateľom/prijímateľom, poskytovateľom pomoci a ďalšími orgánmi zapojenými do implementácie EŠIF</w:delText>
              </w:r>
            </w:del>
          </w:p>
        </w:tc>
      </w:tr>
      <w:tr w:rsidR="00995D04" w:rsidRPr="002C77FF" w14:paraId="4FFD4D9D" w14:textId="77777777" w:rsidTr="00A3022D">
        <w:trPr>
          <w:del w:id="152" w:author="Maroš Varsányi" w:date="2019-03-08T11:29:00Z"/>
        </w:trPr>
        <w:tc>
          <w:tcPr>
            <w:tcW w:w="1809" w:type="dxa"/>
            <w:shd w:val="clear" w:color="auto" w:fill="auto"/>
          </w:tcPr>
          <w:p w14:paraId="064D22BD" w14:textId="77777777" w:rsidR="00995D04" w:rsidRPr="00B43FBF" w:rsidRDefault="00995D04" w:rsidP="00995D04">
            <w:pPr>
              <w:pStyle w:val="AZodsek"/>
              <w:spacing w:before="60" w:after="60"/>
              <w:rPr>
                <w:del w:id="153" w:author="Maroš Varsányi" w:date="2019-03-08T11:29:00Z"/>
                <w:rFonts w:eastAsia="Calibri"/>
                <w:sz w:val="24"/>
                <w:szCs w:val="24"/>
              </w:rPr>
            </w:pPr>
            <w:del w:id="154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NFP</w:delText>
              </w:r>
            </w:del>
          </w:p>
        </w:tc>
        <w:tc>
          <w:tcPr>
            <w:tcW w:w="6628" w:type="dxa"/>
            <w:shd w:val="clear" w:color="auto" w:fill="auto"/>
          </w:tcPr>
          <w:p w14:paraId="583A4F33" w14:textId="77777777" w:rsidR="00995D04" w:rsidRPr="00B43FBF" w:rsidRDefault="00995D04" w:rsidP="00995D04">
            <w:pPr>
              <w:pStyle w:val="AZodsek"/>
              <w:spacing w:before="60" w:after="60"/>
              <w:rPr>
                <w:del w:id="155" w:author="Maroš Varsányi" w:date="2019-03-08T11:29:00Z"/>
                <w:rFonts w:eastAsia="Calibri"/>
                <w:sz w:val="24"/>
                <w:szCs w:val="24"/>
              </w:rPr>
            </w:pPr>
            <w:del w:id="156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Nenávratný finančný príspevok</w:delText>
              </w:r>
            </w:del>
          </w:p>
        </w:tc>
      </w:tr>
      <w:tr w:rsidR="00EE6EB1" w:rsidRPr="002C77FF" w14:paraId="288CBEE1" w14:textId="77777777" w:rsidTr="00D0041D">
        <w:trPr>
          <w:del w:id="157" w:author="Maroš Varsányi" w:date="2019-03-08T11:29:00Z"/>
        </w:trPr>
        <w:tc>
          <w:tcPr>
            <w:tcW w:w="1809" w:type="dxa"/>
            <w:shd w:val="clear" w:color="auto" w:fill="auto"/>
          </w:tcPr>
          <w:p w14:paraId="43976411" w14:textId="77777777" w:rsidR="00EE6EB1" w:rsidRPr="00B43FBF" w:rsidRDefault="00EE6EB1" w:rsidP="00995D04">
            <w:pPr>
              <w:pStyle w:val="AZodsek"/>
              <w:spacing w:before="60" w:after="60"/>
              <w:rPr>
                <w:del w:id="158" w:author="Maroš Varsányi" w:date="2019-03-08T11:29:00Z"/>
                <w:rFonts w:eastAsia="Calibri"/>
                <w:sz w:val="24"/>
                <w:szCs w:val="24"/>
              </w:rPr>
            </w:pPr>
            <w:del w:id="159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NKÚ</w:delText>
              </w:r>
            </w:del>
          </w:p>
        </w:tc>
        <w:tc>
          <w:tcPr>
            <w:tcW w:w="6628" w:type="dxa"/>
            <w:shd w:val="clear" w:color="auto" w:fill="auto"/>
          </w:tcPr>
          <w:p w14:paraId="21E6A676" w14:textId="77777777" w:rsidR="00EE6EB1" w:rsidRPr="00B43FBF" w:rsidRDefault="00EE6EB1" w:rsidP="00995D04">
            <w:pPr>
              <w:pStyle w:val="AZodsek"/>
              <w:spacing w:before="60" w:after="60"/>
              <w:rPr>
                <w:del w:id="160" w:author="Maroš Varsányi" w:date="2019-03-08T11:29:00Z"/>
                <w:rFonts w:eastAsia="Calibri"/>
                <w:sz w:val="24"/>
                <w:szCs w:val="24"/>
              </w:rPr>
            </w:pPr>
            <w:del w:id="161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Najvyšší kontrolný úrad</w:delText>
              </w:r>
            </w:del>
          </w:p>
        </w:tc>
      </w:tr>
      <w:tr w:rsidR="00EE6EB1" w:rsidRPr="002C77FF" w14:paraId="030E34A9" w14:textId="77777777" w:rsidTr="00D0041D">
        <w:trPr>
          <w:del w:id="162" w:author="Maroš Varsányi" w:date="2019-03-08T11:29:00Z"/>
        </w:trPr>
        <w:tc>
          <w:tcPr>
            <w:tcW w:w="1809" w:type="dxa"/>
            <w:shd w:val="clear" w:color="auto" w:fill="auto"/>
          </w:tcPr>
          <w:p w14:paraId="3A83988D" w14:textId="77777777" w:rsidR="00EE6EB1" w:rsidRPr="00B43FBF" w:rsidRDefault="00EE6EB1" w:rsidP="00995D04">
            <w:pPr>
              <w:pStyle w:val="AZodsek"/>
              <w:spacing w:before="60" w:after="60"/>
              <w:rPr>
                <w:del w:id="163" w:author="Maroš Varsányi" w:date="2019-03-08T11:29:00Z"/>
                <w:rFonts w:eastAsia="Calibri"/>
                <w:sz w:val="24"/>
                <w:szCs w:val="24"/>
              </w:rPr>
            </w:pPr>
            <w:del w:id="164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OA</w:delText>
              </w:r>
            </w:del>
          </w:p>
        </w:tc>
        <w:tc>
          <w:tcPr>
            <w:tcW w:w="6628" w:type="dxa"/>
            <w:shd w:val="clear" w:color="auto" w:fill="auto"/>
          </w:tcPr>
          <w:p w14:paraId="658038C1" w14:textId="77777777" w:rsidR="00EE6EB1" w:rsidRPr="00B43FBF" w:rsidRDefault="00EE6EB1" w:rsidP="00995D04">
            <w:pPr>
              <w:pStyle w:val="AZodsek"/>
              <w:spacing w:before="60" w:after="60"/>
              <w:rPr>
                <w:del w:id="165" w:author="Maroš Varsányi" w:date="2019-03-08T11:29:00Z"/>
                <w:rFonts w:eastAsia="Calibri"/>
                <w:sz w:val="24"/>
                <w:szCs w:val="24"/>
              </w:rPr>
            </w:pPr>
            <w:del w:id="166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Orgán auditu</w:delText>
              </w:r>
            </w:del>
          </w:p>
        </w:tc>
      </w:tr>
      <w:tr w:rsidR="00995D04" w:rsidRPr="002C77FF" w14:paraId="744975CE" w14:textId="77777777" w:rsidTr="00A3022D">
        <w:trPr>
          <w:del w:id="167" w:author="Maroš Varsányi" w:date="2019-03-08T11:29:00Z"/>
        </w:trPr>
        <w:tc>
          <w:tcPr>
            <w:tcW w:w="1809" w:type="dxa"/>
            <w:shd w:val="clear" w:color="auto" w:fill="auto"/>
          </w:tcPr>
          <w:p w14:paraId="5306E420" w14:textId="77777777" w:rsidR="00995D04" w:rsidRPr="00B43FBF" w:rsidRDefault="00995D04" w:rsidP="00995D04">
            <w:pPr>
              <w:pStyle w:val="AZodsek"/>
              <w:spacing w:before="60" w:after="60"/>
              <w:rPr>
                <w:del w:id="168" w:author="Maroš Varsányi" w:date="2019-03-08T11:29:00Z"/>
                <w:rFonts w:eastAsia="Calibri"/>
                <w:sz w:val="24"/>
                <w:szCs w:val="24"/>
              </w:rPr>
            </w:pPr>
            <w:del w:id="169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OCK</w:delText>
              </w:r>
              <w:r w:rsidR="001D2D86">
                <w:rPr>
                  <w:rFonts w:eastAsia="Calibri"/>
                  <w:sz w:val="24"/>
                  <w:szCs w:val="24"/>
                </w:rPr>
                <w:delText>Ú</w:delText>
              </w:r>
              <w:r w:rsidRPr="00B43FBF">
                <w:rPr>
                  <w:rFonts w:eastAsia="Calibri"/>
                  <w:sz w:val="24"/>
                  <w:szCs w:val="24"/>
                </w:rPr>
                <w:delText xml:space="preserve"> OLAF</w:delText>
              </w:r>
            </w:del>
          </w:p>
        </w:tc>
        <w:tc>
          <w:tcPr>
            <w:tcW w:w="6628" w:type="dxa"/>
            <w:shd w:val="clear" w:color="auto" w:fill="auto"/>
          </w:tcPr>
          <w:p w14:paraId="4A6A8A53" w14:textId="77777777" w:rsidR="00995D04" w:rsidRPr="00B43FBF" w:rsidRDefault="00995D04" w:rsidP="00995D04">
            <w:pPr>
              <w:pStyle w:val="AZodsek"/>
              <w:spacing w:before="60" w:after="60"/>
              <w:rPr>
                <w:del w:id="170" w:author="Maroš Varsányi" w:date="2019-03-08T11:29:00Z"/>
                <w:rFonts w:eastAsia="Calibri"/>
                <w:sz w:val="24"/>
                <w:szCs w:val="24"/>
              </w:rPr>
            </w:pPr>
            <w:del w:id="171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Odbor Centrálny kontaktný útvar pre OLAF</w:delText>
              </w:r>
            </w:del>
          </w:p>
        </w:tc>
      </w:tr>
      <w:tr w:rsidR="00995D04" w:rsidRPr="002C77FF" w14:paraId="1264B1FF" w14:textId="77777777" w:rsidTr="00A3022D">
        <w:trPr>
          <w:del w:id="172" w:author="Maroš Varsányi" w:date="2019-03-08T11:29:00Z"/>
        </w:trPr>
        <w:tc>
          <w:tcPr>
            <w:tcW w:w="1809" w:type="dxa"/>
            <w:shd w:val="clear" w:color="auto" w:fill="auto"/>
          </w:tcPr>
          <w:p w14:paraId="41395001" w14:textId="77777777" w:rsidR="00995D04" w:rsidRPr="00B43FBF" w:rsidRDefault="00995D04" w:rsidP="00995D04">
            <w:pPr>
              <w:pStyle w:val="AZodsek"/>
              <w:spacing w:before="60" w:after="60"/>
              <w:rPr>
                <w:del w:id="173" w:author="Maroš Varsányi" w:date="2019-03-08T11:29:00Z"/>
                <w:rFonts w:eastAsia="Calibri"/>
                <w:sz w:val="24"/>
                <w:szCs w:val="24"/>
              </w:rPr>
            </w:pPr>
            <w:del w:id="174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OČTK</w:delText>
              </w:r>
            </w:del>
          </w:p>
        </w:tc>
        <w:tc>
          <w:tcPr>
            <w:tcW w:w="6628" w:type="dxa"/>
            <w:shd w:val="clear" w:color="auto" w:fill="auto"/>
          </w:tcPr>
          <w:p w14:paraId="4EBF0D0E" w14:textId="77777777" w:rsidR="00995D04" w:rsidRPr="00B43FBF" w:rsidRDefault="00995D04" w:rsidP="00995D04">
            <w:pPr>
              <w:pStyle w:val="AZodsek"/>
              <w:spacing w:before="60" w:after="60"/>
              <w:rPr>
                <w:del w:id="175" w:author="Maroš Varsányi" w:date="2019-03-08T11:29:00Z"/>
                <w:rFonts w:eastAsia="Calibri"/>
                <w:sz w:val="24"/>
                <w:szCs w:val="24"/>
              </w:rPr>
            </w:pPr>
            <w:del w:id="176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Orgány činné v trestnom konaní</w:delText>
              </w:r>
            </w:del>
          </w:p>
        </w:tc>
      </w:tr>
      <w:tr w:rsidR="00995D04" w:rsidRPr="002C77FF" w14:paraId="630A2EE6" w14:textId="77777777" w:rsidTr="00A3022D">
        <w:trPr>
          <w:del w:id="177" w:author="Maroš Varsányi" w:date="2019-03-08T11:29:00Z"/>
        </w:trPr>
        <w:tc>
          <w:tcPr>
            <w:tcW w:w="1809" w:type="dxa"/>
            <w:shd w:val="clear" w:color="auto" w:fill="auto"/>
          </w:tcPr>
          <w:p w14:paraId="3C0D4A4B" w14:textId="77777777" w:rsidR="00995D04" w:rsidRDefault="00995D04" w:rsidP="00995D04">
            <w:pPr>
              <w:pStyle w:val="AZodsek"/>
              <w:spacing w:before="60" w:after="60"/>
              <w:rPr>
                <w:del w:id="178" w:author="Maroš Varsányi" w:date="2019-03-08T11:29:00Z"/>
                <w:rFonts w:eastAsia="Calibri"/>
                <w:sz w:val="24"/>
                <w:szCs w:val="24"/>
              </w:rPr>
            </w:pPr>
            <w:del w:id="179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OLAF</w:delText>
              </w:r>
            </w:del>
          </w:p>
          <w:p w14:paraId="64E80419" w14:textId="77777777" w:rsidR="00903957" w:rsidRDefault="00903957" w:rsidP="00995D04">
            <w:pPr>
              <w:pStyle w:val="AZodsek"/>
              <w:spacing w:before="60" w:after="60"/>
              <w:rPr>
                <w:del w:id="180" w:author="Maroš Varsányi" w:date="2019-03-08T11:29:00Z"/>
                <w:rFonts w:eastAsia="Calibri"/>
                <w:sz w:val="24"/>
                <w:szCs w:val="24"/>
              </w:rPr>
            </w:pPr>
          </w:p>
          <w:p w14:paraId="33F21FA7" w14:textId="77777777" w:rsidR="00903957" w:rsidRPr="00B43FBF" w:rsidRDefault="00903957" w:rsidP="00995D04">
            <w:pPr>
              <w:pStyle w:val="AZodsek"/>
              <w:spacing w:before="60" w:after="60"/>
              <w:rPr>
                <w:del w:id="181" w:author="Maroš Varsányi" w:date="2019-03-08T11:29:00Z"/>
                <w:rFonts w:eastAsia="Calibri"/>
                <w:sz w:val="24"/>
                <w:szCs w:val="24"/>
              </w:rPr>
            </w:pPr>
            <w:del w:id="182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OP</w:delText>
              </w:r>
            </w:del>
          </w:p>
        </w:tc>
        <w:tc>
          <w:tcPr>
            <w:tcW w:w="6628" w:type="dxa"/>
            <w:shd w:val="clear" w:color="auto" w:fill="auto"/>
          </w:tcPr>
          <w:p w14:paraId="6AB52B13" w14:textId="77777777" w:rsidR="00995D04" w:rsidRDefault="00995D04" w:rsidP="00995D04">
            <w:pPr>
              <w:pStyle w:val="AZodsek"/>
              <w:spacing w:before="60" w:after="60"/>
              <w:rPr>
                <w:del w:id="183" w:author="Maroš Varsányi" w:date="2019-03-08T11:29:00Z"/>
                <w:rFonts w:eastAsia="Calibri"/>
                <w:sz w:val="24"/>
                <w:szCs w:val="24"/>
              </w:rPr>
            </w:pPr>
            <w:del w:id="184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Európsky úrad pre boj proti podvodom (Office européen de lutte anti-fraude)</w:delText>
              </w:r>
            </w:del>
          </w:p>
          <w:p w14:paraId="434256D6" w14:textId="77777777" w:rsidR="00903957" w:rsidRPr="00B43FBF" w:rsidRDefault="00903957" w:rsidP="00995D04">
            <w:pPr>
              <w:pStyle w:val="AZodsek"/>
              <w:spacing w:before="60" w:after="60"/>
              <w:rPr>
                <w:del w:id="185" w:author="Maroš Varsányi" w:date="2019-03-08T11:29:00Z"/>
                <w:rFonts w:eastAsia="Calibri"/>
                <w:sz w:val="24"/>
                <w:szCs w:val="24"/>
              </w:rPr>
            </w:pPr>
            <w:del w:id="186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Operačný program</w:delText>
              </w:r>
            </w:del>
          </w:p>
        </w:tc>
      </w:tr>
      <w:tr w:rsidR="00995D04" w:rsidRPr="002C77FF" w14:paraId="61D5B1E8" w14:textId="77777777" w:rsidTr="00A3022D">
        <w:trPr>
          <w:del w:id="187" w:author="Maroš Varsányi" w:date="2019-03-08T11:29:00Z"/>
        </w:trPr>
        <w:tc>
          <w:tcPr>
            <w:tcW w:w="1809" w:type="dxa"/>
            <w:shd w:val="clear" w:color="auto" w:fill="auto"/>
          </w:tcPr>
          <w:p w14:paraId="18B6219F" w14:textId="77777777" w:rsidR="00995D04" w:rsidRPr="00B43FBF" w:rsidRDefault="00995D04" w:rsidP="00995D04">
            <w:pPr>
              <w:pStyle w:val="AZodsek"/>
              <w:spacing w:before="60" w:after="60"/>
              <w:rPr>
                <w:del w:id="188" w:author="Maroš Varsányi" w:date="2019-03-08T11:29:00Z"/>
                <w:rFonts w:eastAsia="Calibri"/>
                <w:sz w:val="24"/>
                <w:szCs w:val="24"/>
              </w:rPr>
            </w:pPr>
            <w:del w:id="189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PMÚ</w:delText>
              </w:r>
            </w:del>
          </w:p>
        </w:tc>
        <w:tc>
          <w:tcPr>
            <w:tcW w:w="6628" w:type="dxa"/>
            <w:shd w:val="clear" w:color="auto" w:fill="auto"/>
          </w:tcPr>
          <w:p w14:paraId="1E34921A" w14:textId="77777777" w:rsidR="00995D04" w:rsidRPr="00B43FBF" w:rsidRDefault="00995D04" w:rsidP="00995D04">
            <w:pPr>
              <w:pStyle w:val="AZodsek"/>
              <w:spacing w:before="60" w:after="60"/>
              <w:rPr>
                <w:del w:id="190" w:author="Maroš Varsányi" w:date="2019-03-08T11:29:00Z"/>
                <w:rFonts w:eastAsia="Calibri"/>
                <w:sz w:val="24"/>
                <w:szCs w:val="24"/>
              </w:rPr>
            </w:pPr>
            <w:del w:id="191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Protimonopolný úrad</w:delText>
              </w:r>
              <w:r w:rsidR="0090629A">
                <w:rPr>
                  <w:rFonts w:eastAsia="Calibri"/>
                  <w:sz w:val="24"/>
                  <w:szCs w:val="24"/>
                </w:rPr>
                <w:delText xml:space="preserve"> SR</w:delText>
              </w:r>
            </w:del>
          </w:p>
        </w:tc>
      </w:tr>
      <w:tr w:rsidR="00995D04" w:rsidRPr="002C77FF" w14:paraId="12C472C4" w14:textId="77777777" w:rsidTr="00A3022D">
        <w:trPr>
          <w:del w:id="192" w:author="Maroš Varsányi" w:date="2019-03-08T11:29:00Z"/>
        </w:trPr>
        <w:tc>
          <w:tcPr>
            <w:tcW w:w="1809" w:type="dxa"/>
            <w:shd w:val="clear" w:color="auto" w:fill="auto"/>
          </w:tcPr>
          <w:p w14:paraId="5E16EF8A" w14:textId="77777777" w:rsidR="00995D04" w:rsidRPr="00B43FBF" w:rsidRDefault="00995D04" w:rsidP="00995D04">
            <w:pPr>
              <w:pStyle w:val="AZodsek"/>
              <w:spacing w:before="60" w:after="60"/>
              <w:rPr>
                <w:del w:id="193" w:author="Maroš Varsányi" w:date="2019-03-08T11:29:00Z"/>
                <w:rFonts w:eastAsia="Calibri"/>
                <w:sz w:val="24"/>
                <w:szCs w:val="24"/>
              </w:rPr>
            </w:pPr>
            <w:del w:id="194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PO</w:delText>
              </w:r>
            </w:del>
          </w:p>
        </w:tc>
        <w:tc>
          <w:tcPr>
            <w:tcW w:w="6628" w:type="dxa"/>
            <w:shd w:val="clear" w:color="auto" w:fill="auto"/>
          </w:tcPr>
          <w:p w14:paraId="30F06E4E" w14:textId="77777777" w:rsidR="00995D04" w:rsidRPr="00B43FBF" w:rsidRDefault="00995D04" w:rsidP="00995D04">
            <w:pPr>
              <w:pStyle w:val="AZodsek"/>
              <w:spacing w:before="60" w:after="60"/>
              <w:rPr>
                <w:del w:id="195" w:author="Maroš Varsányi" w:date="2019-03-08T11:29:00Z"/>
                <w:rFonts w:eastAsia="Calibri"/>
                <w:sz w:val="24"/>
                <w:szCs w:val="24"/>
              </w:rPr>
            </w:pPr>
            <w:del w:id="196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Programové obdobie</w:delText>
              </w:r>
            </w:del>
          </w:p>
        </w:tc>
      </w:tr>
      <w:tr w:rsidR="00995D04" w:rsidRPr="002C77FF" w14:paraId="2AE1D02F" w14:textId="77777777" w:rsidTr="00A3022D">
        <w:trPr>
          <w:del w:id="197" w:author="Maroš Varsányi" w:date="2019-03-08T11:29:00Z"/>
        </w:trPr>
        <w:tc>
          <w:tcPr>
            <w:tcW w:w="1809" w:type="dxa"/>
            <w:shd w:val="clear" w:color="auto" w:fill="auto"/>
          </w:tcPr>
          <w:p w14:paraId="1573872C" w14:textId="77777777" w:rsidR="00995D04" w:rsidRPr="00B43FBF" w:rsidRDefault="00995D04" w:rsidP="00995D04">
            <w:pPr>
              <w:pStyle w:val="AZodsek"/>
              <w:spacing w:before="60" w:after="60"/>
              <w:rPr>
                <w:del w:id="198" w:author="Maroš Varsányi" w:date="2019-03-08T11:29:00Z"/>
                <w:rFonts w:eastAsia="Calibri"/>
                <w:sz w:val="24"/>
                <w:szCs w:val="24"/>
              </w:rPr>
            </w:pPr>
            <w:del w:id="199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RO</w:delText>
              </w:r>
            </w:del>
          </w:p>
        </w:tc>
        <w:tc>
          <w:tcPr>
            <w:tcW w:w="6628" w:type="dxa"/>
            <w:shd w:val="clear" w:color="auto" w:fill="auto"/>
          </w:tcPr>
          <w:p w14:paraId="0C155EC8" w14:textId="77777777" w:rsidR="00995D04" w:rsidRPr="00B43FBF" w:rsidRDefault="00995D04" w:rsidP="00995D04">
            <w:pPr>
              <w:pStyle w:val="AZodsek"/>
              <w:spacing w:before="60" w:after="60"/>
              <w:rPr>
                <w:del w:id="200" w:author="Maroš Varsányi" w:date="2019-03-08T11:29:00Z"/>
                <w:rFonts w:eastAsia="Calibri"/>
                <w:sz w:val="24"/>
                <w:szCs w:val="24"/>
              </w:rPr>
            </w:pPr>
            <w:del w:id="201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Riadiaci orgán</w:delText>
              </w:r>
            </w:del>
          </w:p>
        </w:tc>
      </w:tr>
      <w:tr w:rsidR="00995D04" w:rsidRPr="002C77FF" w14:paraId="2F00FF58" w14:textId="77777777" w:rsidTr="00A3022D">
        <w:trPr>
          <w:del w:id="202" w:author="Maroš Varsányi" w:date="2019-03-08T11:29:00Z"/>
        </w:trPr>
        <w:tc>
          <w:tcPr>
            <w:tcW w:w="1809" w:type="dxa"/>
            <w:shd w:val="clear" w:color="auto" w:fill="auto"/>
          </w:tcPr>
          <w:p w14:paraId="33FC7763" w14:textId="77777777" w:rsidR="00995D04" w:rsidRDefault="00995D04" w:rsidP="00995D04">
            <w:pPr>
              <w:pStyle w:val="AZodsek"/>
              <w:spacing w:before="60" w:after="60"/>
              <w:rPr>
                <w:del w:id="203" w:author="Maroš Varsányi" w:date="2019-03-08T11:29:00Z"/>
                <w:rFonts w:eastAsia="Calibri"/>
                <w:sz w:val="24"/>
                <w:szCs w:val="24"/>
              </w:rPr>
            </w:pPr>
            <w:del w:id="204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SFC</w:delText>
              </w:r>
              <w:r w:rsidR="0082111A">
                <w:rPr>
                  <w:rFonts w:eastAsia="Calibri"/>
                  <w:sz w:val="24"/>
                  <w:szCs w:val="24"/>
                </w:rPr>
                <w:delText>2014</w:delText>
              </w:r>
            </w:del>
          </w:p>
          <w:p w14:paraId="777CE269" w14:textId="77777777" w:rsidR="003720FB" w:rsidRDefault="003720FB" w:rsidP="00995D04">
            <w:pPr>
              <w:pStyle w:val="AZodsek"/>
              <w:spacing w:before="60" w:after="60"/>
              <w:rPr>
                <w:del w:id="205" w:author="Maroš Varsányi" w:date="2019-03-08T11:29:00Z"/>
                <w:rFonts w:eastAsia="Calibri"/>
                <w:sz w:val="24"/>
                <w:szCs w:val="24"/>
              </w:rPr>
            </w:pPr>
          </w:p>
          <w:p w14:paraId="0D06C0FF" w14:textId="77777777" w:rsidR="003720FB" w:rsidRDefault="003720FB" w:rsidP="00995D04">
            <w:pPr>
              <w:pStyle w:val="AZodsek"/>
              <w:spacing w:before="60" w:after="60"/>
              <w:rPr>
                <w:del w:id="206" w:author="Maroš Varsányi" w:date="2019-03-08T11:29:00Z"/>
                <w:rFonts w:eastAsia="Calibri"/>
                <w:sz w:val="24"/>
                <w:szCs w:val="24"/>
              </w:rPr>
            </w:pPr>
            <w:del w:id="207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SO</w:delText>
              </w:r>
            </w:del>
          </w:p>
          <w:p w14:paraId="5726AB03" w14:textId="77777777" w:rsidR="00366305" w:rsidRPr="00B43FBF" w:rsidRDefault="00366305" w:rsidP="00995D04">
            <w:pPr>
              <w:pStyle w:val="AZodsek"/>
              <w:spacing w:before="60" w:after="60"/>
              <w:rPr>
                <w:del w:id="208" w:author="Maroš Varsányi" w:date="2019-03-08T11:29:00Z"/>
                <w:rFonts w:eastAsia="Calibri"/>
                <w:sz w:val="24"/>
                <w:szCs w:val="24"/>
              </w:rPr>
            </w:pPr>
            <w:del w:id="209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UMM</w:delText>
              </w:r>
            </w:del>
          </w:p>
        </w:tc>
        <w:tc>
          <w:tcPr>
            <w:tcW w:w="6628" w:type="dxa"/>
            <w:shd w:val="clear" w:color="auto" w:fill="auto"/>
          </w:tcPr>
          <w:p w14:paraId="017B6AA9" w14:textId="77777777" w:rsidR="003720FB" w:rsidRDefault="00995D04" w:rsidP="00995D04">
            <w:pPr>
              <w:pStyle w:val="AZodsek"/>
              <w:spacing w:before="60" w:after="60"/>
              <w:rPr>
                <w:del w:id="210" w:author="Maroš Varsányi" w:date="2019-03-08T11:29:00Z"/>
                <w:sz w:val="24"/>
                <w:szCs w:val="24"/>
              </w:rPr>
            </w:pPr>
            <w:del w:id="211" w:author="Maroš Varsányi" w:date="2019-03-08T11:29:00Z">
              <w:r w:rsidRPr="00B43FBF">
                <w:rPr>
                  <w:sz w:val="24"/>
                  <w:szCs w:val="24"/>
                </w:rPr>
                <w:delText>Systém pre riadenie fondov v Európskej únií (System for Fund Management in the European Union)</w:delText>
              </w:r>
            </w:del>
          </w:p>
          <w:p w14:paraId="76B77D54" w14:textId="77777777" w:rsidR="003720FB" w:rsidRDefault="003720FB" w:rsidP="00995D04">
            <w:pPr>
              <w:pStyle w:val="AZodsek"/>
              <w:spacing w:before="60" w:after="60"/>
              <w:rPr>
                <w:del w:id="212" w:author="Maroš Varsányi" w:date="2019-03-08T11:29:00Z"/>
                <w:sz w:val="24"/>
                <w:szCs w:val="24"/>
              </w:rPr>
            </w:pPr>
            <w:del w:id="213" w:author="Maroš Varsányi" w:date="2019-03-08T11:29:00Z">
              <w:r>
                <w:rPr>
                  <w:sz w:val="24"/>
                  <w:szCs w:val="24"/>
                </w:rPr>
                <w:delText>Sprostredkovateľský orgán</w:delText>
              </w:r>
            </w:del>
          </w:p>
          <w:p w14:paraId="784FF899" w14:textId="77777777" w:rsidR="00366305" w:rsidRPr="00A3753D" w:rsidRDefault="00366305" w:rsidP="00995D04">
            <w:pPr>
              <w:pStyle w:val="AZodsek"/>
              <w:spacing w:before="60" w:after="60"/>
              <w:rPr>
                <w:del w:id="214" w:author="Maroš Varsányi" w:date="2019-03-08T11:29:00Z"/>
                <w:sz w:val="24"/>
                <w:szCs w:val="24"/>
              </w:rPr>
            </w:pPr>
            <w:del w:id="215" w:author="Maroš Varsányi" w:date="2019-03-08T11:29:00Z">
              <w:r>
                <w:rPr>
                  <w:sz w:val="24"/>
                  <w:szCs w:val="24"/>
                </w:rPr>
                <w:delText>User Management Module</w:delText>
              </w:r>
            </w:del>
          </w:p>
        </w:tc>
      </w:tr>
      <w:tr w:rsidR="00995D04" w:rsidRPr="002C77FF" w14:paraId="1105D8FB" w14:textId="77777777" w:rsidTr="00A3022D">
        <w:trPr>
          <w:del w:id="216" w:author="Maroš Varsányi" w:date="2019-03-08T11:29:00Z"/>
        </w:trPr>
        <w:tc>
          <w:tcPr>
            <w:tcW w:w="1809" w:type="dxa"/>
            <w:shd w:val="clear" w:color="auto" w:fill="auto"/>
          </w:tcPr>
          <w:p w14:paraId="54508CE3" w14:textId="77777777" w:rsidR="00995D04" w:rsidRPr="00B43FBF" w:rsidRDefault="00995D04" w:rsidP="00995D04">
            <w:pPr>
              <w:pStyle w:val="AZodsek"/>
              <w:spacing w:before="60" w:after="60"/>
              <w:rPr>
                <w:del w:id="217" w:author="Maroš Varsányi" w:date="2019-03-08T11:29:00Z"/>
                <w:rFonts w:eastAsia="Calibri"/>
                <w:sz w:val="24"/>
                <w:szCs w:val="24"/>
              </w:rPr>
            </w:pPr>
            <w:del w:id="218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ÚVO</w:delText>
              </w:r>
            </w:del>
          </w:p>
        </w:tc>
        <w:tc>
          <w:tcPr>
            <w:tcW w:w="6628" w:type="dxa"/>
            <w:shd w:val="clear" w:color="auto" w:fill="auto"/>
          </w:tcPr>
          <w:p w14:paraId="3139C9F7" w14:textId="77777777" w:rsidR="00995D04" w:rsidRPr="00B43FBF" w:rsidRDefault="00995D04" w:rsidP="00995D04">
            <w:pPr>
              <w:pStyle w:val="AZodsek"/>
              <w:spacing w:before="60" w:after="60"/>
              <w:rPr>
                <w:del w:id="219" w:author="Maroš Varsányi" w:date="2019-03-08T11:29:00Z"/>
                <w:rFonts w:eastAsia="Calibri"/>
                <w:sz w:val="24"/>
                <w:szCs w:val="24"/>
              </w:rPr>
            </w:pPr>
            <w:del w:id="220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Úrad pre verejné obstarávanie</w:delText>
              </w:r>
            </w:del>
          </w:p>
        </w:tc>
      </w:tr>
      <w:tr w:rsidR="00995D04" w:rsidRPr="002C77FF" w14:paraId="347A9E80" w14:textId="77777777" w:rsidTr="00A3022D">
        <w:trPr>
          <w:trHeight w:val="427"/>
          <w:del w:id="221" w:author="Maroš Varsányi" w:date="2019-03-08T11:29:00Z"/>
        </w:trPr>
        <w:tc>
          <w:tcPr>
            <w:tcW w:w="1809" w:type="dxa"/>
            <w:shd w:val="clear" w:color="auto" w:fill="auto"/>
          </w:tcPr>
          <w:p w14:paraId="2861DD44" w14:textId="77777777" w:rsidR="00995D04" w:rsidRPr="00B43FBF" w:rsidRDefault="00995D04" w:rsidP="00995D04">
            <w:pPr>
              <w:pStyle w:val="AZodsek"/>
              <w:spacing w:before="60" w:after="60"/>
              <w:rPr>
                <w:del w:id="222" w:author="Maroš Varsányi" w:date="2019-03-08T11:29:00Z"/>
                <w:rFonts w:eastAsia="Calibri"/>
                <w:sz w:val="24"/>
                <w:szCs w:val="24"/>
              </w:rPr>
            </w:pPr>
            <w:del w:id="223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VO</w:delText>
              </w:r>
            </w:del>
          </w:p>
        </w:tc>
        <w:tc>
          <w:tcPr>
            <w:tcW w:w="6628" w:type="dxa"/>
            <w:shd w:val="clear" w:color="auto" w:fill="auto"/>
          </w:tcPr>
          <w:p w14:paraId="4D724980" w14:textId="77777777" w:rsidR="00995D04" w:rsidRPr="00B43FBF" w:rsidRDefault="00995D04" w:rsidP="00995D04">
            <w:pPr>
              <w:pStyle w:val="AZodsek"/>
              <w:spacing w:before="60" w:after="60"/>
              <w:rPr>
                <w:del w:id="224" w:author="Maroš Varsányi" w:date="2019-03-08T11:29:00Z"/>
                <w:rFonts w:eastAsia="Calibri"/>
                <w:sz w:val="24"/>
                <w:szCs w:val="24"/>
              </w:rPr>
            </w:pPr>
            <w:del w:id="225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Verejné obstarávanie</w:delText>
              </w:r>
            </w:del>
          </w:p>
        </w:tc>
      </w:tr>
      <w:tr w:rsidR="00995D04" w:rsidRPr="002C77FF" w14:paraId="20F6B4BC" w14:textId="77777777" w:rsidTr="00A3022D">
        <w:trPr>
          <w:del w:id="226" w:author="Maroš Varsányi" w:date="2019-03-08T11:29:00Z"/>
        </w:trPr>
        <w:tc>
          <w:tcPr>
            <w:tcW w:w="1809" w:type="dxa"/>
            <w:shd w:val="clear" w:color="auto" w:fill="auto"/>
          </w:tcPr>
          <w:p w14:paraId="5F1F56A9" w14:textId="77777777" w:rsidR="00995D04" w:rsidRPr="00B43FBF" w:rsidRDefault="00995D04" w:rsidP="00995D04">
            <w:pPr>
              <w:pStyle w:val="AZodsek"/>
              <w:spacing w:before="60" w:after="60"/>
              <w:rPr>
                <w:del w:id="227" w:author="Maroš Varsányi" w:date="2019-03-08T11:29:00Z"/>
                <w:rFonts w:eastAsia="Calibri"/>
                <w:sz w:val="24"/>
                <w:szCs w:val="24"/>
              </w:rPr>
            </w:pPr>
            <w:del w:id="228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Zmluva o NFP</w:delText>
              </w:r>
            </w:del>
          </w:p>
        </w:tc>
        <w:tc>
          <w:tcPr>
            <w:tcW w:w="6628" w:type="dxa"/>
            <w:shd w:val="clear" w:color="auto" w:fill="auto"/>
          </w:tcPr>
          <w:p w14:paraId="504C7A25" w14:textId="77777777" w:rsidR="00995D04" w:rsidRPr="00B43FBF" w:rsidRDefault="00995D04" w:rsidP="00995D04">
            <w:pPr>
              <w:pStyle w:val="AZodsek"/>
              <w:spacing w:before="60" w:after="60"/>
              <w:rPr>
                <w:del w:id="229" w:author="Maroš Varsányi" w:date="2019-03-08T11:29:00Z"/>
                <w:rFonts w:eastAsia="Calibri"/>
                <w:sz w:val="24"/>
                <w:szCs w:val="24"/>
              </w:rPr>
            </w:pPr>
            <w:del w:id="230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Zmluva o poskytnutí NFP</w:delText>
              </w:r>
            </w:del>
          </w:p>
        </w:tc>
      </w:tr>
      <w:tr w:rsidR="00995D04" w:rsidRPr="002C77FF" w14:paraId="3A64691D" w14:textId="77777777" w:rsidTr="00A3022D">
        <w:trPr>
          <w:del w:id="231" w:author="Maroš Varsányi" w:date="2019-03-08T11:29:00Z"/>
        </w:trPr>
        <w:tc>
          <w:tcPr>
            <w:tcW w:w="1809" w:type="dxa"/>
            <w:shd w:val="clear" w:color="auto" w:fill="auto"/>
          </w:tcPr>
          <w:p w14:paraId="33805B3A" w14:textId="77777777" w:rsidR="00995D04" w:rsidRPr="00B43FBF" w:rsidRDefault="00995D04" w:rsidP="00995D04">
            <w:pPr>
              <w:pStyle w:val="AZodsek"/>
              <w:spacing w:before="60" w:after="60"/>
              <w:rPr>
                <w:del w:id="232" w:author="Maroš Varsányi" w:date="2019-03-08T11:29:00Z"/>
                <w:rFonts w:eastAsia="Calibri"/>
                <w:sz w:val="24"/>
                <w:szCs w:val="24"/>
              </w:rPr>
            </w:pPr>
            <w:del w:id="233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ZVO</w:delText>
              </w:r>
            </w:del>
          </w:p>
        </w:tc>
        <w:tc>
          <w:tcPr>
            <w:tcW w:w="6628" w:type="dxa"/>
            <w:shd w:val="clear" w:color="auto" w:fill="auto"/>
          </w:tcPr>
          <w:p w14:paraId="5E388C1F" w14:textId="77777777" w:rsidR="00995D04" w:rsidRPr="00B43FBF" w:rsidRDefault="00995D04">
            <w:pPr>
              <w:pStyle w:val="AZodsek"/>
              <w:spacing w:before="60" w:after="60"/>
              <w:rPr>
                <w:del w:id="234" w:author="Maroš Varsányi" w:date="2019-03-08T11:29:00Z"/>
                <w:rFonts w:eastAsia="Calibri"/>
                <w:sz w:val="24"/>
                <w:szCs w:val="24"/>
              </w:rPr>
            </w:pPr>
            <w:del w:id="235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 xml:space="preserve">Zákon </w:delText>
              </w:r>
              <w:r w:rsidR="001A3C98" w:rsidRPr="001A3C98">
                <w:rPr>
                  <w:rFonts w:eastAsia="Calibri"/>
                  <w:sz w:val="24"/>
                  <w:szCs w:val="24"/>
                </w:rPr>
                <w:delText>č. 343/2015 Z. z.</w:delText>
              </w:r>
              <w:r w:rsidR="001A3C98">
                <w:rPr>
                  <w:rFonts w:eastAsia="Calibri"/>
                  <w:sz w:val="24"/>
                  <w:szCs w:val="24"/>
                </w:rPr>
                <w:delText xml:space="preserve"> o</w:delText>
              </w:r>
              <w:r w:rsidR="001A3C98" w:rsidRPr="001A3C98">
                <w:rPr>
                  <w:rFonts w:eastAsia="Calibri"/>
                  <w:sz w:val="24"/>
                  <w:szCs w:val="24"/>
                </w:rPr>
                <w:delText xml:space="preserve"> verejnom obstarávaní a o zmene a doplnení niektorých zákonov</w:delText>
              </w:r>
              <w:r w:rsidR="00910523">
                <w:rPr>
                  <w:rFonts w:eastAsia="Calibri"/>
                  <w:sz w:val="24"/>
                  <w:szCs w:val="24"/>
                </w:rPr>
                <w:delText xml:space="preserve"> alebo zákon č. </w:delText>
              </w:r>
              <w:r w:rsidR="00910523" w:rsidRPr="00910523">
                <w:rPr>
                  <w:rFonts w:eastAsia="Calibri"/>
                  <w:sz w:val="24"/>
                  <w:szCs w:val="24"/>
                </w:rPr>
                <w:delText>č. 25/2006 Z. z</w:delText>
              </w:r>
              <w:r w:rsidR="00910523">
                <w:rPr>
                  <w:rFonts w:eastAsia="Calibri"/>
                  <w:sz w:val="24"/>
                  <w:szCs w:val="24"/>
                </w:rPr>
                <w:delText xml:space="preserve"> o</w:delText>
              </w:r>
              <w:r w:rsidR="00910523" w:rsidRPr="001A3C98">
                <w:rPr>
                  <w:rFonts w:eastAsia="Calibri"/>
                  <w:sz w:val="24"/>
                  <w:szCs w:val="24"/>
                </w:rPr>
                <w:delText xml:space="preserve"> verejnom obstarávaní a o zmene a doplnení niektorých zákonov</w:delText>
              </w:r>
              <w:r w:rsidR="00910523">
                <w:rPr>
                  <w:rFonts w:eastAsia="Calibri"/>
                  <w:sz w:val="24"/>
                  <w:szCs w:val="24"/>
                </w:rPr>
                <w:delText>, v závislosti od toho ktorý z týchto zákonov sa na príslušné verejné obstarávanie vzťahuje</w:delText>
              </w:r>
            </w:del>
          </w:p>
        </w:tc>
      </w:tr>
      <w:tr w:rsidR="00995D04" w:rsidRPr="002C77FF" w14:paraId="078A4395" w14:textId="77777777" w:rsidTr="00A3022D">
        <w:trPr>
          <w:del w:id="236" w:author="Maroš Varsányi" w:date="2019-03-08T11:29:00Z"/>
        </w:trPr>
        <w:tc>
          <w:tcPr>
            <w:tcW w:w="1809" w:type="dxa"/>
            <w:shd w:val="clear" w:color="auto" w:fill="auto"/>
          </w:tcPr>
          <w:p w14:paraId="39214DEF" w14:textId="77777777" w:rsidR="00995D04" w:rsidRDefault="00995D04" w:rsidP="00995D04">
            <w:pPr>
              <w:pStyle w:val="AZodsek"/>
              <w:spacing w:before="60" w:after="60"/>
              <w:rPr>
                <w:del w:id="237" w:author="Maroš Varsányi" w:date="2019-03-08T11:29:00Z"/>
                <w:rFonts w:eastAsia="Calibri"/>
                <w:sz w:val="24"/>
                <w:szCs w:val="24"/>
              </w:rPr>
            </w:pPr>
            <w:del w:id="238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ŽoNFP</w:delText>
              </w:r>
            </w:del>
          </w:p>
          <w:p w14:paraId="4DB79FD7" w14:textId="77777777" w:rsidR="002759D3" w:rsidRPr="00B43FBF" w:rsidRDefault="002759D3" w:rsidP="00995D04">
            <w:pPr>
              <w:pStyle w:val="AZodsek"/>
              <w:spacing w:before="60" w:after="60"/>
              <w:rPr>
                <w:del w:id="239" w:author="Maroš Varsányi" w:date="2019-03-08T11:29:00Z"/>
                <w:rFonts w:eastAsia="Calibri"/>
                <w:sz w:val="24"/>
                <w:szCs w:val="24"/>
              </w:rPr>
            </w:pPr>
            <w:del w:id="240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ŽoP</w:delText>
              </w:r>
            </w:del>
          </w:p>
        </w:tc>
        <w:tc>
          <w:tcPr>
            <w:tcW w:w="6628" w:type="dxa"/>
            <w:shd w:val="clear" w:color="auto" w:fill="auto"/>
          </w:tcPr>
          <w:p w14:paraId="187BE907" w14:textId="77777777" w:rsidR="00995D04" w:rsidRDefault="00995D04" w:rsidP="00995D04">
            <w:pPr>
              <w:pStyle w:val="AZodsek"/>
              <w:spacing w:before="60" w:after="60"/>
              <w:rPr>
                <w:del w:id="241" w:author="Maroš Varsányi" w:date="2019-03-08T11:29:00Z"/>
                <w:rFonts w:eastAsia="Calibri"/>
                <w:sz w:val="24"/>
                <w:szCs w:val="24"/>
              </w:rPr>
            </w:pPr>
            <w:del w:id="242" w:author="Maroš Varsányi" w:date="2019-03-08T11:29:00Z">
              <w:r w:rsidRPr="00B43FBF">
                <w:rPr>
                  <w:rFonts w:eastAsia="Calibri"/>
                  <w:sz w:val="24"/>
                  <w:szCs w:val="24"/>
                </w:rPr>
                <w:delText>Žiadosť o poskytnutie NFP</w:delText>
              </w:r>
            </w:del>
          </w:p>
          <w:p w14:paraId="64A776ED" w14:textId="77777777" w:rsidR="002759D3" w:rsidRPr="00B43FBF" w:rsidRDefault="002759D3" w:rsidP="00995D04">
            <w:pPr>
              <w:pStyle w:val="AZodsek"/>
              <w:spacing w:before="60" w:after="60"/>
              <w:rPr>
                <w:del w:id="243" w:author="Maroš Varsányi" w:date="2019-03-08T11:29:00Z"/>
                <w:rFonts w:eastAsia="Calibri"/>
                <w:sz w:val="24"/>
                <w:szCs w:val="24"/>
              </w:rPr>
            </w:pPr>
            <w:del w:id="244" w:author="Maroš Varsányi" w:date="2019-03-08T11:29:00Z">
              <w:r>
                <w:rPr>
                  <w:rFonts w:eastAsia="Calibri"/>
                  <w:sz w:val="24"/>
                  <w:szCs w:val="24"/>
                </w:rPr>
                <w:delText>Žiadosť o platbu</w:delText>
              </w:r>
            </w:del>
          </w:p>
        </w:tc>
      </w:tr>
    </w:tbl>
    <w:p w14:paraId="7125EE4D" w14:textId="422B1E02" w:rsidR="007A0A10" w:rsidRPr="007A0A10" w:rsidRDefault="00850467" w:rsidP="00850467">
      <w:pPr>
        <w:pStyle w:val="MPCKO1"/>
      </w:pPr>
      <w:bookmarkStart w:id="245" w:name="_Toc6304600"/>
      <w:r>
        <w:t>1 Úvod</w:t>
      </w:r>
      <w:bookmarkEnd w:id="64"/>
      <w:bookmarkEnd w:id="63"/>
      <w:bookmarkEnd w:id="245"/>
    </w:p>
    <w:p w14:paraId="763E47BC" w14:textId="70300BE4" w:rsidR="00045D12" w:rsidRPr="00045D12" w:rsidRDefault="00045D12" w:rsidP="00045D12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>S</w:t>
      </w:r>
      <w:r w:rsidRPr="00045D12">
        <w:rPr>
          <w:szCs w:val="22"/>
        </w:rPr>
        <w:t>ystém ARACHNE je nástroj</w:t>
      </w:r>
      <w:r>
        <w:rPr>
          <w:szCs w:val="22"/>
        </w:rPr>
        <w:t xml:space="preserve"> </w:t>
      </w:r>
      <w:r w:rsidRPr="00045D12">
        <w:rPr>
          <w:szCs w:val="22"/>
        </w:rPr>
        <w:t>hodnoteni</w:t>
      </w:r>
      <w:r>
        <w:rPr>
          <w:szCs w:val="22"/>
        </w:rPr>
        <w:t>a</w:t>
      </w:r>
      <w:r w:rsidRPr="00045D12">
        <w:rPr>
          <w:szCs w:val="22"/>
        </w:rPr>
        <w:t xml:space="preserve"> rizík, vyvinutý Európskou komisiou (DG EMPL a DG REGIO).</w:t>
      </w:r>
    </w:p>
    <w:p w14:paraId="5972D3A1" w14:textId="37709CDB" w:rsidR="00DB3980" w:rsidRPr="001F2191" w:rsidRDefault="00DB3980" w:rsidP="00DB3980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del w:id="246" w:author="Maroš Varsányi" w:date="2019-03-08T11:29:00Z">
        <w:r w:rsidRPr="00DB3980">
          <w:rPr>
            <w:szCs w:val="22"/>
          </w:rPr>
          <w:delText>V</w:delText>
        </w:r>
        <w:r w:rsidRPr="001F2191">
          <w:rPr>
            <w:szCs w:val="22"/>
          </w:rPr>
          <w:delText> zmysle článku 125 Nariadenia Európskeho parlamentu a</w:delText>
        </w:r>
        <w:r w:rsidR="003E5781">
          <w:rPr>
            <w:szCs w:val="22"/>
          </w:rPr>
          <w:delText> </w:delText>
        </w:r>
        <w:r w:rsidRPr="001F2191">
          <w:rPr>
            <w:szCs w:val="22"/>
          </w:rPr>
          <w:delText>Rady</w:delText>
        </w:r>
        <w:r w:rsidR="003E5781">
          <w:rPr>
            <w:szCs w:val="22"/>
          </w:rPr>
          <w:delText xml:space="preserve"> </w:delText>
        </w:r>
        <w:r w:rsidRPr="001F2191">
          <w:rPr>
            <w:szCs w:val="22"/>
          </w:rPr>
          <w:delText>(EÚ) č. 1303/2013 zo 17. decembra 2013,</w:delText>
        </w:r>
        <w:r w:rsidRPr="00DB3980">
          <w:rPr>
            <w:szCs w:val="22"/>
          </w:rPr>
          <w:delText xml:space="preserve">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</w:delText>
        </w:r>
        <w:r w:rsidR="00AB23D8">
          <w:rPr>
            <w:szCs w:val="22"/>
          </w:rPr>
          <w:delText xml:space="preserve">znom fonde a Európskom námornom </w:delText>
        </w:r>
        <w:r w:rsidRPr="00DB3980">
          <w:rPr>
            <w:szCs w:val="22"/>
          </w:rPr>
          <w:delText>a rybárskom fonde, a ktorým sa zrušuje nariadenie Rady (ES) č. 1083/2006</w:delText>
        </w:r>
      </w:del>
      <w:ins w:id="247" w:author="Maroš Varsányi" w:date="2019-03-08T11:29:00Z">
        <w:r w:rsidRPr="00DB3980">
          <w:rPr>
            <w:szCs w:val="22"/>
          </w:rPr>
          <w:t>V</w:t>
        </w:r>
        <w:r w:rsidRPr="001F2191">
          <w:rPr>
            <w:szCs w:val="22"/>
          </w:rPr>
          <w:t xml:space="preserve"> zmysle článku 125 </w:t>
        </w:r>
        <w:r w:rsidR="006D5EE5">
          <w:rPr>
            <w:szCs w:val="22"/>
          </w:rPr>
          <w:t>všeobecného nariadenia</w:t>
        </w:r>
      </w:ins>
      <w:r w:rsidRPr="00DB3980">
        <w:rPr>
          <w:szCs w:val="22"/>
        </w:rPr>
        <w:t xml:space="preserve">, </w:t>
      </w:r>
      <w:r w:rsidR="001F2191">
        <w:rPr>
          <w:szCs w:val="22"/>
        </w:rPr>
        <w:t>riadiaci orgán</w:t>
      </w:r>
      <w:r w:rsidRPr="001F2191">
        <w:rPr>
          <w:szCs w:val="22"/>
        </w:rPr>
        <w:t xml:space="preserve"> zavedie účinné a primerané opatrenia proti podvodom pri zohľadnení identifikovaných rizík</w:t>
      </w:r>
      <w:r w:rsidR="001F2191">
        <w:rPr>
          <w:szCs w:val="22"/>
        </w:rPr>
        <w:t xml:space="preserve">. </w:t>
      </w:r>
      <w:r w:rsidR="003E5781">
        <w:rPr>
          <w:szCs w:val="22"/>
        </w:rPr>
        <w:t xml:space="preserve">S cieľom </w:t>
      </w:r>
      <w:r w:rsidR="00EB2F63">
        <w:rPr>
          <w:szCs w:val="22"/>
        </w:rPr>
        <w:t xml:space="preserve"> spln</w:t>
      </w:r>
      <w:r w:rsidR="006F5422">
        <w:rPr>
          <w:szCs w:val="22"/>
        </w:rPr>
        <w:t>iť</w:t>
      </w:r>
      <w:r w:rsidR="00EB2F63">
        <w:rPr>
          <w:szCs w:val="22"/>
        </w:rPr>
        <w:t xml:space="preserve"> t</w:t>
      </w:r>
      <w:r w:rsidR="006F5422">
        <w:rPr>
          <w:szCs w:val="22"/>
        </w:rPr>
        <w:t xml:space="preserve">úto </w:t>
      </w:r>
      <w:r w:rsidR="00EB2F63">
        <w:rPr>
          <w:szCs w:val="22"/>
        </w:rPr>
        <w:t xml:space="preserve"> povinnos</w:t>
      </w:r>
      <w:r w:rsidR="006F5422">
        <w:rPr>
          <w:szCs w:val="22"/>
        </w:rPr>
        <w:t>ť</w:t>
      </w:r>
      <w:r w:rsidR="00EB2F63">
        <w:rPr>
          <w:szCs w:val="22"/>
        </w:rPr>
        <w:t xml:space="preserve"> Európska komisia vytvorila a členským štátom umožnila využívanie systému ARACHNE. </w:t>
      </w:r>
    </w:p>
    <w:p w14:paraId="5398FD64" w14:textId="5403B11B" w:rsidR="00FC3E66" w:rsidRPr="004965CF" w:rsidRDefault="00DE3155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2C77FF">
        <w:t xml:space="preserve">Systém ARACHNE </w:t>
      </w:r>
      <w:r w:rsidR="009E5B2D" w:rsidRPr="009E5B2D">
        <w:t>je špecifický nástroj na hĺbkovú analýzu údajov s cieľom určiť projekty</w:t>
      </w:r>
      <w:r w:rsidR="00752158">
        <w:t xml:space="preserve"> v rámci EŠIF</w:t>
      </w:r>
      <w:r w:rsidR="00722A81">
        <w:t xml:space="preserve"> </w:t>
      </w:r>
      <w:r w:rsidR="009E5B2D" w:rsidRPr="009E5B2D">
        <w:t xml:space="preserve">náchylné na riziká podvodu, konflikt záujmov a nezrovnalosti </w:t>
      </w:r>
      <w:r w:rsidR="001704F1">
        <w:br/>
      </w:r>
      <w:r w:rsidR="009E5B2D" w:rsidRPr="009E5B2D">
        <w:t xml:space="preserve">a </w:t>
      </w:r>
      <w:ins w:id="248" w:author="Maroš Varsányi" w:date="2019-03-08T11:29:00Z">
        <w:r w:rsidR="00B30B8F">
          <w:t xml:space="preserve">zároveň nástroj, </w:t>
        </w:r>
      </w:ins>
      <w:r w:rsidR="009E5B2D" w:rsidRPr="009E5B2D">
        <w:t>ktorý môže zvýšiť efektívnosť výberu</w:t>
      </w:r>
      <w:r w:rsidR="00D4285A">
        <w:t xml:space="preserve"> a riadenia</w:t>
      </w:r>
      <w:r w:rsidR="009E5B2D" w:rsidRPr="009E5B2D">
        <w:t xml:space="preserve"> projektov, auditu a ďalej posilniť zisťovanie a odhaľovanie podvodov a predchádzanie podvodom</w:t>
      </w:r>
      <w:r w:rsidRPr="002C77FF">
        <w:t>.</w:t>
      </w:r>
    </w:p>
    <w:p w14:paraId="4915D082" w14:textId="00629D47" w:rsidR="00FA3E26" w:rsidRPr="00AF449F" w:rsidRDefault="00FA3E2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2C77FF">
        <w:t>Detailné informácie o</w:t>
      </w:r>
      <w:r>
        <w:t xml:space="preserve"> spôsobe využívania </w:t>
      </w:r>
      <w:ins w:id="249" w:author="Maroš Varsányi" w:date="2019-03-08T11:29:00Z">
        <w:r w:rsidR="00B30B8F">
          <w:t xml:space="preserve">systému </w:t>
        </w:r>
      </w:ins>
      <w:r>
        <w:t>ARACHNE</w:t>
      </w:r>
      <w:r w:rsidR="00B30B8F">
        <w:t xml:space="preserve"> </w:t>
      </w:r>
      <w:r>
        <w:t xml:space="preserve">a jeho jednotlivých funkcionalitách </w:t>
      </w:r>
      <w:r w:rsidRPr="002C77FF">
        <w:t>sú podrobne rozpísané v používateľskej príručke systému ARACHNE</w:t>
      </w:r>
      <w:r>
        <w:t xml:space="preserve">. </w:t>
      </w:r>
      <w:r w:rsidR="00662A75">
        <w:t>RO</w:t>
      </w:r>
      <w:del w:id="250" w:author="Maroš Varsányi" w:date="2019-03-08T11:29:00Z">
        <w:r w:rsidR="004965CF">
          <w:rPr>
            <w:rStyle w:val="Odkaznapoznmkupodiarou"/>
          </w:rPr>
          <w:footnoteReference w:id="2"/>
        </w:r>
      </w:del>
      <w:r>
        <w:t xml:space="preserve"> pri využívaní systému ARACHNE postupuje v súlade s týmto metodickým pokynom, pričom práca v prostredí systému ARACHNE sa riadi používateľskou príručkou systému ARACHNE</w:t>
      </w:r>
      <w:r w:rsidR="005B74CA">
        <w:t>, ktorú</w:t>
      </w:r>
      <w:r w:rsidR="00796DBD">
        <w:t xml:space="preserve"> vydáva EK</w:t>
      </w:r>
      <w:r w:rsidR="00A0105C">
        <w:t xml:space="preserve"> </w:t>
      </w:r>
      <w:r w:rsidR="00B93A2F">
        <w:t xml:space="preserve">a je dostupná </w:t>
      </w:r>
      <w:r w:rsidR="00E746B1">
        <w:t>priamo v systéme ARACHNE</w:t>
      </w:r>
      <w:del w:id="253" w:author="Maroš Varsányi" w:date="2019-03-08T11:29:00Z">
        <w:r w:rsidR="00E746B1">
          <w:delText xml:space="preserve"> v menu Help</w:delText>
        </w:r>
      </w:del>
      <w:r w:rsidR="006F5422">
        <w:t xml:space="preserve">. </w:t>
      </w:r>
    </w:p>
    <w:p w14:paraId="62385AB9" w14:textId="77777777" w:rsidR="00AF449F" w:rsidRPr="000A5108" w:rsidRDefault="00AF449F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del w:id="254" w:author="Maroš Varsányi" w:date="2019-03-08T11:29:00Z"/>
          <w:szCs w:val="22"/>
        </w:rPr>
      </w:pPr>
      <w:del w:id="255" w:author="Maroš Varsányi" w:date="2019-03-08T11:29:00Z">
        <w:r w:rsidRPr="00F16D5C">
          <w:delText xml:space="preserve">Lehota na zapracovanie požiadaviek vyplývajúcich z tohto metodického </w:delText>
        </w:r>
        <w:r w:rsidR="00607000">
          <w:delText xml:space="preserve">pokynu </w:delText>
        </w:r>
        <w:r w:rsidR="005B74CA">
          <w:delText xml:space="preserve">do riadiacej dokumentácie </w:delText>
        </w:r>
        <w:r w:rsidR="00D4285A">
          <w:delText>RO</w:delText>
        </w:r>
        <w:r w:rsidR="005B74CA">
          <w:delText xml:space="preserve"> </w:delText>
        </w:r>
        <w:r w:rsidR="00607000">
          <w:delText>je 6</w:delText>
        </w:r>
        <w:r w:rsidRPr="00F16D5C">
          <w:delText>0 pracovných dní od nadobudnutia jeho účinnosti.</w:delText>
        </w:r>
      </w:del>
    </w:p>
    <w:p w14:paraId="67690497" w14:textId="7CD8DBDA" w:rsidR="00E407B2" w:rsidRDefault="00F765C0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ins w:id="256" w:author="Maroš Varsányi" w:date="2019-03-08T11:29:00Z"/>
        </w:rPr>
      </w:pPr>
      <w:ins w:id="257" w:author="Maroš Varsányi" w:date="2019-03-08T11:29:00Z">
        <w:r w:rsidRPr="00397006">
          <w:t xml:space="preserve">Subjekty oprávnené na prístup do systému ARACHNE </w:t>
        </w:r>
        <w:r w:rsidR="00E407B2">
          <w:t xml:space="preserve">ako aj pravidlá a zásady používania systému ARACHNE </w:t>
        </w:r>
        <w:r w:rsidRPr="00397006">
          <w:t>definovala EK vo svojej dokumentácii k systému ARACHNE</w:t>
        </w:r>
        <w:r w:rsidR="00E407B2">
          <w:t>. Ide najmä o do</w:t>
        </w:r>
        <w:r w:rsidR="00E407B2" w:rsidRPr="00E407B2">
          <w:t>kumenty</w:t>
        </w:r>
        <w:r w:rsidR="00E407B2">
          <w:t>:</w:t>
        </w:r>
        <w:r w:rsidR="00E407B2" w:rsidRPr="00E407B2">
          <w:t xml:space="preserve"> „Charta k zavedeniu a používaniu nástroja ARACHNE pri overovaní zo strany riadiaceho orgánu“ a „ARACHNE – </w:t>
        </w:r>
        <w:proofErr w:type="spellStart"/>
        <w:r w:rsidR="00E407B2" w:rsidRPr="00E407B2">
          <w:t>Frequently</w:t>
        </w:r>
        <w:proofErr w:type="spellEnd"/>
        <w:r w:rsidR="00E407B2" w:rsidRPr="00E407B2">
          <w:t xml:space="preserve"> </w:t>
        </w:r>
        <w:proofErr w:type="spellStart"/>
        <w:r w:rsidR="00E407B2" w:rsidRPr="00E407B2">
          <w:t>Asked</w:t>
        </w:r>
        <w:proofErr w:type="spellEnd"/>
        <w:r w:rsidR="00E407B2" w:rsidRPr="00E407B2">
          <w:t xml:space="preserve"> </w:t>
        </w:r>
        <w:proofErr w:type="spellStart"/>
        <w:r w:rsidR="00E407B2" w:rsidRPr="00E407B2">
          <w:t>Questions</w:t>
        </w:r>
        <w:proofErr w:type="spellEnd"/>
        <w:r w:rsidR="00E407B2" w:rsidRPr="00E407B2">
          <w:t>“</w:t>
        </w:r>
      </w:ins>
      <w:r w:rsidR="00F87CD3">
        <w:rPr>
          <w:rStyle w:val="Odkaznapoznmkupodiarou"/>
        </w:rPr>
        <w:footnoteReference w:id="3"/>
      </w:r>
      <w:ins w:id="258" w:author="Maroš Varsányi" w:date="2019-03-08T11:29:00Z">
        <w:r w:rsidR="00E407B2" w:rsidRPr="00E407B2">
          <w:t>.</w:t>
        </w:r>
        <w:r w:rsidRPr="00397006">
          <w:t xml:space="preserve"> </w:t>
        </w:r>
      </w:ins>
    </w:p>
    <w:p w14:paraId="43583094" w14:textId="49AD2BF0" w:rsidR="00F765C0" w:rsidRDefault="00F765C0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ins w:id="259" w:author="Maroš Varsányi" w:date="2019-03-08T11:29:00Z"/>
        </w:rPr>
      </w:pPr>
      <w:ins w:id="260" w:author="Maroš Varsányi" w:date="2019-03-08T11:29:00Z">
        <w:r w:rsidRPr="00397006">
          <w:t xml:space="preserve">V podmienkach SR je zoznam subjektov oprávnených na využívanie systému ARACHNE  definovaný  v Usmernení CKO č. 4 k riadeniu prístupov do ARACHNE v podmienkach SR, ktoré upravuje </w:t>
        </w:r>
        <w:r w:rsidR="00E407B2">
          <w:t xml:space="preserve">aj </w:t>
        </w:r>
        <w:r w:rsidRPr="00397006">
          <w:t>politiku správy prístupov do</w:t>
        </w:r>
        <w:r w:rsidR="00B30B8F">
          <w:t xml:space="preserve"> systému</w:t>
        </w:r>
        <w:r w:rsidRPr="00397006">
          <w:t xml:space="preserve"> ARACHNE na národnej úrovni – definuje úrovne prístupov</w:t>
        </w:r>
        <w:r w:rsidR="00EE6BD8">
          <w:t>,</w:t>
        </w:r>
        <w:r w:rsidRPr="00397006">
          <w:t xml:space="preserve"> spôsob ich zriaďovania a kontroly.</w:t>
        </w:r>
      </w:ins>
    </w:p>
    <w:p w14:paraId="506582A1" w14:textId="63D926F0" w:rsidR="002E6FCF" w:rsidRDefault="002E6FCF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ins w:id="261" w:author="Maroš Varsányi" w:date="2019-03-08T11:29:00Z"/>
        </w:rPr>
      </w:pPr>
      <w:ins w:id="262" w:author="Maroš Varsányi" w:date="2019-03-08T11:29:00Z">
        <w:r w:rsidRPr="002E6FCF">
          <w:t>V metodickom pokyne sú používané skratky a pojmy, zavedené v Systéme riadenia európskych štrukturálnych a investičných fondov, pokiaľ nie je v texte uvedené v</w:t>
        </w:r>
        <w:r w:rsidR="009E1927">
          <w:t>ý</w:t>
        </w:r>
        <w:r w:rsidRPr="002E6FCF">
          <w:t>slovne inak.</w:t>
        </w:r>
      </w:ins>
    </w:p>
    <w:p w14:paraId="4453CF1A" w14:textId="013F403B" w:rsidR="002E6FCF" w:rsidRPr="00397006" w:rsidRDefault="002E6FCF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ins w:id="263" w:author="Maroš Varsányi" w:date="2019-03-08T11:29:00Z"/>
        </w:rPr>
      </w:pPr>
      <w:ins w:id="264" w:author="Maroš Varsányi" w:date="2019-03-08T11:29:00Z">
        <w:r w:rsidRPr="002E6FCF">
          <w:t xml:space="preserve">Ustanovenia, ktoré sa v tomto metodickom pokyne vzťahujú na </w:t>
        </w:r>
      </w:ins>
      <w:r w:rsidR="00A137B2">
        <w:t>RO</w:t>
      </w:r>
      <w:ins w:id="265" w:author="Maroš Varsányi" w:date="2019-03-08T11:29:00Z">
        <w:r w:rsidRPr="002E6FCF">
          <w:t xml:space="preserve">, sa rovnako aplikujú aj na </w:t>
        </w:r>
      </w:ins>
      <w:r w:rsidR="00A137B2">
        <w:t>SO</w:t>
      </w:r>
      <w:ins w:id="266" w:author="Maroš Varsányi" w:date="2019-03-08T11:29:00Z">
        <w:r w:rsidRPr="002E6FCF">
          <w:t xml:space="preserve"> v rozsahu, v akom bol naňho delegovaný výkon činností RO.</w:t>
        </w:r>
      </w:ins>
    </w:p>
    <w:p w14:paraId="1B123DFA" w14:textId="1DA236A4" w:rsidR="00595E7C" w:rsidRDefault="00595E7C">
      <w:pPr>
        <w:spacing w:after="200" w:line="276" w:lineRule="auto"/>
        <w:rPr>
          <w:ins w:id="267" w:author="Maroš Varsányi" w:date="2019-03-08T11:29:00Z"/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2"/>
        </w:rPr>
      </w:pPr>
      <w:ins w:id="268" w:author="Maroš Varsányi" w:date="2019-03-08T11:29:00Z">
        <w:r>
          <w:rPr>
            <w:szCs w:val="22"/>
          </w:rPr>
          <w:br w:type="page"/>
        </w:r>
      </w:ins>
    </w:p>
    <w:p w14:paraId="5E84CC8C" w14:textId="77777777" w:rsidR="005B74CA" w:rsidRDefault="00995D04" w:rsidP="005B74CA">
      <w:pPr>
        <w:pStyle w:val="MPCKO1"/>
      </w:pPr>
      <w:bookmarkStart w:id="269" w:name="_Toc6304601"/>
      <w:r>
        <w:lastRenderedPageBreak/>
        <w:t>2</w:t>
      </w:r>
      <w:r w:rsidR="00171F1F">
        <w:t xml:space="preserve"> </w:t>
      </w:r>
      <w:bookmarkStart w:id="270" w:name="_Ref444453903"/>
      <w:bookmarkStart w:id="271" w:name="_Toc444522824"/>
      <w:r w:rsidR="00FA3E26" w:rsidRPr="00FA3E26">
        <w:t>Spôsoby vykonania analýzy údajov a jej použitie</w:t>
      </w:r>
      <w:bookmarkEnd w:id="269"/>
      <w:bookmarkEnd w:id="270"/>
      <w:bookmarkEnd w:id="271"/>
    </w:p>
    <w:p w14:paraId="48040260" w14:textId="27A7F3FF" w:rsidR="00046DBD" w:rsidRPr="00DA5084" w:rsidRDefault="00046DBD" w:rsidP="004B6306">
      <w:pPr>
        <w:pStyle w:val="Zkladntext"/>
        <w:numPr>
          <w:ilvl w:val="0"/>
          <w:numId w:val="38"/>
        </w:numPr>
        <w:ind w:left="426" w:hanging="426"/>
      </w:pPr>
      <w:r w:rsidRPr="00DA5084">
        <w:t>Systém ARACHNE obsahuje dva druhy údajov:</w:t>
      </w:r>
    </w:p>
    <w:p w14:paraId="26FD5250" w14:textId="77777777" w:rsidR="00046DBD" w:rsidRPr="00DA5084" w:rsidRDefault="00046DBD" w:rsidP="00E30D24">
      <w:pPr>
        <w:pStyle w:val="Zkladntext"/>
        <w:numPr>
          <w:ilvl w:val="0"/>
          <w:numId w:val="5"/>
        </w:numPr>
        <w:spacing w:before="130" w:after="130"/>
        <w:ind w:left="709" w:hanging="283"/>
        <w:jc w:val="both"/>
        <w:rPr>
          <w:del w:id="272" w:author="Maroš Varsányi" w:date="2019-03-08T11:29:00Z"/>
        </w:rPr>
      </w:pPr>
      <w:del w:id="273" w:author="Maroš Varsányi" w:date="2019-03-08T11:29:00Z">
        <w:r w:rsidRPr="00DA5084">
          <w:delText xml:space="preserve">kvalitatívne/faktografické údaje v rámci funkcionalít </w:delText>
        </w:r>
        <w:r w:rsidR="00A96BDF">
          <w:delText>objekt</w:delText>
        </w:r>
        <w:r w:rsidR="00911AE1">
          <w:delText>u</w:delText>
        </w:r>
        <w:r w:rsidR="00A96BDF">
          <w:delText xml:space="preserve"> </w:delText>
        </w:r>
        <w:r w:rsidR="005B74CA">
          <w:delText xml:space="preserve">(entity) </w:delText>
        </w:r>
        <w:r w:rsidRPr="00DA5084">
          <w:delText>a vzťahy (relations);</w:delText>
        </w:r>
      </w:del>
    </w:p>
    <w:p w14:paraId="1558B938" w14:textId="50564BFC" w:rsidR="00425635" w:rsidRPr="00DA5084" w:rsidRDefault="00425635" w:rsidP="00425635">
      <w:pPr>
        <w:pStyle w:val="Zkladntext"/>
        <w:numPr>
          <w:ilvl w:val="0"/>
          <w:numId w:val="5"/>
        </w:numPr>
        <w:spacing w:before="130" w:after="130"/>
        <w:ind w:left="709" w:hanging="283"/>
        <w:jc w:val="both"/>
      </w:pPr>
      <w:r w:rsidRPr="00DA5084">
        <w:t>kvantitatívne/numerické zobrazované v</w:t>
      </w:r>
      <w:r w:rsidR="00386162">
        <w:t> </w:t>
      </w:r>
      <w:del w:id="274" w:author="Maroš Varsányi" w:date="2019-03-08T11:29:00Z">
        <w:r w:rsidR="00046DBD" w:rsidRPr="00DA5084">
          <w:delText>pracovných paneloch (</w:delText>
        </w:r>
      </w:del>
      <w:ins w:id="275" w:author="Maroš Varsányi" w:date="2019-03-08T11:29:00Z">
        <w:r w:rsidR="00386162">
          <w:t>tabul</w:t>
        </w:r>
        <w:r w:rsidR="00F26E5A">
          <w:t>ia</w:t>
        </w:r>
        <w:r w:rsidR="00386162">
          <w:t>ch/</w:t>
        </w:r>
      </w:ins>
      <w:proofErr w:type="spellStart"/>
      <w:r w:rsidRPr="00DA5084">
        <w:t>dashboards</w:t>
      </w:r>
      <w:proofErr w:type="spellEnd"/>
      <w:del w:id="276" w:author="Maroš Varsányi" w:date="2019-03-08T11:29:00Z">
        <w:r w:rsidR="00046DBD" w:rsidRPr="00DA5084">
          <w:delText>)</w:delText>
        </w:r>
      </w:del>
      <w:r w:rsidRPr="00DA5084">
        <w:t xml:space="preserve"> prostredníctvom </w:t>
      </w:r>
      <w:r w:rsidR="004600A2" w:rsidRPr="00A3753D">
        <w:t>celkové</w:t>
      </w:r>
      <w:r w:rsidR="004600A2">
        <w:t>ho</w:t>
      </w:r>
      <w:r w:rsidR="004600A2" w:rsidRPr="00A3753D">
        <w:t xml:space="preserve"> </w:t>
      </w:r>
      <w:r w:rsidR="004600A2">
        <w:t>hodnotenia</w:t>
      </w:r>
      <w:del w:id="277" w:author="Maroš Varsányi" w:date="2019-03-08T11:29:00Z">
        <w:r w:rsidR="005B7447">
          <w:delText>výstrahy</w:delText>
        </w:r>
        <w:r w:rsidR="00046DBD" w:rsidRPr="00DA5084">
          <w:delText xml:space="preserve"> (</w:delText>
        </w:r>
      </w:del>
      <w:ins w:id="278" w:author="Maroš Varsányi" w:date="2019-03-08T11:29:00Z">
        <w:r w:rsidR="00B24D34">
          <w:t>/</w:t>
        </w:r>
      </w:ins>
      <w:proofErr w:type="spellStart"/>
      <w:r w:rsidR="004600A2">
        <w:t>overall</w:t>
      </w:r>
      <w:proofErr w:type="spellEnd"/>
      <w:r w:rsidR="004600A2">
        <w:t xml:space="preserve"> </w:t>
      </w:r>
      <w:proofErr w:type="spellStart"/>
      <w:r w:rsidR="004600A2">
        <w:t>score</w:t>
      </w:r>
      <w:proofErr w:type="spellEnd"/>
      <w:del w:id="279" w:author="Maroš Varsányi" w:date="2019-03-08T11:29:00Z">
        <w:r w:rsidR="00046DBD" w:rsidRPr="00DA5084">
          <w:delText>).</w:delText>
        </w:r>
      </w:del>
      <w:ins w:id="280" w:author="Maroš Varsányi" w:date="2019-03-08T11:29:00Z">
        <w:r w:rsidRPr="00DA5084">
          <w:t>.</w:t>
        </w:r>
      </w:ins>
    </w:p>
    <w:p w14:paraId="5CDBF01E" w14:textId="6899E955" w:rsidR="00046DBD" w:rsidRPr="00DA5084" w:rsidRDefault="00046DBD" w:rsidP="00E30D24">
      <w:pPr>
        <w:pStyle w:val="Zkladntext"/>
        <w:numPr>
          <w:ilvl w:val="0"/>
          <w:numId w:val="5"/>
        </w:numPr>
        <w:spacing w:before="130" w:after="130"/>
        <w:ind w:left="709" w:hanging="283"/>
        <w:jc w:val="both"/>
        <w:rPr>
          <w:ins w:id="281" w:author="Maroš Varsányi" w:date="2019-03-08T11:29:00Z"/>
        </w:rPr>
      </w:pPr>
      <w:ins w:id="282" w:author="Maroš Varsányi" w:date="2019-03-08T11:29:00Z">
        <w:r w:rsidRPr="00DA5084">
          <w:t xml:space="preserve">kvalitatívne/faktografické údaje v rámci funkcionalít </w:t>
        </w:r>
        <w:r w:rsidR="006815F0">
          <w:t>objektov/</w:t>
        </w:r>
        <w:proofErr w:type="spellStart"/>
        <w:r w:rsidR="005B74CA">
          <w:t>entit</w:t>
        </w:r>
        <w:r w:rsidR="00B24D34">
          <w:t>ies</w:t>
        </w:r>
        <w:proofErr w:type="spellEnd"/>
        <w:r w:rsidR="006815F0">
          <w:t xml:space="preserve"> </w:t>
        </w:r>
        <w:r w:rsidRPr="00DA5084">
          <w:t>a </w:t>
        </w:r>
        <w:r w:rsidR="006815F0" w:rsidRPr="00DA5084">
          <w:t>vzťah</w:t>
        </w:r>
        <w:r w:rsidR="006815F0">
          <w:t>ov</w:t>
        </w:r>
        <w:r w:rsidR="006815F0" w:rsidRPr="00DA5084">
          <w:t xml:space="preserve"> </w:t>
        </w:r>
        <w:r w:rsidR="006815F0">
          <w:t>/</w:t>
        </w:r>
        <w:proofErr w:type="spellStart"/>
        <w:r w:rsidRPr="00DA5084">
          <w:t>relations</w:t>
        </w:r>
        <w:proofErr w:type="spellEnd"/>
        <w:r w:rsidRPr="00DA5084">
          <w:t>;</w:t>
        </w:r>
      </w:ins>
    </w:p>
    <w:p w14:paraId="7D802168" w14:textId="06E34B5B" w:rsidR="00123952" w:rsidRPr="00DA5084" w:rsidRDefault="00046DBD" w:rsidP="004B6306">
      <w:pPr>
        <w:pStyle w:val="Zkladntext"/>
        <w:numPr>
          <w:ilvl w:val="0"/>
          <w:numId w:val="38"/>
        </w:numPr>
        <w:ind w:left="426" w:hanging="426"/>
        <w:jc w:val="both"/>
        <w:rPr>
          <w:b/>
        </w:rPr>
      </w:pPr>
      <w:r w:rsidRPr="00DA5084">
        <w:rPr>
          <w:b/>
        </w:rPr>
        <w:t xml:space="preserve">Analýzu údajov </w:t>
      </w:r>
      <w:r w:rsidRPr="00DA5084">
        <w:t xml:space="preserve">obsiahnutých v systéme ARACHNE </w:t>
      </w:r>
      <w:r w:rsidRPr="00DA5084">
        <w:rPr>
          <w:b/>
        </w:rPr>
        <w:t>možno vykonať dvomi základnými spôsobmi: kvantitatívne a kvalitatívne.</w:t>
      </w:r>
    </w:p>
    <w:p w14:paraId="0F6966F3" w14:textId="24B17AFF" w:rsidR="00123952" w:rsidRPr="006D4EE3" w:rsidRDefault="00046DBD" w:rsidP="00E4760C">
      <w:pPr>
        <w:pStyle w:val="Zkladntext"/>
        <w:numPr>
          <w:ilvl w:val="0"/>
          <w:numId w:val="38"/>
        </w:numPr>
        <w:ind w:left="426" w:hanging="426"/>
        <w:jc w:val="both"/>
      </w:pPr>
      <w:r w:rsidRPr="006D4EE3">
        <w:rPr>
          <w:b/>
        </w:rPr>
        <w:t>Kvantitatívne</w:t>
      </w:r>
      <w:r w:rsidRPr="006D4EE3">
        <w:t xml:space="preserve"> možno posudzovať údaje zobrazované v </w:t>
      </w:r>
      <w:del w:id="283" w:author="Maroš Varsányi" w:date="2019-03-08T11:29:00Z">
        <w:r w:rsidRPr="00DA5084">
          <w:delText>pracovných paneloch (</w:delText>
        </w:r>
      </w:del>
      <w:ins w:id="284" w:author="Maroš Varsányi" w:date="2019-03-08T11:29:00Z">
        <w:r w:rsidR="00F26E5A" w:rsidRPr="006D4EE3">
          <w:t>tabuliach/</w:t>
        </w:r>
      </w:ins>
      <w:proofErr w:type="spellStart"/>
      <w:r w:rsidRPr="006D4EE3">
        <w:t>dashboards</w:t>
      </w:r>
      <w:proofErr w:type="spellEnd"/>
      <w:del w:id="285" w:author="Maroš Varsányi" w:date="2019-03-08T11:29:00Z">
        <w:r w:rsidRPr="00DA5084">
          <w:delText>)</w:delText>
        </w:r>
      </w:del>
      <w:r w:rsidRPr="006D4EE3">
        <w:t xml:space="preserve"> projektov, zmlúv, dodávateľov a prijímateľov</w:t>
      </w:r>
      <w:r w:rsidR="00703F90" w:rsidRPr="000C44EA">
        <w:rPr>
          <w:rPrChange w:id="286" w:author="Maroš Varsányi" w:date="2019-03-08T11:29:00Z">
            <w:rPr>
              <w:rStyle w:val="Odkaznapoznmkupodiarou"/>
            </w:rPr>
          </w:rPrChange>
        </w:rPr>
        <w:footnoteReference w:id="4"/>
      </w:r>
      <w:r w:rsidRPr="006D4EE3">
        <w:t xml:space="preserve">. Pri každej položke </w:t>
      </w:r>
      <w:del w:id="287" w:author="Maroš Varsányi" w:date="2019-03-08T11:29:00Z">
        <w:r w:rsidRPr="00DA5084">
          <w:delText>pracovného panelu</w:delText>
        </w:r>
      </w:del>
      <w:ins w:id="288" w:author="Maroš Varsányi" w:date="2019-03-08T11:29:00Z">
        <w:r w:rsidR="00F26E5A" w:rsidRPr="006D4EE3">
          <w:t>tabule</w:t>
        </w:r>
      </w:ins>
      <w:r w:rsidRPr="006D4EE3">
        <w:t xml:space="preserve"> je zobrazená informácia o  rizikových ukazovateľoch v dvoch formách: kvantitatívny (numerický) údaj o hodnote rizikového ukazovateľa a vizuálne zobrazenie rizikovosti (</w:t>
      </w:r>
      <w:del w:id="289" w:author="Maroš Varsányi" w:date="2019-03-08T11:29:00Z">
        <w:r w:rsidRPr="00DA5084">
          <w:delText>červená, oranžová, zelená).</w:delText>
        </w:r>
      </w:del>
      <w:ins w:id="290" w:author="Maroš Varsányi" w:date="2019-03-08T11:29:00Z">
        <w:r w:rsidR="006D4EE3">
          <w:t xml:space="preserve">v </w:t>
        </w:r>
        <w:r w:rsidR="006D4EE3" w:rsidRPr="006D4EE3">
          <w:t xml:space="preserve">rozpätí od zelenej farby </w:t>
        </w:r>
        <w:r w:rsidR="00A539D3">
          <w:t>–</w:t>
        </w:r>
        <w:r w:rsidR="006D4EE3" w:rsidRPr="006D4EE3">
          <w:t xml:space="preserve"> bez</w:t>
        </w:r>
        <w:r w:rsidR="00A539D3">
          <w:t> </w:t>
        </w:r>
        <w:r w:rsidR="006D4EE3" w:rsidRPr="006D4EE3">
          <w:t>rizika,</w:t>
        </w:r>
        <w:r w:rsidR="006D4EE3">
          <w:t xml:space="preserve"> až</w:t>
        </w:r>
        <w:r w:rsidR="006D4EE3" w:rsidRPr="006D4EE3">
          <w:t xml:space="preserve"> do červenej farby - najvyššie riziko</w:t>
        </w:r>
        <w:r w:rsidRPr="006D4EE3">
          <w:t>).</w:t>
        </w:r>
      </w:ins>
      <w:r w:rsidRPr="006D4EE3">
        <w:t xml:space="preserve"> </w:t>
      </w:r>
      <w:r w:rsidR="000C44EA">
        <w:t>Celkové hodnotenie</w:t>
      </w:r>
      <w:r w:rsidRPr="006D4EE3">
        <w:t xml:space="preserve"> sa pohybuj</w:t>
      </w:r>
      <w:r w:rsidR="000C44EA">
        <w:t>e</w:t>
      </w:r>
      <w:r w:rsidRPr="006D4EE3">
        <w:t xml:space="preserve"> v rozmedzí 0 až po preddefinovanú maximálnu hodnotu, ktorá predstavuje najvyššiu úroveň rizika</w:t>
      </w:r>
      <w:r w:rsidR="00985CBA" w:rsidRPr="000C44EA">
        <w:rPr>
          <w:rPrChange w:id="291" w:author="Maroš Varsányi" w:date="2019-03-08T11:29:00Z">
            <w:rPr>
              <w:rStyle w:val="Odkaznapoznmkupodiarou"/>
            </w:rPr>
          </w:rPrChange>
        </w:rPr>
        <w:footnoteReference w:id="5"/>
      </w:r>
      <w:r w:rsidRPr="006D4EE3">
        <w:t xml:space="preserve">. </w:t>
      </w:r>
    </w:p>
    <w:p w14:paraId="532A20CB" w14:textId="5A36E758" w:rsidR="00123952" w:rsidRPr="00DA5084" w:rsidRDefault="00046DBD" w:rsidP="00A3753D">
      <w:pPr>
        <w:pStyle w:val="Zkladntext"/>
        <w:ind w:left="426"/>
        <w:jc w:val="both"/>
      </w:pPr>
      <w:r w:rsidRPr="00DA5084">
        <w:t xml:space="preserve">Analýza na úrovni hodnôt individuálnych </w:t>
      </w:r>
      <w:del w:id="292" w:author="Maroš Varsányi" w:date="2019-03-08T11:29:00Z">
        <w:r w:rsidR="005B7447">
          <w:delText>výstrah</w:delText>
        </w:r>
        <w:r w:rsidRPr="00DA5084">
          <w:delText xml:space="preserve"> (individual alerts)</w:delText>
        </w:r>
      </w:del>
      <w:ins w:id="293" w:author="Maroš Varsányi" w:date="2019-03-08T11:29:00Z">
        <w:r w:rsidR="00B24D34">
          <w:t>rizík</w:t>
        </w:r>
      </w:ins>
      <w:r w:rsidRPr="00DA5084">
        <w:t xml:space="preserve"> a</w:t>
      </w:r>
      <w:r w:rsidR="00A93B42">
        <w:t> kategori</w:t>
      </w:r>
      <w:r w:rsidR="006904E0">
        <w:t>zovaný</w:t>
      </w:r>
      <w:r w:rsidR="00A93B42">
        <w:t xml:space="preserve">ch </w:t>
      </w:r>
      <w:del w:id="294" w:author="Maroš Varsányi" w:date="2019-03-08T11:29:00Z">
        <w:r w:rsidR="00A93B42">
          <w:delText>výstrah</w:delText>
        </w:r>
        <w:r w:rsidRPr="00DA5084">
          <w:delText xml:space="preserve"> (categori</w:delText>
        </w:r>
        <w:r w:rsidR="00A93B42">
          <w:delText>c</w:delText>
        </w:r>
        <w:r w:rsidRPr="00DA5084">
          <w:delText>al alerts)</w:delText>
        </w:r>
      </w:del>
      <w:ins w:id="295" w:author="Maroš Varsányi" w:date="2019-03-08T11:29:00Z">
        <w:r w:rsidR="00B24D34">
          <w:t>rizík</w:t>
        </w:r>
      </w:ins>
      <w:r w:rsidRPr="00DA5084">
        <w:t xml:space="preserve"> zobrazovaných v </w:t>
      </w:r>
      <w:del w:id="296" w:author="Maroš Varsányi" w:date="2019-03-08T11:29:00Z">
        <w:r w:rsidRPr="00DA5084">
          <w:delText>pracovných paneloch (</w:delText>
        </w:r>
      </w:del>
      <w:ins w:id="297" w:author="Maroš Varsányi" w:date="2019-03-08T11:29:00Z">
        <w:r w:rsidR="00F26E5A">
          <w:t>tabuliach/</w:t>
        </w:r>
      </w:ins>
      <w:proofErr w:type="spellStart"/>
      <w:r w:rsidRPr="00DA5084">
        <w:t>dashbo</w:t>
      </w:r>
      <w:r w:rsidR="00572E4F">
        <w:t>a</w:t>
      </w:r>
      <w:r w:rsidRPr="00DA5084">
        <w:t>rds</w:t>
      </w:r>
      <w:proofErr w:type="spellEnd"/>
      <w:del w:id="298" w:author="Maroš Varsányi" w:date="2019-03-08T11:29:00Z">
        <w:r w:rsidRPr="00DA5084">
          <w:delText>)</w:delText>
        </w:r>
      </w:del>
      <w:r w:rsidRPr="00DA5084">
        <w:t xml:space="preserve"> však nie je dostatočná </w:t>
      </w:r>
      <w:r w:rsidR="001704F1">
        <w:t>na</w:t>
      </w:r>
      <w:r w:rsidRPr="00DA5084">
        <w:t xml:space="preserve"> komplexné preskúmanie informácií, ktoré systém ponúka o konkrétnej overovanej skutočnosti. Informácie prezentované v </w:t>
      </w:r>
      <w:del w:id="299" w:author="Maroš Varsányi" w:date="2019-03-08T11:29:00Z">
        <w:r w:rsidRPr="00DA5084">
          <w:delText>pracovnom paneli (</w:delText>
        </w:r>
      </w:del>
      <w:ins w:id="300" w:author="Maroš Varsányi" w:date="2019-03-08T11:29:00Z">
        <w:r w:rsidR="00F26E5A">
          <w:t>tabuli/</w:t>
        </w:r>
      </w:ins>
      <w:proofErr w:type="spellStart"/>
      <w:r w:rsidRPr="00DA5084">
        <w:t>dashboard</w:t>
      </w:r>
      <w:proofErr w:type="spellEnd"/>
      <w:del w:id="301" w:author="Maroš Varsányi" w:date="2019-03-08T11:29:00Z">
        <w:r w:rsidRPr="00DA5084">
          <w:delText>)</w:delText>
        </w:r>
      </w:del>
      <w:r w:rsidRPr="00DA5084">
        <w:t xml:space="preserve"> numerickými hodnotami a vizuálne zobrazeným rizikom sú kombináciou vstupných údajov, ktoré nemusia zachytiť všetky aspekty overovanej skutočnosti. </w:t>
      </w:r>
    </w:p>
    <w:p w14:paraId="3CDB608F" w14:textId="5D1421BE" w:rsidR="00046DBD" w:rsidRPr="00DA5084" w:rsidRDefault="00046DBD" w:rsidP="00A3753D">
      <w:pPr>
        <w:pStyle w:val="Zkladntext"/>
        <w:ind w:left="426"/>
        <w:jc w:val="both"/>
      </w:pPr>
      <w:r w:rsidRPr="00DA5084">
        <w:t xml:space="preserve">Vzhľadom na funkčnosť systému ARACHNE </w:t>
      </w:r>
      <w:r>
        <w:t>nie je možné</w:t>
      </w:r>
      <w:r w:rsidRPr="00DA5084">
        <w:t xml:space="preserve"> posudzovať overované skutočnosti len na základe kvantitatívnych hodnôt rizika, ale </w:t>
      </w:r>
      <w:r>
        <w:t>je nevyhnutné na základe</w:t>
      </w:r>
      <w:r w:rsidRPr="00DA5084">
        <w:t xml:space="preserve"> kvantitatívnej analýz</w:t>
      </w:r>
      <w:r>
        <w:t>y</w:t>
      </w:r>
      <w:r w:rsidRPr="00DA5084">
        <w:t xml:space="preserve"> vykonanej na rizikových ukazovateľoch, vykonať aj kvalitatívnu analýzu</w:t>
      </w:r>
      <w:r w:rsidR="001704F1">
        <w:t>,</w:t>
      </w:r>
      <w:r w:rsidRPr="00DA5084">
        <w:t xml:space="preserve"> </w:t>
      </w:r>
      <w:r>
        <w:t>a to buď využitím systému ARACHNE</w:t>
      </w:r>
      <w:ins w:id="302" w:author="Maroš Varsányi" w:date="2019-03-08T11:29:00Z">
        <w:r w:rsidR="006D4EE3">
          <w:t>,</w:t>
        </w:r>
      </w:ins>
      <w:r>
        <w:t xml:space="preserve"> alebo </w:t>
      </w:r>
      <w:r w:rsidRPr="00DA5084">
        <w:t>over</w:t>
      </w:r>
      <w:r>
        <w:t>ením</w:t>
      </w:r>
      <w:r w:rsidRPr="00DA5084">
        <w:t xml:space="preserve"> zisťova</w:t>
      </w:r>
      <w:r>
        <w:t xml:space="preserve">ných </w:t>
      </w:r>
      <w:r w:rsidRPr="00DA5084">
        <w:t>skutočnost</w:t>
      </w:r>
      <w:r w:rsidR="00732136">
        <w:t>í</w:t>
      </w:r>
      <w:r w:rsidR="009F1128">
        <w:t xml:space="preserve"> </w:t>
      </w:r>
      <w:r w:rsidRPr="00DA5084">
        <w:t>z iných oficiálnych zdrojov</w:t>
      </w:r>
      <w:r w:rsidR="00E736A4">
        <w:t>.</w:t>
      </w:r>
      <w:r w:rsidRPr="00DA5084">
        <w:t xml:space="preserve"> </w:t>
      </w:r>
    </w:p>
    <w:p w14:paraId="5440255F" w14:textId="49A9BED2" w:rsidR="00123952" w:rsidRPr="00DA5084" w:rsidRDefault="00046DBD" w:rsidP="004B6306">
      <w:pPr>
        <w:pStyle w:val="Zkladntext"/>
        <w:numPr>
          <w:ilvl w:val="0"/>
          <w:numId w:val="38"/>
        </w:numPr>
        <w:ind w:left="426" w:hanging="426"/>
        <w:jc w:val="both"/>
      </w:pPr>
      <w:r w:rsidRPr="00DA5084">
        <w:rPr>
          <w:b/>
        </w:rPr>
        <w:t xml:space="preserve">Kvalitatívne </w:t>
      </w:r>
      <w:r w:rsidRPr="00DA5084">
        <w:t>možno posudzovať predovšetkým údaje zobrazované v systéme ARACHNE v</w:t>
      </w:r>
      <w:r w:rsidR="006815F0">
        <w:t> </w:t>
      </w:r>
      <w:r w:rsidR="00A96BDF">
        <w:t>objektoch</w:t>
      </w:r>
      <w:del w:id="303" w:author="Maroš Varsányi" w:date="2019-03-08T11:29:00Z">
        <w:r w:rsidR="00A96BDF">
          <w:delText xml:space="preserve"> </w:delText>
        </w:r>
        <w:r w:rsidR="00870C6A">
          <w:delText>(</w:delText>
        </w:r>
      </w:del>
      <w:ins w:id="304" w:author="Maroš Varsányi" w:date="2019-03-08T11:29:00Z">
        <w:r w:rsidR="006815F0">
          <w:t>/</w:t>
        </w:r>
      </w:ins>
      <w:proofErr w:type="spellStart"/>
      <w:r w:rsidR="00870C6A">
        <w:t>entities</w:t>
      </w:r>
      <w:proofErr w:type="spellEnd"/>
      <w:del w:id="305" w:author="Maroš Varsányi" w:date="2019-03-08T11:29:00Z">
        <w:r w:rsidR="00870C6A">
          <w:delText>)</w:delText>
        </w:r>
      </w:del>
      <w:r w:rsidRPr="00DA5084">
        <w:t xml:space="preserve"> a</w:t>
      </w:r>
      <w:r w:rsidR="006815F0">
        <w:t> </w:t>
      </w:r>
      <w:r w:rsidRPr="00DA5084">
        <w:t>vzťahoch</w:t>
      </w:r>
      <w:del w:id="306" w:author="Maroš Varsányi" w:date="2019-03-08T11:29:00Z">
        <w:r w:rsidRPr="00DA5084">
          <w:delText xml:space="preserve"> (</w:delText>
        </w:r>
      </w:del>
      <w:ins w:id="307" w:author="Maroš Varsányi" w:date="2019-03-08T11:29:00Z">
        <w:r w:rsidR="006815F0">
          <w:t>/</w:t>
        </w:r>
      </w:ins>
      <w:proofErr w:type="spellStart"/>
      <w:r w:rsidRPr="00DA5084">
        <w:t>relation</w:t>
      </w:r>
      <w:r w:rsidR="00870C6A">
        <w:t>s</w:t>
      </w:r>
      <w:proofErr w:type="spellEnd"/>
      <w:del w:id="308" w:author="Maroš Varsányi" w:date="2019-03-08T11:29:00Z">
        <w:r w:rsidR="00870C6A">
          <w:delText>).</w:delText>
        </w:r>
      </w:del>
      <w:ins w:id="309" w:author="Maroš Varsányi" w:date="2019-03-08T11:29:00Z">
        <w:r w:rsidR="00870C6A">
          <w:t>.</w:t>
        </w:r>
      </w:ins>
      <w:r w:rsidR="00870C6A">
        <w:t xml:space="preserve"> Kvalitatívne možno posúdiť </w:t>
      </w:r>
      <w:r w:rsidRPr="00DA5084">
        <w:t>aj vybrané údaje, ktoré vstupujú do hodnôt rizikových ukazovateľov zobrazovaných v </w:t>
      </w:r>
      <w:del w:id="310" w:author="Maroš Varsányi" w:date="2019-03-08T11:29:00Z">
        <w:r w:rsidRPr="00DA5084">
          <w:delText>pracovných paneloch (</w:delText>
        </w:r>
      </w:del>
      <w:ins w:id="311" w:author="Maroš Varsányi" w:date="2019-03-08T11:29:00Z">
        <w:r w:rsidR="00F26E5A">
          <w:t>tabuliach/</w:t>
        </w:r>
      </w:ins>
      <w:proofErr w:type="spellStart"/>
      <w:r w:rsidRPr="00DA5084">
        <w:t>dashboards</w:t>
      </w:r>
      <w:proofErr w:type="spellEnd"/>
      <w:del w:id="312" w:author="Maroš Varsányi" w:date="2019-03-08T11:29:00Z">
        <w:r w:rsidRPr="00DA5084">
          <w:delText>).</w:delText>
        </w:r>
      </w:del>
      <w:ins w:id="313" w:author="Maroš Varsányi" w:date="2019-03-08T11:29:00Z">
        <w:r w:rsidRPr="00DA5084">
          <w:t>.</w:t>
        </w:r>
      </w:ins>
    </w:p>
    <w:p w14:paraId="6816E6C8" w14:textId="2C8F390A" w:rsidR="00046DBD" w:rsidRDefault="00046DBD" w:rsidP="00A3753D">
      <w:pPr>
        <w:pStyle w:val="Zkladntext"/>
        <w:ind w:left="426"/>
        <w:jc w:val="both"/>
      </w:pPr>
      <w:r w:rsidRPr="00DA5084">
        <w:t>An</w:t>
      </w:r>
      <w:r w:rsidR="00870C6A">
        <w:t>alýza na úrovni údajov z</w:t>
      </w:r>
      <w:r w:rsidR="00FD492A">
        <w:t> objektov</w:t>
      </w:r>
      <w:del w:id="314" w:author="Maroš Varsányi" w:date="2019-03-08T11:29:00Z">
        <w:r w:rsidR="00FD492A">
          <w:delText xml:space="preserve"> (</w:delText>
        </w:r>
      </w:del>
      <w:ins w:id="315" w:author="Maroš Varsányi" w:date="2019-03-08T11:29:00Z">
        <w:r w:rsidR="006815F0">
          <w:t>/</w:t>
        </w:r>
      </w:ins>
      <w:proofErr w:type="spellStart"/>
      <w:r w:rsidR="00870C6A">
        <w:t>ent</w:t>
      </w:r>
      <w:r w:rsidR="00FD492A">
        <w:t>ities</w:t>
      </w:r>
      <w:proofErr w:type="spellEnd"/>
      <w:del w:id="316" w:author="Maroš Varsányi" w:date="2019-03-08T11:29:00Z">
        <w:r w:rsidR="00FD492A">
          <w:delText>)</w:delText>
        </w:r>
      </w:del>
      <w:r w:rsidR="00870C6A">
        <w:t xml:space="preserve"> </w:t>
      </w:r>
      <w:r w:rsidRPr="00DA5084">
        <w:t>a vzťahov</w:t>
      </w:r>
      <w:del w:id="317" w:author="Maroš Varsányi" w:date="2019-03-08T11:29:00Z">
        <w:r w:rsidRPr="00DA5084">
          <w:delText xml:space="preserve"> (</w:delText>
        </w:r>
      </w:del>
      <w:ins w:id="318" w:author="Maroš Varsányi" w:date="2019-03-08T11:29:00Z">
        <w:r w:rsidR="006815F0">
          <w:t>/</w:t>
        </w:r>
      </w:ins>
      <w:proofErr w:type="spellStart"/>
      <w:r w:rsidRPr="00DA5084">
        <w:t>relations</w:t>
      </w:r>
      <w:proofErr w:type="spellEnd"/>
      <w:del w:id="319" w:author="Maroš Varsányi" w:date="2019-03-08T11:29:00Z">
        <w:r w:rsidRPr="00DA5084">
          <w:delText>)</w:delText>
        </w:r>
      </w:del>
      <w:r w:rsidRPr="00DA5084">
        <w:t xml:space="preserve"> je individuálna subjektívna činnosť subjektu, ktorý analýzu vykonáva. Systém ponúka veľké množstvo informácií, ich kombinácií, prepojení, väzieb a úrovní detailov, takže záleží od subjektívnej kapacity (odbornej, technickej, analytickej) a</w:t>
      </w:r>
      <w:r w:rsidR="00FB5840">
        <w:t>nalyzujúceho subjektu</w:t>
      </w:r>
      <w:r w:rsidRPr="00DA5084">
        <w:t xml:space="preserve">, aký rozsah informácií a úrovní detailov zohľadní pri vykonaní analýzy. Výsledky analýzy môžu byť použité ako vstupy do štandardnej analýzy rizík jednotlivých </w:t>
      </w:r>
      <w:r w:rsidR="00D4285A">
        <w:t>RO</w:t>
      </w:r>
      <w:r w:rsidRPr="00DA5084">
        <w:t xml:space="preserve">. </w:t>
      </w:r>
    </w:p>
    <w:p w14:paraId="0D8C064F" w14:textId="77777777" w:rsidR="009F2A72" w:rsidRDefault="009F2A72" w:rsidP="00A3753D">
      <w:pPr>
        <w:pStyle w:val="MPCKO1"/>
        <w:rPr>
          <w:del w:id="320" w:author="Maroš Varsányi" w:date="2019-03-08T11:29:00Z"/>
          <w:rStyle w:val="hps"/>
        </w:rPr>
      </w:pPr>
      <w:del w:id="321" w:author="Maroš Varsányi" w:date="2019-03-08T11:29:00Z">
        <w:r>
          <w:rPr>
            <w:rStyle w:val="hps"/>
          </w:rPr>
          <w:lastRenderedPageBreak/>
          <w:delText>3 Prístup do systému ARACHNE</w:delText>
        </w:r>
        <w:r w:rsidR="00906628">
          <w:rPr>
            <w:rStyle w:val="Odkaznapoznmkupodiarou"/>
          </w:rPr>
          <w:footnoteReference w:id="6"/>
        </w:r>
      </w:del>
    </w:p>
    <w:p w14:paraId="4FDACEBA" w14:textId="77777777" w:rsidR="00EA4117" w:rsidRDefault="00EA4117" w:rsidP="00A3753D">
      <w:pPr>
        <w:pStyle w:val="MPCKO2"/>
        <w:rPr>
          <w:del w:id="324" w:author="Maroš Varsányi" w:date="2019-03-08T11:29:00Z"/>
        </w:rPr>
      </w:pPr>
      <w:del w:id="325" w:author="Maroš Varsányi" w:date="2019-03-08T11:29:00Z">
        <w:r>
          <w:delText>3.1 Úroveň prístupov do systému ARACHNE</w:delText>
        </w:r>
      </w:del>
    </w:p>
    <w:p w14:paraId="1839A118" w14:textId="77777777" w:rsidR="00EA4117" w:rsidRDefault="0016750A" w:rsidP="00A3753D">
      <w:pPr>
        <w:spacing w:before="120" w:after="120"/>
        <w:ind w:left="426" w:hanging="426"/>
        <w:jc w:val="both"/>
        <w:rPr>
          <w:del w:id="326" w:author="Maroš Varsányi" w:date="2019-03-08T11:29:00Z"/>
          <w:rStyle w:val="hps"/>
          <w:rFonts w:eastAsiaTheme="majorEastAsia" w:cstheme="majorBidi"/>
          <w:b/>
          <w:bCs/>
          <w:color w:val="365F91" w:themeColor="accent1" w:themeShade="BF"/>
          <w:sz w:val="26"/>
          <w:szCs w:val="22"/>
          <w:lang w:eastAsia="en-US"/>
        </w:rPr>
      </w:pPr>
      <w:del w:id="327" w:author="Maroš Varsányi" w:date="2019-03-08T11:29:00Z">
        <w:r>
          <w:rPr>
            <w:rStyle w:val="hps"/>
          </w:rPr>
          <w:delText xml:space="preserve">1. </w:delText>
        </w:r>
        <w:r>
          <w:rPr>
            <w:rStyle w:val="hps"/>
          </w:rPr>
          <w:tab/>
        </w:r>
        <w:r w:rsidR="003938E9" w:rsidRPr="00A3753D">
          <w:rPr>
            <w:rStyle w:val="hps"/>
          </w:rPr>
          <w:delText xml:space="preserve">V rámci systému ARACHNE sú definované </w:delText>
        </w:r>
        <w:r w:rsidR="00B50B9F">
          <w:rPr>
            <w:rStyle w:val="hps"/>
          </w:rPr>
          <w:delText>4</w:delText>
        </w:r>
        <w:r w:rsidR="00B50B9F" w:rsidRPr="00A3753D">
          <w:rPr>
            <w:rStyle w:val="hps"/>
          </w:rPr>
          <w:delText xml:space="preserve"> </w:delText>
        </w:r>
        <w:r w:rsidR="003938E9" w:rsidRPr="00A3753D">
          <w:rPr>
            <w:rStyle w:val="hps"/>
          </w:rPr>
          <w:delText xml:space="preserve">úrovne prístupov, </w:delText>
        </w:r>
        <w:r w:rsidR="00732136">
          <w:rPr>
            <w:rStyle w:val="hps"/>
          </w:rPr>
          <w:delText xml:space="preserve">pričom </w:delText>
        </w:r>
        <w:r w:rsidR="003938E9" w:rsidRPr="00A3753D">
          <w:rPr>
            <w:rStyle w:val="hps"/>
          </w:rPr>
          <w:delText>každá z týchto úrovní má pridelené zodpovedajúce právomoci v rámci využívania systému ARACHNE.</w:delText>
        </w:r>
        <w:r w:rsidR="00E87B32">
          <w:rPr>
            <w:rStyle w:val="hps"/>
          </w:rPr>
          <w:delText xml:space="preserve"> Správa </w:delText>
        </w:r>
        <w:r w:rsidR="00722A81">
          <w:rPr>
            <w:rStyle w:val="hps"/>
          </w:rPr>
          <w:delText>po</w:delText>
        </w:r>
        <w:r w:rsidR="00E87B32">
          <w:rPr>
            <w:rStyle w:val="hps"/>
          </w:rPr>
          <w:delText xml:space="preserve">užívateľských prístupov je realizovaná prostredníctvom modulu </w:delText>
        </w:r>
        <w:r w:rsidR="00732136">
          <w:rPr>
            <w:rStyle w:val="hps"/>
          </w:rPr>
          <w:delText>„</w:delText>
        </w:r>
        <w:r w:rsidR="00E87B32" w:rsidRPr="00A3753D">
          <w:rPr>
            <w:rStyle w:val="hps"/>
          </w:rPr>
          <w:delText>Arachne User Management Module</w:delText>
        </w:r>
        <w:r w:rsidR="00732136">
          <w:rPr>
            <w:rStyle w:val="hps"/>
          </w:rPr>
          <w:delText>“</w:delText>
        </w:r>
        <w:r w:rsidR="00E87B32" w:rsidRPr="00A3753D">
          <w:rPr>
            <w:rStyle w:val="hps"/>
          </w:rPr>
          <w:delText xml:space="preserve"> (UMM).</w:delText>
        </w:r>
        <w:r w:rsidR="00876399">
          <w:rPr>
            <w:rStyle w:val="hps"/>
          </w:rPr>
          <w:delText xml:space="preserve"> Každý používateľ systému ARACHNE môže mať priradenú iba 1 úroveň prístupov</w:delText>
        </w:r>
        <w:r w:rsidR="00A847F0">
          <w:rPr>
            <w:rStyle w:val="hps"/>
          </w:rPr>
          <w:delText xml:space="preserve">. </w:delText>
        </w:r>
      </w:del>
    </w:p>
    <w:p w14:paraId="75E5E24B" w14:textId="77777777" w:rsidR="00E87B32" w:rsidRPr="0016750A" w:rsidRDefault="00FF37ED" w:rsidP="00A3022D">
      <w:pPr>
        <w:pStyle w:val="Odsekzoznamu"/>
        <w:numPr>
          <w:ilvl w:val="0"/>
          <w:numId w:val="69"/>
        </w:numPr>
        <w:spacing w:before="120" w:after="120"/>
        <w:jc w:val="both"/>
        <w:rPr>
          <w:del w:id="328" w:author="Maroš Varsányi" w:date="2019-03-08T11:29:00Z"/>
          <w:rStyle w:val="hps"/>
        </w:rPr>
      </w:pPr>
      <w:del w:id="329" w:author="Maroš Varsányi" w:date="2019-03-08T11:29:00Z">
        <w:r>
          <w:rPr>
            <w:rStyle w:val="hps"/>
          </w:rPr>
          <w:delText xml:space="preserve">1. </w:delText>
        </w:r>
        <w:r w:rsidR="00757F31">
          <w:rPr>
            <w:rStyle w:val="hps"/>
          </w:rPr>
          <w:delText>ú</w:delText>
        </w:r>
        <w:r w:rsidR="00876399" w:rsidRPr="0016750A">
          <w:rPr>
            <w:rStyle w:val="hps"/>
          </w:rPr>
          <w:delText xml:space="preserve">roveň </w:delText>
        </w:r>
        <w:r w:rsidR="00757F31">
          <w:rPr>
            <w:rStyle w:val="hps"/>
          </w:rPr>
          <w:delText xml:space="preserve">- </w:delText>
        </w:r>
        <w:r w:rsidR="00876399" w:rsidRPr="0016750A">
          <w:rPr>
            <w:rStyle w:val="hps"/>
          </w:rPr>
          <w:delText>administrátor ARACHNE</w:delText>
        </w:r>
      </w:del>
    </w:p>
    <w:p w14:paraId="0F274984" w14:textId="77777777" w:rsidR="00876399" w:rsidRDefault="00876399" w:rsidP="00A3753D">
      <w:pPr>
        <w:spacing w:before="120" w:after="120"/>
        <w:ind w:left="426"/>
        <w:jc w:val="both"/>
        <w:rPr>
          <w:del w:id="330" w:author="Maroš Varsányi" w:date="2019-03-08T11:29:00Z"/>
          <w:rStyle w:val="hps"/>
        </w:rPr>
      </w:pPr>
      <w:del w:id="331" w:author="Maroš Varsányi" w:date="2019-03-08T11:29:00Z">
        <w:r>
          <w:rPr>
            <w:rStyle w:val="hps"/>
          </w:rPr>
          <w:delText>Administrátor ARACHNE je najvyššia rola v rámci správy prístupov systému ARACHNE. Administrátor ARACHNE vytvára a spravuje prístupy lokálnych administrátorov ARACHNE, ako aj používateľov ARACHNE. Rola Administrátora ARACHNE je priradená výlučne členom ARACHNE IT tímu, zodpovedného za rozvoj a prevádzku systému ARACHNE</w:delText>
        </w:r>
        <w:r w:rsidR="00757F31">
          <w:rPr>
            <w:rStyle w:val="hps"/>
          </w:rPr>
          <w:delText xml:space="preserve"> na strane EK</w:delText>
        </w:r>
        <w:r>
          <w:rPr>
            <w:rStyle w:val="hps"/>
          </w:rPr>
          <w:delText>.</w:delText>
        </w:r>
      </w:del>
    </w:p>
    <w:p w14:paraId="713C0093" w14:textId="77777777" w:rsidR="00876399" w:rsidRPr="001F7D3D" w:rsidRDefault="00757F31" w:rsidP="00A3022D">
      <w:pPr>
        <w:pStyle w:val="Odsekzoznamu"/>
        <w:numPr>
          <w:ilvl w:val="0"/>
          <w:numId w:val="69"/>
        </w:numPr>
        <w:spacing w:before="120" w:after="120"/>
        <w:contextualSpacing w:val="0"/>
        <w:jc w:val="both"/>
        <w:rPr>
          <w:del w:id="332" w:author="Maroš Varsányi" w:date="2019-03-08T11:29:00Z"/>
          <w:rStyle w:val="hps"/>
        </w:rPr>
      </w:pPr>
      <w:del w:id="333" w:author="Maroš Varsányi" w:date="2019-03-08T11:29:00Z">
        <w:r w:rsidRPr="001F7D3D">
          <w:rPr>
            <w:rStyle w:val="hps"/>
          </w:rPr>
          <w:delText>2. ú</w:delText>
        </w:r>
        <w:r w:rsidR="00876399" w:rsidRPr="001F7D3D">
          <w:rPr>
            <w:rStyle w:val="hps"/>
          </w:rPr>
          <w:delText xml:space="preserve">roveň </w:delText>
        </w:r>
        <w:r w:rsidR="00D03D0F" w:rsidRPr="001F7D3D">
          <w:rPr>
            <w:rStyle w:val="hps"/>
          </w:rPr>
          <w:delText>–</w:delText>
        </w:r>
        <w:r w:rsidRPr="001F7D3D">
          <w:rPr>
            <w:rStyle w:val="hps"/>
          </w:rPr>
          <w:delText xml:space="preserve"> </w:delText>
        </w:r>
        <w:r w:rsidR="00D03D0F" w:rsidRPr="001F7D3D">
          <w:rPr>
            <w:rStyle w:val="hps"/>
          </w:rPr>
          <w:delText xml:space="preserve">národný administrátor </w:delText>
        </w:r>
        <w:r w:rsidR="00876399" w:rsidRPr="001F7D3D">
          <w:rPr>
            <w:rStyle w:val="hps"/>
          </w:rPr>
          <w:delText>ARACHNE</w:delText>
        </w:r>
        <w:r w:rsidR="00D03D0F" w:rsidRPr="001F7D3D">
          <w:rPr>
            <w:rStyle w:val="hps"/>
          </w:rPr>
          <w:delText xml:space="preserve"> na CKO</w:delText>
        </w:r>
      </w:del>
    </w:p>
    <w:p w14:paraId="25EF0D60" w14:textId="77777777" w:rsidR="001F7D3D" w:rsidRPr="001F7D3D" w:rsidRDefault="001F7D3D" w:rsidP="002025B1">
      <w:pPr>
        <w:pStyle w:val="Odsekzoznamu"/>
        <w:spacing w:before="120" w:after="120"/>
        <w:ind w:left="425"/>
        <w:contextualSpacing w:val="0"/>
        <w:jc w:val="both"/>
        <w:rPr>
          <w:del w:id="334" w:author="Maroš Varsányi" w:date="2019-03-08T11:29:00Z"/>
          <w:rStyle w:val="hps"/>
        </w:rPr>
      </w:pPr>
      <w:del w:id="335" w:author="Maroš Varsányi" w:date="2019-03-08T11:29:00Z">
        <w:r w:rsidRPr="001F7D3D">
          <w:rPr>
            <w:rStyle w:val="hps"/>
          </w:rPr>
          <w:delText>Národný administrátor ARACHNE na CKO spravuje prístupy používateľov do systému</w:delText>
        </w:r>
        <w:r w:rsidR="00CF08F3">
          <w:rPr>
            <w:rStyle w:val="hps"/>
          </w:rPr>
          <w:delText xml:space="preserve"> ARACHNE</w:delText>
        </w:r>
        <w:r w:rsidR="000038FC">
          <w:rPr>
            <w:rStyle w:val="hps"/>
          </w:rPr>
          <w:delText xml:space="preserve"> pre všetky OP a zároveň</w:delText>
        </w:r>
        <w:r w:rsidRPr="001F7D3D">
          <w:rPr>
            <w:rStyle w:val="hps"/>
          </w:rPr>
          <w:delText xml:space="preserve"> slúži ako centrálny kontaktný bod </w:delText>
        </w:r>
        <w:r w:rsidR="00FD492A">
          <w:rPr>
            <w:rStyle w:val="hps"/>
          </w:rPr>
          <w:delText>na</w:delText>
        </w:r>
        <w:r w:rsidRPr="001F7D3D">
          <w:rPr>
            <w:rStyle w:val="hps"/>
          </w:rPr>
          <w:delText xml:space="preserve"> riešenie technických problémov v súvislosti s funkčnosťou systému ARACHNE </w:delText>
        </w:r>
        <w:r w:rsidR="00056232">
          <w:rPr>
            <w:rStyle w:val="hps"/>
          </w:rPr>
          <w:delText xml:space="preserve">a odborných otázok súvisiacich s prácou v systéme ARACHNE, </w:delText>
        </w:r>
        <w:r w:rsidR="00CF08F3">
          <w:rPr>
            <w:rStyle w:val="hps"/>
          </w:rPr>
          <w:delText xml:space="preserve">a to </w:delText>
        </w:r>
        <w:r w:rsidRPr="001F7D3D">
          <w:rPr>
            <w:rStyle w:val="hps"/>
          </w:rPr>
          <w:delText>v súlade s kapitolou 4.</w:delText>
        </w:r>
      </w:del>
    </w:p>
    <w:p w14:paraId="5EE0ED05" w14:textId="77777777" w:rsidR="00A847F0" w:rsidRPr="00F75035" w:rsidRDefault="00757F31" w:rsidP="00A3022D">
      <w:pPr>
        <w:pStyle w:val="Odsekzoznamu"/>
        <w:numPr>
          <w:ilvl w:val="0"/>
          <w:numId w:val="69"/>
        </w:numPr>
        <w:spacing w:before="120" w:after="120"/>
        <w:contextualSpacing w:val="0"/>
        <w:jc w:val="both"/>
        <w:rPr>
          <w:del w:id="336" w:author="Maroš Varsányi" w:date="2019-03-08T11:29:00Z"/>
          <w:rStyle w:val="hps"/>
        </w:rPr>
      </w:pPr>
      <w:del w:id="337" w:author="Maroš Varsányi" w:date="2019-03-08T11:29:00Z">
        <w:r>
          <w:rPr>
            <w:rStyle w:val="hps"/>
          </w:rPr>
          <w:delText>3. ú</w:delText>
        </w:r>
        <w:r w:rsidR="00A847F0" w:rsidRPr="00F75035">
          <w:rPr>
            <w:rStyle w:val="hps"/>
          </w:rPr>
          <w:delText xml:space="preserve">roveň </w:delText>
        </w:r>
        <w:r>
          <w:rPr>
            <w:rStyle w:val="hps"/>
          </w:rPr>
          <w:delText xml:space="preserve">– </w:delText>
        </w:r>
        <w:r w:rsidR="0041151E">
          <w:rPr>
            <w:rStyle w:val="hps"/>
          </w:rPr>
          <w:delText xml:space="preserve">lokálny </w:delText>
        </w:r>
        <w:r>
          <w:rPr>
            <w:rStyle w:val="hps"/>
          </w:rPr>
          <w:delText xml:space="preserve">administrátor ARACHNE na </w:delText>
        </w:r>
        <w:r w:rsidR="00B50B9F">
          <w:rPr>
            <w:rStyle w:val="hps"/>
          </w:rPr>
          <w:delText>RO</w:delText>
        </w:r>
      </w:del>
    </w:p>
    <w:p w14:paraId="75F1CE27" w14:textId="77777777" w:rsidR="00DF6E94" w:rsidRPr="00A3753D" w:rsidRDefault="0041151E" w:rsidP="00DF6E94">
      <w:pPr>
        <w:widowControl w:val="0"/>
        <w:autoSpaceDE w:val="0"/>
        <w:autoSpaceDN w:val="0"/>
        <w:adjustRightInd w:val="0"/>
        <w:spacing w:line="300" w:lineRule="atLeast"/>
        <w:ind w:left="426"/>
        <w:jc w:val="both"/>
        <w:rPr>
          <w:del w:id="338" w:author="Maroš Varsányi" w:date="2019-03-08T11:29:00Z"/>
          <w:rStyle w:val="hps"/>
        </w:rPr>
      </w:pPr>
      <w:del w:id="339" w:author="Maroš Varsányi" w:date="2019-03-08T11:29:00Z">
        <w:r>
          <w:rPr>
            <w:rStyle w:val="hps"/>
          </w:rPr>
          <w:delText xml:space="preserve">Lokálny administrátor ARACHNE na RO spravuje prístupy používateľov do systému ARACHNE pre </w:delText>
        </w:r>
        <w:r w:rsidR="00CF08F3">
          <w:rPr>
            <w:rStyle w:val="hps"/>
          </w:rPr>
          <w:delText>príslušný</w:delText>
        </w:r>
        <w:r>
          <w:rPr>
            <w:rStyle w:val="hps"/>
          </w:rPr>
          <w:delText xml:space="preserve"> operačný program. Funkciu lokálneho administrátora ARACHNE na RO vykonáva manažér ITMS. </w:delText>
        </w:r>
        <w:r w:rsidR="00DF6E94">
          <w:rPr>
            <w:rStyle w:val="hps"/>
          </w:rPr>
          <w:delText>Administrátor ARACHNE na RO povinne absolvuje školenie organizované EK k práci v systéme ARACHNE.</w:delText>
        </w:r>
      </w:del>
    </w:p>
    <w:p w14:paraId="587E993D" w14:textId="77777777" w:rsidR="0041151E" w:rsidRPr="00A3753D" w:rsidRDefault="0041151E" w:rsidP="0041151E">
      <w:pPr>
        <w:spacing w:before="120" w:after="120"/>
        <w:ind w:left="426"/>
        <w:jc w:val="both"/>
        <w:rPr>
          <w:del w:id="340" w:author="Maroš Varsányi" w:date="2019-03-08T11:29:00Z"/>
          <w:rStyle w:val="hps"/>
        </w:rPr>
      </w:pPr>
      <w:del w:id="341" w:author="Maroš Varsányi" w:date="2019-03-08T11:29:00Z">
        <w:r w:rsidRPr="00A3753D">
          <w:rPr>
            <w:rStyle w:val="hps"/>
          </w:rPr>
          <w:delText>Lokálny administr</w:delText>
        </w:r>
        <w:r>
          <w:rPr>
            <w:rStyle w:val="hps"/>
          </w:rPr>
          <w:delText>á</w:delText>
        </w:r>
        <w:r w:rsidRPr="00A3753D">
          <w:rPr>
            <w:rStyle w:val="hps"/>
          </w:rPr>
          <w:delText>tor ARACHNE plní nasled</w:delText>
        </w:r>
        <w:r w:rsidR="001704F1">
          <w:rPr>
            <w:rStyle w:val="hps"/>
          </w:rPr>
          <w:delText>ujúce</w:delText>
        </w:r>
        <w:r w:rsidRPr="00A3753D">
          <w:rPr>
            <w:rStyle w:val="hps"/>
          </w:rPr>
          <w:delText xml:space="preserve"> </w:delText>
        </w:r>
        <w:r>
          <w:rPr>
            <w:rStyle w:val="hps"/>
          </w:rPr>
          <w:delText>úlohy</w:delText>
        </w:r>
        <w:r w:rsidRPr="00A3753D">
          <w:rPr>
            <w:rStyle w:val="hps"/>
          </w:rPr>
          <w:delText xml:space="preserve">: </w:delText>
        </w:r>
      </w:del>
    </w:p>
    <w:p w14:paraId="0BC9A8BB" w14:textId="77777777" w:rsidR="0041151E" w:rsidRDefault="001704F1" w:rsidP="0041151E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line="300" w:lineRule="atLeast"/>
        <w:ind w:left="851" w:hanging="425"/>
        <w:jc w:val="both"/>
        <w:rPr>
          <w:del w:id="342" w:author="Maroš Varsányi" w:date="2019-03-08T11:29:00Z"/>
          <w:rStyle w:val="hps"/>
        </w:rPr>
      </w:pPr>
      <w:del w:id="343" w:author="Maroš Varsányi" w:date="2019-03-08T11:29:00Z">
        <w:r>
          <w:rPr>
            <w:rStyle w:val="hps"/>
          </w:rPr>
          <w:delText>s</w:delText>
        </w:r>
        <w:r w:rsidR="0041151E">
          <w:rPr>
            <w:rStyle w:val="hps"/>
          </w:rPr>
          <w:delText>pravuje používateľské účty:</w:delText>
        </w:r>
      </w:del>
    </w:p>
    <w:p w14:paraId="525AD32B" w14:textId="77777777" w:rsidR="0041151E" w:rsidRDefault="0041151E" w:rsidP="0041151E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line="300" w:lineRule="atLeast"/>
        <w:ind w:left="1418" w:hanging="425"/>
        <w:jc w:val="both"/>
        <w:rPr>
          <w:del w:id="344" w:author="Maroš Varsányi" w:date="2019-03-08T11:29:00Z"/>
          <w:rStyle w:val="hps"/>
        </w:rPr>
      </w:pPr>
      <w:del w:id="345" w:author="Maroš Varsányi" w:date="2019-03-08T11:29:00Z">
        <w:r>
          <w:rPr>
            <w:rStyle w:val="hps"/>
          </w:rPr>
          <w:delText>v</w:delText>
        </w:r>
        <w:r w:rsidRPr="00A3753D">
          <w:rPr>
            <w:rStyle w:val="hps"/>
          </w:rPr>
          <w:delText xml:space="preserve">ytvára používateľské účty v databáze používateľov ARACHNE </w:delText>
        </w:r>
        <w:r>
          <w:rPr>
            <w:rStyle w:val="hps"/>
          </w:rPr>
          <w:delText>p</w:delText>
        </w:r>
        <w:r w:rsidRPr="00A3753D">
          <w:rPr>
            <w:rStyle w:val="hps"/>
          </w:rPr>
          <w:delText>rostredníctvom modulu U</w:delText>
        </w:r>
        <w:r w:rsidR="00366305">
          <w:rPr>
            <w:rStyle w:val="hps"/>
          </w:rPr>
          <w:delText>M</w:delText>
        </w:r>
        <w:r w:rsidRPr="00A3753D">
          <w:rPr>
            <w:rStyle w:val="hps"/>
          </w:rPr>
          <w:delText xml:space="preserve">M a prideľuje im používateľské role </w:delText>
        </w:r>
        <w:r>
          <w:rPr>
            <w:rStyle w:val="hps"/>
          </w:rPr>
          <w:delText>pre príslušný</w:delText>
        </w:r>
        <w:r w:rsidRPr="00A3753D">
          <w:rPr>
            <w:rStyle w:val="hps"/>
          </w:rPr>
          <w:delText xml:space="preserve"> </w:delText>
        </w:r>
        <w:r>
          <w:rPr>
            <w:rStyle w:val="hps"/>
          </w:rPr>
          <w:delText>OP, vykonáva zmeny a zrušenie účtov</w:delText>
        </w:r>
        <w:r w:rsidR="000308FB">
          <w:rPr>
            <w:rStyle w:val="hps"/>
          </w:rPr>
          <w:delText>;</w:delText>
        </w:r>
        <w:r>
          <w:rPr>
            <w:rStyle w:val="hps"/>
          </w:rPr>
          <w:delText xml:space="preserve"> </w:delText>
        </w:r>
      </w:del>
    </w:p>
    <w:p w14:paraId="0163EC2C" w14:textId="77777777" w:rsidR="00A85C7C" w:rsidRDefault="00A85C7C" w:rsidP="0041151E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line="300" w:lineRule="atLeast"/>
        <w:ind w:left="1418" w:hanging="425"/>
        <w:jc w:val="both"/>
        <w:rPr>
          <w:del w:id="346" w:author="Maroš Varsányi" w:date="2019-03-08T11:29:00Z"/>
          <w:rStyle w:val="hps"/>
        </w:rPr>
      </w:pPr>
      <w:del w:id="347" w:author="Maroš Varsányi" w:date="2019-03-08T11:29:00Z">
        <w:r>
          <w:rPr>
            <w:rStyle w:val="hps"/>
          </w:rPr>
          <w:delText xml:space="preserve">prostredníctvom modulu UMM vytvára príslušné </w:delText>
        </w:r>
        <w:r w:rsidR="000308FB">
          <w:rPr>
            <w:rStyle w:val="hps"/>
          </w:rPr>
          <w:delText>po</w:delText>
        </w:r>
        <w:r>
          <w:rPr>
            <w:rStyle w:val="hps"/>
          </w:rPr>
          <w:delText>užívateľské rol</w:delText>
        </w:r>
        <w:r w:rsidR="00183AFC">
          <w:rPr>
            <w:rStyle w:val="hps"/>
          </w:rPr>
          <w:delText>e</w:delText>
        </w:r>
        <w:r>
          <w:rPr>
            <w:rStyle w:val="hps"/>
          </w:rPr>
          <w:delText xml:space="preserve"> súvisiace s</w:delText>
        </w:r>
        <w:r w:rsidR="00394124">
          <w:rPr>
            <w:rStyle w:val="hps"/>
          </w:rPr>
          <w:delText>o správou prípadov (case manage</w:delText>
        </w:r>
        <w:r>
          <w:rPr>
            <w:rStyle w:val="hps"/>
          </w:rPr>
          <w:delText>ment)</w:delText>
        </w:r>
        <w:r w:rsidR="000308FB">
          <w:rPr>
            <w:rStyle w:val="hps"/>
          </w:rPr>
          <w:delText>;</w:delText>
        </w:r>
        <w:r>
          <w:rPr>
            <w:rStyle w:val="hps"/>
          </w:rPr>
          <w:delText xml:space="preserve"> </w:delText>
        </w:r>
      </w:del>
    </w:p>
    <w:p w14:paraId="7167F566" w14:textId="77777777" w:rsidR="0041151E" w:rsidRDefault="001704F1" w:rsidP="0041151E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line="300" w:lineRule="atLeast"/>
        <w:ind w:left="1418" w:hanging="425"/>
        <w:jc w:val="both"/>
        <w:rPr>
          <w:del w:id="348" w:author="Maroš Varsányi" w:date="2019-03-08T11:29:00Z"/>
          <w:rStyle w:val="hps"/>
        </w:rPr>
      </w:pPr>
      <w:del w:id="349" w:author="Maroš Varsányi" w:date="2019-03-08T11:29:00Z">
        <w:r>
          <w:rPr>
            <w:rStyle w:val="hps"/>
          </w:rPr>
          <w:delText>v</w:delText>
        </w:r>
        <w:r w:rsidR="0041151E">
          <w:rPr>
            <w:rStyle w:val="hps"/>
          </w:rPr>
          <w:delText>ykonáva pravidelnú kontrolu aktuálnosti používateľských účtov.</w:delText>
        </w:r>
      </w:del>
    </w:p>
    <w:p w14:paraId="3C3E4AB5" w14:textId="77777777" w:rsidR="0041151E" w:rsidRDefault="000308FB" w:rsidP="001F7D3D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line="300" w:lineRule="atLeast"/>
        <w:ind w:left="851" w:hanging="425"/>
        <w:jc w:val="both"/>
        <w:rPr>
          <w:del w:id="350" w:author="Maroš Varsányi" w:date="2019-03-08T11:29:00Z"/>
          <w:rStyle w:val="hps"/>
        </w:rPr>
      </w:pPr>
      <w:del w:id="351" w:author="Maroš Varsányi" w:date="2019-03-08T11:29:00Z">
        <w:r>
          <w:rPr>
            <w:rStyle w:val="hps"/>
          </w:rPr>
          <w:delText>i</w:delText>
        </w:r>
        <w:r w:rsidR="0041151E">
          <w:rPr>
            <w:rStyle w:val="hps"/>
          </w:rPr>
          <w:delText xml:space="preserve">nformuje používateľov ARACHNE o povinnostiach súvisiacich s využívaním ARACHNE a dodržiavaním bezpečnostných štandardov, </w:delText>
        </w:r>
        <w:r>
          <w:rPr>
            <w:rStyle w:val="hps"/>
          </w:rPr>
          <w:delText xml:space="preserve">ďalej </w:delText>
        </w:r>
        <w:r w:rsidR="0041151E">
          <w:rPr>
            <w:rStyle w:val="hps"/>
          </w:rPr>
          <w:delText>zabezpečuje riešenie bezpečnostných incidentov súvisiacich s prístupmi do ARACHNE.</w:delText>
        </w:r>
      </w:del>
    </w:p>
    <w:p w14:paraId="3CC4E27D" w14:textId="77777777" w:rsidR="00847D07" w:rsidRPr="00A3753D" w:rsidRDefault="00FF37ED" w:rsidP="00A3022D">
      <w:pPr>
        <w:pStyle w:val="Odsekzoznamu"/>
        <w:numPr>
          <w:ilvl w:val="0"/>
          <w:numId w:val="69"/>
        </w:numPr>
        <w:spacing w:before="120" w:after="120"/>
        <w:jc w:val="both"/>
        <w:rPr>
          <w:del w:id="352" w:author="Maroš Varsányi" w:date="2019-03-08T11:29:00Z"/>
          <w:rStyle w:val="hps"/>
        </w:rPr>
      </w:pPr>
      <w:del w:id="353" w:author="Maroš Varsányi" w:date="2019-03-08T11:29:00Z">
        <w:r>
          <w:rPr>
            <w:rStyle w:val="hps"/>
          </w:rPr>
          <w:delText xml:space="preserve">4. </w:delText>
        </w:r>
        <w:r w:rsidR="00472C76">
          <w:rPr>
            <w:rStyle w:val="hps"/>
          </w:rPr>
          <w:delText>ú</w:delText>
        </w:r>
        <w:r w:rsidR="00847D07" w:rsidRPr="00A3753D">
          <w:rPr>
            <w:rStyle w:val="hps"/>
          </w:rPr>
          <w:delText xml:space="preserve">roveň </w:delText>
        </w:r>
        <w:r w:rsidR="00472C76">
          <w:rPr>
            <w:rStyle w:val="hps"/>
          </w:rPr>
          <w:delText xml:space="preserve">– </w:delText>
        </w:r>
        <w:r w:rsidR="000308FB">
          <w:rPr>
            <w:rStyle w:val="hps"/>
          </w:rPr>
          <w:delText>p</w:delText>
        </w:r>
        <w:r w:rsidR="00472C76">
          <w:rPr>
            <w:rStyle w:val="hps"/>
          </w:rPr>
          <w:delText>oužívateľ</w:delText>
        </w:r>
        <w:r w:rsidR="00847D07" w:rsidRPr="00A3753D">
          <w:rPr>
            <w:rStyle w:val="hps"/>
          </w:rPr>
          <w:delText xml:space="preserve"> ARACHNE</w:delText>
        </w:r>
      </w:del>
    </w:p>
    <w:p w14:paraId="68319BFE" w14:textId="77777777" w:rsidR="00A3753D" w:rsidRPr="00240DD0" w:rsidRDefault="00472C76" w:rsidP="00A414AA">
      <w:pPr>
        <w:widowControl w:val="0"/>
        <w:autoSpaceDE w:val="0"/>
        <w:autoSpaceDN w:val="0"/>
        <w:adjustRightInd w:val="0"/>
        <w:spacing w:line="300" w:lineRule="atLeast"/>
        <w:ind w:left="426"/>
        <w:jc w:val="both"/>
        <w:rPr>
          <w:del w:id="354" w:author="Maroš Varsányi" w:date="2019-03-08T11:29:00Z"/>
          <w:rStyle w:val="hps"/>
        </w:rPr>
      </w:pPr>
      <w:del w:id="355" w:author="Maroš Varsányi" w:date="2019-03-08T11:29:00Z">
        <w:r w:rsidRPr="00240DD0">
          <w:rPr>
            <w:rStyle w:val="hps"/>
          </w:rPr>
          <w:delText xml:space="preserve">Používatelia </w:delText>
        </w:r>
        <w:r w:rsidR="0050305A" w:rsidRPr="00240DD0">
          <w:rPr>
            <w:rStyle w:val="hps"/>
          </w:rPr>
          <w:delText>ARACHNE sa delia na 2 skupiny</w:delText>
        </w:r>
        <w:r w:rsidR="001704F1" w:rsidRPr="00240DD0">
          <w:rPr>
            <w:rStyle w:val="hps"/>
          </w:rPr>
          <w:delText>,</w:delText>
        </w:r>
        <w:r w:rsidR="0050305A" w:rsidRPr="00240DD0">
          <w:rPr>
            <w:rStyle w:val="hps"/>
          </w:rPr>
          <w:delText xml:space="preserve"> a to interní a externí. Internými používateľmi ARACHNE sú audítori Európskej komisie. Externými používateľmi ARACHNE sú používatelia ARACHNE v rámci </w:delText>
        </w:r>
        <w:r w:rsidR="00722A81" w:rsidRPr="00240DD0">
          <w:rPr>
            <w:rStyle w:val="hps"/>
          </w:rPr>
          <w:delText>CKO</w:delText>
        </w:r>
        <w:r w:rsidR="0050305A" w:rsidRPr="0065496C">
          <w:rPr>
            <w:rStyle w:val="hps"/>
          </w:rPr>
          <w:delText xml:space="preserve">, </w:delText>
        </w:r>
        <w:r w:rsidR="00722A81" w:rsidRPr="0065496C">
          <w:rPr>
            <w:rStyle w:val="hps"/>
          </w:rPr>
          <w:delText>RO</w:delText>
        </w:r>
        <w:r w:rsidR="00B75EBC">
          <w:rPr>
            <w:rStyle w:val="hps"/>
          </w:rPr>
          <w:delText xml:space="preserve"> (</w:delText>
        </w:r>
        <w:r w:rsidR="00722A81" w:rsidRPr="0065496C">
          <w:rPr>
            <w:rStyle w:val="hps"/>
          </w:rPr>
          <w:delText>SO</w:delText>
        </w:r>
        <w:r w:rsidR="00B75EBC">
          <w:rPr>
            <w:rStyle w:val="hps"/>
          </w:rPr>
          <w:delText>)</w:delText>
        </w:r>
        <w:r w:rsidR="0050305A" w:rsidRPr="00240DD0">
          <w:rPr>
            <w:rStyle w:val="hps"/>
          </w:rPr>
          <w:delText xml:space="preserve">, </w:delText>
        </w:r>
        <w:r w:rsidR="00722A81" w:rsidRPr="00240DD0">
          <w:rPr>
            <w:rStyle w:val="hps"/>
          </w:rPr>
          <w:delText>OA</w:delText>
        </w:r>
        <w:r w:rsidR="0050305A" w:rsidRPr="00240DD0">
          <w:rPr>
            <w:rStyle w:val="hps"/>
          </w:rPr>
          <w:delText xml:space="preserve">, </w:delText>
        </w:r>
        <w:r w:rsidR="00722A81" w:rsidRPr="00240DD0">
          <w:rPr>
            <w:rStyle w:val="hps"/>
          </w:rPr>
          <w:delText>CO</w:delText>
        </w:r>
        <w:r w:rsidR="00D862F7" w:rsidRPr="00240DD0">
          <w:rPr>
            <w:rStyle w:val="hps"/>
          </w:rPr>
          <w:delText>,</w:delText>
        </w:r>
        <w:r w:rsidR="00B75EBC">
          <w:rPr>
            <w:rStyle w:val="hps"/>
          </w:rPr>
          <w:delText xml:space="preserve"> NKÚ SR, OCKÚ OLAF a PMÚ SR</w:delText>
        </w:r>
        <w:r w:rsidR="0094476A" w:rsidRPr="00240DD0">
          <w:rPr>
            <w:rStyle w:val="hps"/>
          </w:rPr>
          <w:delText xml:space="preserve">. </w:delText>
        </w:r>
        <w:bookmarkStart w:id="356" w:name="_Toc475953563"/>
        <w:r w:rsidR="00A414AA">
          <w:rPr>
            <w:rStyle w:val="hps"/>
          </w:rPr>
          <w:delText>Extern</w:delText>
        </w:r>
        <w:r w:rsidR="000308FB">
          <w:rPr>
            <w:rStyle w:val="hps"/>
          </w:rPr>
          <w:delText>ý</w:delText>
        </w:r>
        <w:r w:rsidR="00A414AA">
          <w:rPr>
            <w:rStyle w:val="hps"/>
          </w:rPr>
          <w:delText xml:space="preserve"> používateľ ARACHNE </w:delText>
        </w:r>
        <w:r w:rsidR="000308FB">
          <w:rPr>
            <w:rStyle w:val="hps"/>
          </w:rPr>
          <w:delText xml:space="preserve">má </w:delText>
        </w:r>
        <w:r w:rsidR="00A414AA">
          <w:rPr>
            <w:rStyle w:val="hps"/>
          </w:rPr>
          <w:delText>povinne absolv</w:delText>
        </w:r>
        <w:r w:rsidR="000308FB">
          <w:rPr>
            <w:rStyle w:val="hps"/>
          </w:rPr>
          <w:delText>ovať</w:delText>
        </w:r>
        <w:r w:rsidR="00A414AA">
          <w:rPr>
            <w:rStyle w:val="hps"/>
          </w:rPr>
          <w:delText xml:space="preserve"> školenie </w:delText>
        </w:r>
        <w:r w:rsidR="000308FB">
          <w:rPr>
            <w:rStyle w:val="hps"/>
          </w:rPr>
          <w:delText xml:space="preserve">k práci v systéme ARACHNE </w:delText>
        </w:r>
        <w:r w:rsidR="00A414AA">
          <w:rPr>
            <w:rStyle w:val="hps"/>
          </w:rPr>
          <w:delText>zabezpečené lokálnym administrátorom ARACHNE.</w:delText>
        </w:r>
      </w:del>
    </w:p>
    <w:p w14:paraId="523A3D28" w14:textId="77777777" w:rsidR="009F2A72" w:rsidRPr="00D632D4" w:rsidRDefault="00D632D4" w:rsidP="00A3753D">
      <w:pPr>
        <w:pStyle w:val="MPCKO2"/>
        <w:rPr>
          <w:del w:id="357" w:author="Maroš Varsányi" w:date="2019-03-08T11:29:00Z"/>
          <w:rStyle w:val="hps"/>
          <w:szCs w:val="26"/>
        </w:rPr>
      </w:pPr>
      <w:del w:id="358" w:author="Maroš Varsányi" w:date="2019-03-08T11:29:00Z">
        <w:r>
          <w:rPr>
            <w:rFonts w:eastAsiaTheme="minorHAnsi"/>
            <w:lang w:val="en-GB"/>
          </w:rPr>
          <w:delText>3.2</w:delText>
        </w:r>
        <w:bookmarkEnd w:id="356"/>
        <w:r>
          <w:rPr>
            <w:rFonts w:eastAsiaTheme="minorHAnsi"/>
            <w:lang w:val="en-GB"/>
          </w:rPr>
          <w:delText xml:space="preserve"> </w:delText>
        </w:r>
        <w:r w:rsidR="00E87B32" w:rsidRPr="00D632D4">
          <w:rPr>
            <w:rStyle w:val="hps"/>
            <w:szCs w:val="26"/>
          </w:rPr>
          <w:delText>Vytvorenie prístupu do systému ARACHNE</w:delText>
        </w:r>
      </w:del>
    </w:p>
    <w:p w14:paraId="1F49183A" w14:textId="77777777" w:rsidR="00A9607C" w:rsidRPr="000308FB" w:rsidRDefault="00596F67" w:rsidP="004B6306">
      <w:pPr>
        <w:pStyle w:val="Odsekzoznamu"/>
        <w:numPr>
          <w:ilvl w:val="0"/>
          <w:numId w:val="59"/>
        </w:numPr>
        <w:spacing w:before="120" w:after="120"/>
        <w:ind w:left="425" w:hanging="425"/>
        <w:contextualSpacing w:val="0"/>
        <w:jc w:val="both"/>
        <w:rPr>
          <w:del w:id="359" w:author="Maroš Varsányi" w:date="2019-03-08T11:29:00Z"/>
          <w:rStyle w:val="hps"/>
        </w:rPr>
      </w:pPr>
      <w:del w:id="360" w:author="Maroš Varsányi" w:date="2019-03-08T11:29:00Z">
        <w:r>
          <w:rPr>
            <w:rStyle w:val="hps"/>
          </w:rPr>
          <w:delText xml:space="preserve">Zamestnanci </w:delText>
        </w:r>
        <w:r w:rsidR="00D4285A">
          <w:rPr>
            <w:rStyle w:val="hps"/>
          </w:rPr>
          <w:delText>RO</w:delText>
        </w:r>
        <w:r w:rsidR="00A9607C">
          <w:rPr>
            <w:rStyle w:val="hps"/>
          </w:rPr>
          <w:delText>,</w:delText>
        </w:r>
        <w:r w:rsidR="00F474BE">
          <w:rPr>
            <w:rStyle w:val="hps"/>
          </w:rPr>
          <w:delText xml:space="preserve"> </w:delText>
        </w:r>
        <w:r w:rsidR="00F474BE" w:rsidRPr="00240DD0">
          <w:rPr>
            <w:rStyle w:val="hps"/>
          </w:rPr>
          <w:delText>resp. ďalších orgánov podieľajúcich sa na implementácii EŠIF využívajúcich ARACHNE</w:delText>
        </w:r>
        <w:r w:rsidR="00F474BE">
          <w:rPr>
            <w:rStyle w:val="hps"/>
          </w:rPr>
          <w:delText>,</w:delText>
        </w:r>
        <w:r w:rsidR="00B75EBC">
          <w:rPr>
            <w:rStyle w:val="hps"/>
          </w:rPr>
          <w:delText xml:space="preserve"> definovaných v kapitole 3.1,</w:delText>
        </w:r>
        <w:r w:rsidR="00A9607C">
          <w:rPr>
            <w:rStyle w:val="hps"/>
          </w:rPr>
          <w:delText xml:space="preserve"> ktorým má byť vytvorené </w:delText>
        </w:r>
        <w:r w:rsidR="00722A81">
          <w:rPr>
            <w:rStyle w:val="hps"/>
          </w:rPr>
          <w:delText>po</w:delText>
        </w:r>
        <w:r w:rsidR="00A9607C">
          <w:rPr>
            <w:rStyle w:val="hps"/>
          </w:rPr>
          <w:delText>užívateľské konto v systéme ARACHNE</w:delText>
        </w:r>
        <w:r w:rsidR="000308FB">
          <w:rPr>
            <w:rStyle w:val="hps"/>
          </w:rPr>
          <w:delText>,</w:delText>
        </w:r>
        <w:r w:rsidR="00A9607C">
          <w:rPr>
            <w:rStyle w:val="hps"/>
          </w:rPr>
          <w:delText xml:space="preserve"> </w:delText>
        </w:r>
        <w:r w:rsidR="00472C76">
          <w:rPr>
            <w:rStyle w:val="hps"/>
          </w:rPr>
          <w:delText>musia mať zriadený EU Login, ktorý je možné zriadiť na adrese:</w:delText>
        </w:r>
        <w:r>
          <w:rPr>
            <w:rStyle w:val="hps"/>
          </w:rPr>
          <w:delText xml:space="preserve"> </w:delText>
        </w:r>
        <w:r w:rsidR="008875CE">
          <w:rPr>
            <w:rStyle w:val="Hypertextovprepojenie"/>
          </w:rPr>
          <w:fldChar w:fldCharType="begin"/>
        </w:r>
        <w:r w:rsidR="008875CE">
          <w:rPr>
            <w:rStyle w:val="Hypertextovprepojenie"/>
          </w:rPr>
          <w:delInstrText xml:space="preserve"> HYPERLINK "https://webgate.ec.europa.eu/cas/" </w:delInstrText>
        </w:r>
        <w:r w:rsidR="008875CE">
          <w:rPr>
            <w:rStyle w:val="Hypertextovprepojenie"/>
          </w:rPr>
          <w:fldChar w:fldCharType="separate"/>
        </w:r>
        <w:r w:rsidRPr="00A94B6E">
          <w:rPr>
            <w:rStyle w:val="Hypertextovprepojenie"/>
          </w:rPr>
          <w:delText>https://webgate.ec.europa.eu/cas/</w:delText>
        </w:r>
        <w:r w:rsidR="008875CE">
          <w:rPr>
            <w:rStyle w:val="Hypertextovprepojenie"/>
          </w:rPr>
          <w:fldChar w:fldCharType="end"/>
        </w:r>
        <w:r w:rsidR="00B53135">
          <w:rPr>
            <w:rStyle w:val="Hypertextovprepojenie"/>
          </w:rPr>
          <w:delText>.</w:delText>
        </w:r>
        <w:r w:rsidR="00B53135" w:rsidRPr="00132867">
          <w:rPr>
            <w:rStyle w:val="Hypertextovprepojenie"/>
            <w:u w:val="none"/>
          </w:rPr>
          <w:delText xml:space="preserve"> </w:delText>
        </w:r>
        <w:r w:rsidR="00B53135" w:rsidRPr="00132867">
          <w:rPr>
            <w:rStyle w:val="Hypertextovprepojenie"/>
            <w:color w:val="auto"/>
            <w:u w:val="none"/>
          </w:rPr>
          <w:delText>Login si zr</w:delText>
        </w:r>
        <w:r w:rsidR="00F474BE" w:rsidRPr="00132867">
          <w:rPr>
            <w:rStyle w:val="Hypertextovprepojenie"/>
            <w:color w:val="auto"/>
            <w:u w:val="none"/>
          </w:rPr>
          <w:delText>ia</w:delText>
        </w:r>
        <w:r w:rsidR="000308FB" w:rsidRPr="00132867">
          <w:rPr>
            <w:rStyle w:val="Hypertextovprepojenie"/>
            <w:color w:val="auto"/>
            <w:u w:val="none"/>
          </w:rPr>
          <w:delText>ď</w:delText>
        </w:r>
        <w:r w:rsidR="00F474BE" w:rsidRPr="00132867">
          <w:rPr>
            <w:rStyle w:val="Hypertextovprepojenie"/>
            <w:color w:val="auto"/>
            <w:u w:val="none"/>
          </w:rPr>
          <w:delText>uje príslušný zamestnanec</w:delText>
        </w:r>
        <w:r w:rsidR="0064025A" w:rsidRPr="00132867">
          <w:rPr>
            <w:rStyle w:val="Hypertextovprepojenie"/>
            <w:color w:val="auto"/>
            <w:u w:val="none"/>
          </w:rPr>
          <w:delText>.</w:delText>
        </w:r>
      </w:del>
    </w:p>
    <w:p w14:paraId="523323BD" w14:textId="77777777" w:rsidR="005766CC" w:rsidRDefault="00472C76" w:rsidP="00B71F4C">
      <w:pPr>
        <w:pStyle w:val="Odsekzoznamu"/>
        <w:numPr>
          <w:ilvl w:val="0"/>
          <w:numId w:val="59"/>
        </w:numPr>
        <w:spacing w:before="120" w:after="120"/>
        <w:ind w:left="425" w:hanging="425"/>
        <w:contextualSpacing w:val="0"/>
        <w:jc w:val="both"/>
        <w:rPr>
          <w:del w:id="361" w:author="Maroš Varsányi" w:date="2019-03-08T11:29:00Z"/>
          <w:rStyle w:val="hps"/>
        </w:rPr>
      </w:pPr>
      <w:del w:id="362" w:author="Maroš Varsányi" w:date="2019-03-08T11:29:00Z">
        <w:r w:rsidRPr="001F7D3D">
          <w:rPr>
            <w:rStyle w:val="hps"/>
            <w:color w:val="000000" w:themeColor="text1"/>
          </w:rPr>
          <w:delText xml:space="preserve">Po zriadení EU Loginu žiadateľ o prístup do ARACHNE kontaktuje </w:delText>
        </w:r>
        <w:r w:rsidR="00F474BE">
          <w:rPr>
            <w:rStyle w:val="hps"/>
            <w:color w:val="000000" w:themeColor="text1"/>
          </w:rPr>
          <w:delText xml:space="preserve">lokálneho </w:delText>
        </w:r>
        <w:r w:rsidRPr="001F7D3D">
          <w:rPr>
            <w:rStyle w:val="hps"/>
            <w:color w:val="000000" w:themeColor="text1"/>
          </w:rPr>
          <w:delText>administrátora ARACHNE na RO, ktorý vypracuje</w:delText>
        </w:r>
        <w:r w:rsidR="00211F0A" w:rsidRPr="001F7D3D">
          <w:rPr>
            <w:rStyle w:val="Hypertextovprepojenie"/>
            <w:color w:val="000000" w:themeColor="text1"/>
            <w:u w:val="none"/>
          </w:rPr>
          <w:delText xml:space="preserve"> </w:delText>
        </w:r>
        <w:r w:rsidR="005766CC" w:rsidRPr="001F7D3D">
          <w:rPr>
            <w:rStyle w:val="hps"/>
            <w:color w:val="000000" w:themeColor="text1"/>
          </w:rPr>
          <w:delText>Žiados</w:delText>
        </w:r>
        <w:r w:rsidR="00644B51">
          <w:rPr>
            <w:rStyle w:val="hps"/>
            <w:color w:val="000000" w:themeColor="text1"/>
          </w:rPr>
          <w:delText>ť</w:delText>
        </w:r>
        <w:r w:rsidR="005766CC" w:rsidRPr="001F7D3D">
          <w:rPr>
            <w:rStyle w:val="hps"/>
            <w:color w:val="000000" w:themeColor="text1"/>
          </w:rPr>
          <w:delText xml:space="preserve"> o</w:delText>
        </w:r>
        <w:r w:rsidR="009828CD" w:rsidRPr="001F7D3D">
          <w:rPr>
            <w:rStyle w:val="hps"/>
            <w:color w:val="000000" w:themeColor="text1"/>
          </w:rPr>
          <w:delText> </w:delText>
        </w:r>
        <w:r w:rsidR="00240DD0">
          <w:rPr>
            <w:rStyle w:val="hps"/>
            <w:color w:val="000000" w:themeColor="text1"/>
          </w:rPr>
          <w:delText>vytvorenie</w:delText>
        </w:r>
        <w:r w:rsidR="005766CC" w:rsidRPr="001F7D3D">
          <w:rPr>
            <w:rStyle w:val="hps"/>
            <w:color w:val="000000" w:themeColor="text1"/>
          </w:rPr>
          <w:delText xml:space="preserve"> </w:delText>
        </w:r>
        <w:r w:rsidR="00722A81" w:rsidRPr="001F7D3D">
          <w:rPr>
            <w:rStyle w:val="hps"/>
            <w:color w:val="000000" w:themeColor="text1"/>
          </w:rPr>
          <w:delText>po</w:delText>
        </w:r>
        <w:r w:rsidR="005766CC" w:rsidRPr="001F7D3D">
          <w:rPr>
            <w:rStyle w:val="hps"/>
            <w:color w:val="000000" w:themeColor="text1"/>
          </w:rPr>
          <w:delText>užívate</w:delText>
        </w:r>
        <w:r w:rsidRPr="001F7D3D">
          <w:rPr>
            <w:rStyle w:val="hps"/>
            <w:color w:val="000000" w:themeColor="text1"/>
          </w:rPr>
          <w:delText>ľského konta v systéme ARACHNE pre</w:delText>
        </w:r>
        <w:r w:rsidR="005766CC" w:rsidRPr="001F7D3D">
          <w:rPr>
            <w:rStyle w:val="hps"/>
            <w:color w:val="000000" w:themeColor="text1"/>
          </w:rPr>
          <w:delText xml:space="preserve"> každého </w:delText>
        </w:r>
        <w:r w:rsidR="005766CC">
          <w:rPr>
            <w:rStyle w:val="hps"/>
          </w:rPr>
          <w:delText xml:space="preserve">zamestnanca </w:delText>
        </w:r>
        <w:r w:rsidR="00D4285A">
          <w:rPr>
            <w:rStyle w:val="hps"/>
          </w:rPr>
          <w:delText>RO</w:delText>
        </w:r>
        <w:r w:rsidR="005766CC">
          <w:rPr>
            <w:rStyle w:val="hps"/>
          </w:rPr>
          <w:delText xml:space="preserve">, ktorému má byť vytvorené </w:delText>
        </w:r>
        <w:r w:rsidR="00722A81">
          <w:rPr>
            <w:rStyle w:val="hps"/>
          </w:rPr>
          <w:delText>po</w:delText>
        </w:r>
        <w:r w:rsidR="005766CC">
          <w:rPr>
            <w:rStyle w:val="hps"/>
          </w:rPr>
          <w:delText xml:space="preserve">užívateľské konto v systéme ARACHNE. </w:delText>
        </w:r>
        <w:r w:rsidR="00DF6E94">
          <w:rPr>
            <w:rStyle w:val="hps"/>
          </w:rPr>
          <w:delText xml:space="preserve">Žiadosť o </w:delText>
        </w:r>
        <w:r w:rsidR="00240DD0">
          <w:rPr>
            <w:rStyle w:val="hps"/>
            <w:color w:val="000000" w:themeColor="text1"/>
          </w:rPr>
          <w:delText>vytvorenie</w:delText>
        </w:r>
        <w:r w:rsidR="00DF6E94" w:rsidRPr="001F7D3D">
          <w:rPr>
            <w:rStyle w:val="hps"/>
            <w:color w:val="000000" w:themeColor="text1"/>
          </w:rPr>
          <w:delText xml:space="preserve"> používateľského konta v systéme ARACHNE</w:delText>
        </w:r>
        <w:r w:rsidR="00DF6E94">
          <w:rPr>
            <w:rStyle w:val="hps"/>
          </w:rPr>
          <w:delText xml:space="preserve"> musí schváliť príslušný generálny manažér RO.</w:delText>
        </w:r>
        <w:r w:rsidR="001F7D3D">
          <w:rPr>
            <w:rStyle w:val="hps"/>
          </w:rPr>
          <w:delText xml:space="preserve"> </w:delText>
        </w:r>
        <w:r w:rsidR="005766CC">
          <w:rPr>
            <w:rStyle w:val="hps"/>
          </w:rPr>
          <w:delText xml:space="preserve">Formulár žiadosti je uvedený v prílohe č. 1. </w:delText>
        </w:r>
      </w:del>
    </w:p>
    <w:p w14:paraId="0EEEEC1F" w14:textId="77777777" w:rsidR="001F7D3D" w:rsidRPr="00394124" w:rsidRDefault="00843147" w:rsidP="00B71F4C">
      <w:pPr>
        <w:pStyle w:val="Odsekzoznamu"/>
        <w:numPr>
          <w:ilvl w:val="0"/>
          <w:numId w:val="59"/>
        </w:numPr>
        <w:spacing w:before="120" w:after="120"/>
        <w:ind w:left="425" w:hanging="425"/>
        <w:contextualSpacing w:val="0"/>
        <w:jc w:val="both"/>
        <w:rPr>
          <w:del w:id="363" w:author="Maroš Varsányi" w:date="2019-03-08T11:29:00Z"/>
          <w:rStyle w:val="hps"/>
          <w:szCs w:val="26"/>
        </w:rPr>
      </w:pPr>
      <w:del w:id="364" w:author="Maroš Varsányi" w:date="2019-03-08T11:29:00Z">
        <w:r>
          <w:rPr>
            <w:rStyle w:val="hps"/>
          </w:rPr>
          <w:delText>Lokálny administrátor</w:delText>
        </w:r>
        <w:r w:rsidR="00D8070F">
          <w:rPr>
            <w:rStyle w:val="hps"/>
          </w:rPr>
          <w:delText xml:space="preserve"> </w:delText>
        </w:r>
        <w:r w:rsidR="001F7D3D">
          <w:rPr>
            <w:rStyle w:val="hps"/>
          </w:rPr>
          <w:delText xml:space="preserve">ARACHNE na RO </w:delText>
        </w:r>
        <w:r w:rsidR="009828CD">
          <w:rPr>
            <w:rStyle w:val="hps"/>
          </w:rPr>
          <w:delText>zriadi</w:delText>
        </w:r>
        <w:r w:rsidR="00D8070F">
          <w:rPr>
            <w:rStyle w:val="hps"/>
          </w:rPr>
          <w:delText xml:space="preserve"> a aktivuje konto v module UMM a o jeho </w:delText>
        </w:r>
        <w:r w:rsidR="009828CD">
          <w:rPr>
            <w:rStyle w:val="hps"/>
          </w:rPr>
          <w:delText>zriadení</w:delText>
        </w:r>
        <w:r w:rsidR="00D8070F">
          <w:rPr>
            <w:rStyle w:val="hps"/>
          </w:rPr>
          <w:delText xml:space="preserve"> </w:delText>
        </w:r>
        <w:r w:rsidR="00472C76">
          <w:rPr>
            <w:rStyle w:val="hps"/>
          </w:rPr>
          <w:delText xml:space="preserve">elektronicky </w:delText>
        </w:r>
        <w:r w:rsidR="00D8070F">
          <w:rPr>
            <w:rStyle w:val="hps"/>
          </w:rPr>
          <w:delText xml:space="preserve">informuje </w:delText>
        </w:r>
        <w:r w:rsidR="00722A81">
          <w:rPr>
            <w:rStyle w:val="hps"/>
          </w:rPr>
          <w:delText>po</w:delText>
        </w:r>
        <w:r w:rsidR="00D8070F">
          <w:rPr>
            <w:rStyle w:val="hps"/>
          </w:rPr>
          <w:delText>užívateľa.</w:delText>
        </w:r>
        <w:r w:rsidR="00103BF4">
          <w:rPr>
            <w:rStyle w:val="hps"/>
          </w:rPr>
          <w:delText xml:space="preserve"> </w:delText>
        </w:r>
      </w:del>
    </w:p>
    <w:p w14:paraId="7EE5084C" w14:textId="77777777" w:rsidR="00A54665" w:rsidRPr="00A54665" w:rsidRDefault="00394124" w:rsidP="00A54665">
      <w:pPr>
        <w:pStyle w:val="Odsekzoznamu"/>
        <w:numPr>
          <w:ilvl w:val="0"/>
          <w:numId w:val="59"/>
        </w:numPr>
        <w:spacing w:before="120" w:after="120"/>
        <w:ind w:left="425" w:hanging="425"/>
        <w:contextualSpacing w:val="0"/>
        <w:jc w:val="both"/>
        <w:rPr>
          <w:del w:id="365" w:author="Maroš Varsányi" w:date="2019-03-08T11:29:00Z"/>
          <w:rStyle w:val="hps"/>
          <w:szCs w:val="26"/>
        </w:rPr>
      </w:pPr>
      <w:del w:id="366" w:author="Maroš Varsányi" w:date="2019-03-08T11:29:00Z">
        <w:r>
          <w:rPr>
            <w:rStyle w:val="hps"/>
          </w:rPr>
          <w:delText>V</w:delText>
        </w:r>
        <w:r w:rsidR="000308FB">
          <w:rPr>
            <w:rStyle w:val="hps"/>
          </w:rPr>
          <w:delText> </w:delText>
        </w:r>
        <w:r>
          <w:rPr>
            <w:rStyle w:val="hps"/>
          </w:rPr>
          <w:delText>prípade</w:delText>
        </w:r>
        <w:r w:rsidR="000308FB">
          <w:rPr>
            <w:rStyle w:val="hps"/>
          </w:rPr>
          <w:delText>,</w:delText>
        </w:r>
        <w:r>
          <w:rPr>
            <w:rStyle w:val="hps"/>
          </w:rPr>
          <w:delText xml:space="preserve"> ak RO využíva modul správy prípadov (case management</w:delText>
        </w:r>
        <w:r w:rsidR="00A54665">
          <w:rPr>
            <w:rStyle w:val="hps"/>
          </w:rPr>
          <w:delText xml:space="preserve">) </w:delText>
        </w:r>
        <w:r w:rsidR="000308FB">
          <w:rPr>
            <w:rStyle w:val="hps"/>
          </w:rPr>
          <w:delText>l</w:delText>
        </w:r>
        <w:r w:rsidR="00A54665">
          <w:rPr>
            <w:rStyle w:val="hps"/>
          </w:rPr>
          <w:delText xml:space="preserve">okálny administrátor ARACHNE na RO pri zriadení a aktivácii konta pridelí príslušnému zamestnancovi požadované oprávnenia súvisiace so správou prípadov, ktoré sa členia </w:delText>
        </w:r>
        <w:r w:rsidR="000308FB">
          <w:rPr>
            <w:rStyle w:val="hps"/>
          </w:rPr>
          <w:delText>takto</w:delText>
        </w:r>
        <w:r w:rsidR="00A54665">
          <w:rPr>
            <w:rStyle w:val="hps"/>
          </w:rPr>
          <w:delText>:</w:delText>
        </w:r>
      </w:del>
    </w:p>
    <w:p w14:paraId="337C3DCD" w14:textId="77777777" w:rsidR="00A54665" w:rsidRDefault="00A54665" w:rsidP="00A3022D">
      <w:pPr>
        <w:pStyle w:val="Odsekzoznamu"/>
        <w:numPr>
          <w:ilvl w:val="0"/>
          <w:numId w:val="68"/>
        </w:numPr>
        <w:spacing w:before="120" w:after="120"/>
        <w:contextualSpacing w:val="0"/>
        <w:jc w:val="both"/>
        <w:rPr>
          <w:del w:id="367" w:author="Maroš Varsányi" w:date="2019-03-08T11:29:00Z"/>
          <w:rStyle w:val="hps"/>
        </w:rPr>
      </w:pPr>
      <w:del w:id="368" w:author="Maroš Varsányi" w:date="2019-03-08T11:29:00Z">
        <w:r>
          <w:rPr>
            <w:rStyle w:val="hps"/>
          </w:rPr>
          <w:delText>bez priradenia rol</w:delText>
        </w:r>
        <w:r w:rsidR="000308FB">
          <w:rPr>
            <w:rStyle w:val="hps"/>
          </w:rPr>
          <w:delText>y</w:delText>
        </w:r>
        <w:r>
          <w:rPr>
            <w:rStyle w:val="hps"/>
          </w:rPr>
          <w:delText xml:space="preserve"> (None) – zamestnanec RO vidí existujúce prípady súvisiace s</w:delText>
        </w:r>
        <w:r w:rsidR="005B6BC0">
          <w:rPr>
            <w:rStyle w:val="hps"/>
          </w:rPr>
          <w:delText> </w:delText>
        </w:r>
        <w:r>
          <w:rPr>
            <w:rStyle w:val="hps"/>
          </w:rPr>
          <w:delText>OP</w:delText>
        </w:r>
        <w:r w:rsidR="005B6BC0">
          <w:rPr>
            <w:rStyle w:val="hps"/>
          </w:rPr>
          <w:delText>,</w:delText>
        </w:r>
        <w:r>
          <w:rPr>
            <w:rStyle w:val="hps"/>
          </w:rPr>
          <w:delText xml:space="preserve"> ku ktorému má oprávnenie</w:delText>
        </w:r>
        <w:r w:rsidR="00B75EBC">
          <w:rPr>
            <w:rStyle w:val="hps"/>
          </w:rPr>
          <w:delText>. Zamestnanci ďalších orgánov uvedených v rámci kapitoly 3.1.</w:delText>
        </w:r>
        <w:r w:rsidR="000308FB">
          <w:rPr>
            <w:rStyle w:val="hps"/>
          </w:rPr>
          <w:delText xml:space="preserve"> </w:delText>
        </w:r>
        <w:r w:rsidR="00B75EBC">
          <w:rPr>
            <w:rStyle w:val="hps"/>
          </w:rPr>
          <w:delText>majú priradené oprávnenia „None“</w:delText>
        </w:r>
        <w:r w:rsidR="000308FB">
          <w:rPr>
            <w:rStyle w:val="hps"/>
          </w:rPr>
          <w:delText>;</w:delText>
        </w:r>
      </w:del>
    </w:p>
    <w:p w14:paraId="405BB46B" w14:textId="77777777" w:rsidR="00A54665" w:rsidRDefault="00C239EC" w:rsidP="00A3022D">
      <w:pPr>
        <w:pStyle w:val="Odsekzoznamu"/>
        <w:numPr>
          <w:ilvl w:val="0"/>
          <w:numId w:val="68"/>
        </w:numPr>
        <w:spacing w:before="120" w:after="120"/>
        <w:contextualSpacing w:val="0"/>
        <w:jc w:val="both"/>
        <w:rPr>
          <w:del w:id="369" w:author="Maroš Varsányi" w:date="2019-03-08T11:29:00Z"/>
          <w:rStyle w:val="hps"/>
        </w:rPr>
      </w:pPr>
      <w:del w:id="370" w:author="Maroš Varsányi" w:date="2019-03-08T11:29:00Z">
        <w:r>
          <w:rPr>
            <w:rStyle w:val="hps"/>
          </w:rPr>
          <w:delText>hosť (Guest) – zamestnanec vidí prípady, môže vytvárať prípady a môže pridávať komentáre k</w:delText>
        </w:r>
        <w:r w:rsidR="00EE29F9">
          <w:rPr>
            <w:rStyle w:val="hps"/>
          </w:rPr>
          <w:delText> </w:delText>
        </w:r>
        <w:r>
          <w:rPr>
            <w:rStyle w:val="hps"/>
          </w:rPr>
          <w:delText>prípadom</w:delText>
        </w:r>
        <w:r w:rsidR="00EE29F9">
          <w:rPr>
            <w:rStyle w:val="hps"/>
          </w:rPr>
          <w:delText>, môže navrhovať zmenu statusu prípadov</w:delText>
        </w:r>
        <w:r>
          <w:rPr>
            <w:rStyle w:val="hps"/>
          </w:rPr>
          <w:delText xml:space="preserve"> súvisiaci</w:delText>
        </w:r>
        <w:r w:rsidR="005B6BC0">
          <w:rPr>
            <w:rStyle w:val="hps"/>
          </w:rPr>
          <w:delText>ch</w:delText>
        </w:r>
        <w:r>
          <w:rPr>
            <w:rStyle w:val="hps"/>
          </w:rPr>
          <w:delText xml:space="preserve"> s</w:delText>
        </w:r>
        <w:r w:rsidR="005B6BC0">
          <w:rPr>
            <w:rStyle w:val="hps"/>
          </w:rPr>
          <w:delText> </w:delText>
        </w:r>
        <w:r>
          <w:rPr>
            <w:rStyle w:val="hps"/>
          </w:rPr>
          <w:delText>OP</w:delText>
        </w:r>
        <w:r w:rsidR="005B6BC0">
          <w:rPr>
            <w:rStyle w:val="hps"/>
          </w:rPr>
          <w:delText>,</w:delText>
        </w:r>
        <w:r>
          <w:rPr>
            <w:rStyle w:val="hps"/>
          </w:rPr>
          <w:delText xml:space="preserve"> </w:delText>
        </w:r>
        <w:r w:rsidR="00E736A4">
          <w:rPr>
            <w:rStyle w:val="hps"/>
          </w:rPr>
          <w:delText xml:space="preserve">ku ktorému má oprávnenie. </w:delText>
        </w:r>
        <w:r w:rsidR="005B6BC0">
          <w:rPr>
            <w:rStyle w:val="hps"/>
          </w:rPr>
          <w:delText xml:space="preserve">Ak </w:delText>
        </w:r>
        <w:r w:rsidR="00E736A4">
          <w:rPr>
            <w:rStyle w:val="hps"/>
          </w:rPr>
          <w:delText xml:space="preserve">ide </w:delText>
        </w:r>
        <w:r w:rsidR="005B6BC0">
          <w:rPr>
            <w:rStyle w:val="hps"/>
          </w:rPr>
          <w:delText xml:space="preserve">o </w:delText>
        </w:r>
        <w:r w:rsidR="00E736A4">
          <w:rPr>
            <w:rStyle w:val="hps"/>
          </w:rPr>
          <w:delText>prípad, ktorý je priradený priamo jemu, môže meniť status prípadu</w:delText>
        </w:r>
        <w:r w:rsidR="000308FB">
          <w:rPr>
            <w:rStyle w:val="hps"/>
          </w:rPr>
          <w:delText>;</w:delText>
        </w:r>
      </w:del>
    </w:p>
    <w:p w14:paraId="192549A3" w14:textId="77777777" w:rsidR="00394124" w:rsidRPr="00E736A4" w:rsidRDefault="00EE29F9" w:rsidP="00A3022D">
      <w:pPr>
        <w:pStyle w:val="Odsekzoznamu"/>
        <w:numPr>
          <w:ilvl w:val="0"/>
          <w:numId w:val="68"/>
        </w:numPr>
        <w:spacing w:before="120" w:after="120"/>
        <w:contextualSpacing w:val="0"/>
        <w:jc w:val="both"/>
        <w:rPr>
          <w:del w:id="371" w:author="Maroš Varsányi" w:date="2019-03-08T11:29:00Z"/>
          <w:rStyle w:val="hps"/>
          <w:szCs w:val="26"/>
        </w:rPr>
      </w:pPr>
      <w:del w:id="372" w:author="Maroš Varsányi" w:date="2019-03-08T11:29:00Z">
        <w:r>
          <w:rPr>
            <w:rStyle w:val="hps"/>
          </w:rPr>
          <w:delText>supervízor (Supervisor) – zamestnanec má rovnaké oprávnenia ako hosť a nav</w:delText>
        </w:r>
        <w:r w:rsidR="005B6BC0">
          <w:rPr>
            <w:rStyle w:val="hps"/>
          </w:rPr>
          <w:delText>yše</w:delText>
        </w:r>
        <w:r>
          <w:rPr>
            <w:rStyle w:val="hps"/>
          </w:rPr>
          <w:delText xml:space="preserve"> </w:delText>
        </w:r>
        <w:r w:rsidR="00E736A4">
          <w:rPr>
            <w:rStyle w:val="hps"/>
          </w:rPr>
          <w:delText>prideľuje jednotlivé prípady na vybavenie.</w:delText>
        </w:r>
      </w:del>
    </w:p>
    <w:p w14:paraId="4686A0BF" w14:textId="77777777" w:rsidR="00E736A4" w:rsidRPr="00E736A4" w:rsidRDefault="00E736A4" w:rsidP="00A3022D">
      <w:pPr>
        <w:spacing w:before="120" w:after="120"/>
        <w:ind w:left="425"/>
        <w:jc w:val="both"/>
        <w:rPr>
          <w:del w:id="373" w:author="Maroš Varsányi" w:date="2019-03-08T11:29:00Z"/>
          <w:rStyle w:val="hps"/>
          <w:szCs w:val="26"/>
        </w:rPr>
      </w:pPr>
      <w:del w:id="374" w:author="Maroš Varsányi" w:date="2019-03-08T11:29:00Z">
        <w:r>
          <w:rPr>
            <w:rStyle w:val="hps"/>
            <w:szCs w:val="26"/>
          </w:rPr>
          <w:delText>Podrobné informácie o správe prípadov sú obsiahnuté v používateľskej príručke ARACHNE.</w:delText>
        </w:r>
      </w:del>
    </w:p>
    <w:p w14:paraId="35D19182" w14:textId="77777777" w:rsidR="00F90AF6" w:rsidRPr="001F7D3D" w:rsidRDefault="00D632D4" w:rsidP="001F7D3D">
      <w:pPr>
        <w:pStyle w:val="MPCKO2"/>
        <w:spacing w:before="120" w:after="120"/>
        <w:rPr>
          <w:del w:id="375" w:author="Maroš Varsányi" w:date="2019-03-08T11:29:00Z"/>
          <w:rFonts w:eastAsiaTheme="minorHAnsi"/>
          <w:lang w:val="en-GB"/>
        </w:rPr>
      </w:pPr>
      <w:del w:id="376" w:author="Maroš Varsányi" w:date="2019-03-08T11:29:00Z">
        <w:r w:rsidRPr="001F7D3D">
          <w:rPr>
            <w:rFonts w:eastAsiaTheme="minorHAnsi"/>
            <w:lang w:val="en-GB"/>
          </w:rPr>
          <w:delText xml:space="preserve">3.3 </w:delText>
        </w:r>
        <w:r w:rsidR="00B67461" w:rsidRPr="001F7D3D">
          <w:rPr>
            <w:rFonts w:eastAsiaTheme="minorHAnsi"/>
            <w:lang w:val="en-GB"/>
          </w:rPr>
          <w:delText>Zrušenie prístupu do systému ARACHNE</w:delText>
        </w:r>
      </w:del>
    </w:p>
    <w:p w14:paraId="43C80510" w14:textId="77777777" w:rsidR="00C665BD" w:rsidRDefault="00472C76" w:rsidP="004B6306">
      <w:pPr>
        <w:pStyle w:val="Odsekzoznamu"/>
        <w:widowControl w:val="0"/>
        <w:numPr>
          <w:ilvl w:val="0"/>
          <w:numId w:val="61"/>
        </w:numPr>
        <w:autoSpaceDE w:val="0"/>
        <w:autoSpaceDN w:val="0"/>
        <w:adjustRightInd w:val="0"/>
        <w:spacing w:after="120"/>
        <w:ind w:left="425" w:hanging="425"/>
        <w:contextualSpacing w:val="0"/>
        <w:jc w:val="both"/>
        <w:rPr>
          <w:del w:id="377" w:author="Maroš Varsányi" w:date="2019-03-08T11:29:00Z"/>
          <w:rStyle w:val="hps"/>
        </w:rPr>
      </w:pPr>
      <w:del w:id="378" w:author="Maroš Varsányi" w:date="2019-03-08T11:29:00Z">
        <w:r>
          <w:rPr>
            <w:rStyle w:val="hps"/>
          </w:rPr>
          <w:delText>Administrátor ARACHNE na</w:delText>
        </w:r>
        <w:r w:rsidR="00C72B91">
          <w:rPr>
            <w:rStyle w:val="hps"/>
          </w:rPr>
          <w:delText xml:space="preserve"> </w:delText>
        </w:r>
        <w:r w:rsidR="00662A75">
          <w:rPr>
            <w:rStyle w:val="hps"/>
          </w:rPr>
          <w:delText>RO</w:delText>
        </w:r>
        <w:r w:rsidR="00C72B91">
          <w:rPr>
            <w:rStyle w:val="hps"/>
          </w:rPr>
          <w:delText xml:space="preserve"> </w:delText>
        </w:r>
        <w:r w:rsidR="00B50B9F">
          <w:rPr>
            <w:rStyle w:val="hps"/>
          </w:rPr>
          <w:delText xml:space="preserve">zruší konto v module UMM </w:delText>
        </w:r>
        <w:r w:rsidR="009828CD">
          <w:rPr>
            <w:rStyle w:val="hps"/>
          </w:rPr>
          <w:delText>za každého zamestnanca</w:delText>
        </w:r>
        <w:r w:rsidR="00C72B91">
          <w:rPr>
            <w:rStyle w:val="hps"/>
          </w:rPr>
          <w:delText xml:space="preserve"> </w:delText>
        </w:r>
        <w:r w:rsidR="00D4285A">
          <w:rPr>
            <w:rStyle w:val="hps"/>
          </w:rPr>
          <w:delText>RO</w:delText>
        </w:r>
        <w:r w:rsidR="009828CD">
          <w:rPr>
            <w:rStyle w:val="hps"/>
          </w:rPr>
          <w:delText>, ktorý ukončil</w:delText>
        </w:r>
        <w:r w:rsidR="00C72B91">
          <w:rPr>
            <w:rStyle w:val="hps"/>
          </w:rPr>
          <w:delText xml:space="preserve"> pracovný pomer k </w:delText>
        </w:r>
        <w:r w:rsidR="00D4285A">
          <w:rPr>
            <w:rStyle w:val="hps"/>
          </w:rPr>
          <w:delText>RO</w:delText>
        </w:r>
        <w:r w:rsidR="009828CD">
          <w:rPr>
            <w:rStyle w:val="hps"/>
          </w:rPr>
          <w:delText>, resp. nie je</w:delText>
        </w:r>
        <w:r w:rsidR="00C72B91">
          <w:rPr>
            <w:rStyle w:val="hps"/>
          </w:rPr>
          <w:delText xml:space="preserve"> naď</w:delText>
        </w:r>
        <w:r w:rsidR="009828CD">
          <w:rPr>
            <w:rStyle w:val="hps"/>
          </w:rPr>
          <w:delText xml:space="preserve">alej oprávnený </w:delText>
        </w:r>
        <w:r w:rsidR="001704F1">
          <w:rPr>
            <w:rStyle w:val="hps"/>
          </w:rPr>
          <w:delText>na</w:delText>
        </w:r>
        <w:r w:rsidR="003E754D">
          <w:rPr>
            <w:rStyle w:val="hps"/>
          </w:rPr>
          <w:delText xml:space="preserve"> prístup do systému ARACHNE, </w:delText>
        </w:r>
        <w:r w:rsidR="009828CD">
          <w:rPr>
            <w:rStyle w:val="hps"/>
          </w:rPr>
          <w:delText>a to bezodkladne po zistení predmetnej skutočnosti.</w:delText>
        </w:r>
        <w:r w:rsidR="00056232">
          <w:rPr>
            <w:rStyle w:val="hps"/>
          </w:rPr>
          <w:delText xml:space="preserve"> Nahlasovanie ukončenia pracovného pomeru, resp. vzniku skutočnosti</w:delText>
        </w:r>
        <w:r w:rsidR="001704F1">
          <w:rPr>
            <w:rStyle w:val="hps"/>
          </w:rPr>
          <w:delText>, ktorá</w:delText>
        </w:r>
        <w:r w:rsidR="00056232">
          <w:rPr>
            <w:rStyle w:val="hps"/>
          </w:rPr>
          <w:delText xml:space="preserve"> </w:delText>
        </w:r>
        <w:r w:rsidR="001704F1">
          <w:rPr>
            <w:rStyle w:val="hps"/>
          </w:rPr>
          <w:delText>má</w:delText>
        </w:r>
        <w:r w:rsidR="00056232">
          <w:rPr>
            <w:rStyle w:val="hps"/>
          </w:rPr>
          <w:delText xml:space="preserve"> za </w:delText>
        </w:r>
        <w:r w:rsidR="005B6BC0">
          <w:rPr>
            <w:rStyle w:val="hps"/>
          </w:rPr>
          <w:delText>ná</w:delText>
        </w:r>
        <w:r w:rsidR="00056232">
          <w:rPr>
            <w:rStyle w:val="hps"/>
          </w:rPr>
          <w:delText>sled</w:delText>
        </w:r>
        <w:r w:rsidR="001704F1">
          <w:rPr>
            <w:rStyle w:val="hps"/>
          </w:rPr>
          <w:delText>ok</w:delText>
        </w:r>
        <w:r w:rsidR="00056232">
          <w:rPr>
            <w:rStyle w:val="hps"/>
          </w:rPr>
          <w:delText xml:space="preserve"> stratu oprávnenia </w:delText>
        </w:r>
        <w:r w:rsidR="001704F1">
          <w:rPr>
            <w:rStyle w:val="hps"/>
          </w:rPr>
          <w:delText>na</w:delText>
        </w:r>
        <w:r w:rsidR="00056232">
          <w:rPr>
            <w:rStyle w:val="hps"/>
          </w:rPr>
          <w:delText xml:space="preserve"> prístup do systému ARACHNE, ako aj komunikáciu medzi RO a SO, stanoví </w:delText>
        </w:r>
        <w:r w:rsidR="00D4285A">
          <w:rPr>
            <w:rStyle w:val="hps"/>
          </w:rPr>
          <w:delText>RO</w:delText>
        </w:r>
        <w:r w:rsidR="00056232">
          <w:rPr>
            <w:rStyle w:val="hps"/>
          </w:rPr>
          <w:delText xml:space="preserve"> vo svojej riadiacej dokumentácii.</w:delText>
        </w:r>
        <w:r w:rsidR="00D3281B">
          <w:rPr>
            <w:rStyle w:val="hps"/>
          </w:rPr>
          <w:delText xml:space="preserve"> </w:delText>
        </w:r>
      </w:del>
    </w:p>
    <w:p w14:paraId="6B7712AC" w14:textId="77777777" w:rsidR="00B67461" w:rsidRPr="001F7D3D" w:rsidRDefault="00D632D4" w:rsidP="001F7D3D">
      <w:pPr>
        <w:pStyle w:val="MPCKO2"/>
        <w:spacing w:before="120" w:after="120"/>
        <w:rPr>
          <w:del w:id="379" w:author="Maroš Varsányi" w:date="2019-03-08T11:29:00Z"/>
          <w:rFonts w:eastAsiaTheme="minorHAnsi"/>
          <w:lang w:val="en-GB"/>
        </w:rPr>
      </w:pPr>
      <w:del w:id="380" w:author="Maroš Varsányi" w:date="2019-03-08T11:29:00Z">
        <w:r w:rsidRPr="001F7D3D">
          <w:rPr>
            <w:rFonts w:eastAsiaTheme="minorHAnsi"/>
            <w:lang w:val="en-GB"/>
          </w:rPr>
          <w:delText xml:space="preserve">3.4 </w:delText>
        </w:r>
        <w:r w:rsidR="00B67461" w:rsidRPr="001F7D3D">
          <w:rPr>
            <w:rFonts w:eastAsiaTheme="minorHAnsi"/>
            <w:lang w:val="en-GB"/>
          </w:rPr>
          <w:delText xml:space="preserve">Kontrola prístupov </w:delText>
        </w:r>
      </w:del>
    </w:p>
    <w:p w14:paraId="521444D9" w14:textId="77777777" w:rsidR="00E06AB1" w:rsidRPr="00A3753D" w:rsidRDefault="00E06AB1" w:rsidP="004B6306">
      <w:pPr>
        <w:pStyle w:val="Odsekzoznamu"/>
        <w:widowControl w:val="0"/>
        <w:numPr>
          <w:ilvl w:val="0"/>
          <w:numId w:val="62"/>
        </w:numPr>
        <w:autoSpaceDE w:val="0"/>
        <w:autoSpaceDN w:val="0"/>
        <w:adjustRightInd w:val="0"/>
        <w:spacing w:after="120"/>
        <w:ind w:left="425" w:hanging="425"/>
        <w:contextualSpacing w:val="0"/>
        <w:jc w:val="both"/>
        <w:rPr>
          <w:del w:id="381" w:author="Maroš Varsányi" w:date="2019-03-08T11:29:00Z"/>
          <w:rStyle w:val="hps"/>
        </w:rPr>
      </w:pPr>
      <w:del w:id="382" w:author="Maroš Varsányi" w:date="2019-03-08T11:29:00Z">
        <w:r w:rsidRPr="00A3753D">
          <w:rPr>
            <w:rStyle w:val="hps"/>
          </w:rPr>
          <w:delText>Európska komi</w:delText>
        </w:r>
        <w:r w:rsidR="001F7D3D">
          <w:rPr>
            <w:rStyle w:val="hps"/>
          </w:rPr>
          <w:delText>sia štyrikrát za rok poskytuje l</w:delText>
        </w:r>
        <w:r w:rsidRPr="00A3753D">
          <w:rPr>
            <w:rStyle w:val="hps"/>
          </w:rPr>
          <w:delText>okálnemu administrátorovi</w:delText>
        </w:r>
        <w:r w:rsidR="001F7D3D">
          <w:rPr>
            <w:rStyle w:val="hps"/>
          </w:rPr>
          <w:delText xml:space="preserve"> ARACHNE na RO</w:delText>
        </w:r>
        <w:r w:rsidRPr="00A3753D">
          <w:rPr>
            <w:rStyle w:val="hps"/>
          </w:rPr>
          <w:delText xml:space="preserve"> zoznam všetkých </w:delText>
        </w:r>
        <w:r w:rsidR="00722A81">
          <w:rPr>
            <w:rStyle w:val="hps"/>
          </w:rPr>
          <w:delText>po</w:delText>
        </w:r>
        <w:r w:rsidRPr="00A3753D">
          <w:rPr>
            <w:rStyle w:val="hps"/>
          </w:rPr>
          <w:delText xml:space="preserve">užívateľov systému ARACHNE za </w:delText>
        </w:r>
        <w:r w:rsidR="00056232">
          <w:rPr>
            <w:rStyle w:val="hps"/>
          </w:rPr>
          <w:delText>príslušný operačný program</w:delText>
        </w:r>
        <w:r w:rsidRPr="00A3753D">
          <w:rPr>
            <w:rStyle w:val="hps"/>
          </w:rPr>
          <w:delText xml:space="preserve">. </w:delText>
        </w:r>
      </w:del>
    </w:p>
    <w:p w14:paraId="6EA2161D" w14:textId="77777777" w:rsidR="00E06AB1" w:rsidRPr="00A3753D" w:rsidRDefault="00E06AB1" w:rsidP="004B6306">
      <w:pPr>
        <w:pStyle w:val="Odsekzoznamu"/>
        <w:widowControl w:val="0"/>
        <w:numPr>
          <w:ilvl w:val="0"/>
          <w:numId w:val="62"/>
        </w:numPr>
        <w:autoSpaceDE w:val="0"/>
        <w:autoSpaceDN w:val="0"/>
        <w:adjustRightInd w:val="0"/>
        <w:spacing w:after="120"/>
        <w:ind w:left="425" w:hanging="425"/>
        <w:contextualSpacing w:val="0"/>
        <w:jc w:val="both"/>
        <w:rPr>
          <w:del w:id="383" w:author="Maroš Varsányi" w:date="2019-03-08T11:29:00Z"/>
          <w:rStyle w:val="hps"/>
        </w:rPr>
      </w:pPr>
      <w:del w:id="384" w:author="Maroš Varsányi" w:date="2019-03-08T11:29:00Z">
        <w:r w:rsidRPr="00A3753D">
          <w:rPr>
            <w:rStyle w:val="hps"/>
          </w:rPr>
          <w:delText xml:space="preserve">Lokálny administrátor </w:delText>
        </w:r>
        <w:r w:rsidR="00D30460">
          <w:rPr>
            <w:rStyle w:val="hps"/>
          </w:rPr>
          <w:delText>ARACHNE na</w:delText>
        </w:r>
        <w:r w:rsidR="00C665BD">
          <w:rPr>
            <w:rStyle w:val="hps"/>
          </w:rPr>
          <w:delText xml:space="preserve"> RO </w:delText>
        </w:r>
        <w:r w:rsidR="001F7D3D">
          <w:rPr>
            <w:rStyle w:val="hps"/>
          </w:rPr>
          <w:delText>overí správnosť a úplnosť</w:delText>
        </w:r>
        <w:r w:rsidRPr="00A3753D">
          <w:rPr>
            <w:rStyle w:val="hps"/>
          </w:rPr>
          <w:delText xml:space="preserve"> vytvorených </w:delText>
        </w:r>
        <w:r w:rsidR="00722A81">
          <w:rPr>
            <w:rStyle w:val="hps"/>
          </w:rPr>
          <w:delText>po</w:delText>
        </w:r>
        <w:r w:rsidRPr="00A3753D">
          <w:rPr>
            <w:rStyle w:val="hps"/>
          </w:rPr>
          <w:delText>užívateľských kont.</w:delText>
        </w:r>
        <w:r w:rsidR="00C665BD">
          <w:rPr>
            <w:rStyle w:val="hps"/>
          </w:rPr>
          <w:delText xml:space="preserve"> </w:delText>
        </w:r>
      </w:del>
    </w:p>
    <w:p w14:paraId="5B375C35" w14:textId="77777777" w:rsidR="00E06AB1" w:rsidRDefault="00E06AB1" w:rsidP="004B6306">
      <w:pPr>
        <w:pStyle w:val="Odsekzoznamu"/>
        <w:widowControl w:val="0"/>
        <w:numPr>
          <w:ilvl w:val="0"/>
          <w:numId w:val="62"/>
        </w:numPr>
        <w:autoSpaceDE w:val="0"/>
        <w:autoSpaceDN w:val="0"/>
        <w:adjustRightInd w:val="0"/>
        <w:spacing w:after="120"/>
        <w:ind w:left="425" w:hanging="425"/>
        <w:contextualSpacing w:val="0"/>
        <w:jc w:val="both"/>
        <w:rPr>
          <w:del w:id="385" w:author="Maroš Varsányi" w:date="2019-03-08T11:29:00Z"/>
          <w:rStyle w:val="hps"/>
        </w:rPr>
      </w:pPr>
      <w:del w:id="386" w:author="Maroš Varsányi" w:date="2019-03-08T11:29:00Z">
        <w:r w:rsidRPr="00A3753D">
          <w:rPr>
            <w:rStyle w:val="hps"/>
          </w:rPr>
          <w:delText>V</w:delText>
        </w:r>
        <w:r w:rsidR="002C590E">
          <w:rPr>
            <w:rStyle w:val="hps"/>
          </w:rPr>
          <w:delText> </w:delText>
        </w:r>
        <w:r w:rsidRPr="00A3753D">
          <w:rPr>
            <w:rStyle w:val="hps"/>
          </w:rPr>
          <w:delText>prípade</w:delText>
        </w:r>
        <w:r w:rsidR="002C590E">
          <w:rPr>
            <w:rStyle w:val="hps"/>
          </w:rPr>
          <w:delText>,</w:delText>
        </w:r>
        <w:r w:rsidRPr="00A3753D">
          <w:rPr>
            <w:rStyle w:val="hps"/>
          </w:rPr>
          <w:delText xml:space="preserve"> ak je zoznam neaktuálny</w:delText>
        </w:r>
        <w:r w:rsidR="000B0616" w:rsidRPr="00A3753D">
          <w:rPr>
            <w:rStyle w:val="hps"/>
          </w:rPr>
          <w:delText xml:space="preserve"> alebo neúplný</w:delText>
        </w:r>
        <w:r w:rsidR="00C665BD" w:rsidRPr="00C665BD">
          <w:rPr>
            <w:rStyle w:val="hps"/>
          </w:rPr>
          <w:delText xml:space="preserve">, </w:delText>
        </w:r>
        <w:r w:rsidR="001F7D3D">
          <w:rPr>
            <w:rStyle w:val="hps"/>
          </w:rPr>
          <w:delText xml:space="preserve">lokálny </w:delText>
        </w:r>
        <w:r w:rsidR="00D30460">
          <w:rPr>
            <w:rStyle w:val="hps"/>
          </w:rPr>
          <w:delText>administrátor ARACHNE na</w:delText>
        </w:r>
        <w:r w:rsidRPr="00A3753D">
          <w:rPr>
            <w:rStyle w:val="hps"/>
          </w:rPr>
          <w:delText xml:space="preserve"> RO </w:delText>
        </w:r>
        <w:r w:rsidR="00C606CF">
          <w:rPr>
            <w:rStyle w:val="hps"/>
          </w:rPr>
          <w:delText>vykoná nápravu.</w:delText>
        </w:r>
      </w:del>
    </w:p>
    <w:p w14:paraId="0426EFA5" w14:textId="75D938E3" w:rsidR="009F2A72" w:rsidRPr="002E57B1" w:rsidRDefault="009F2A72" w:rsidP="009F2A72">
      <w:pPr>
        <w:pStyle w:val="MPCKO1"/>
        <w:rPr>
          <w:rStyle w:val="hps"/>
        </w:rPr>
      </w:pPr>
      <w:del w:id="387" w:author="Maroš Varsányi" w:date="2019-03-08T11:29:00Z">
        <w:r w:rsidRPr="002E57B1">
          <w:rPr>
            <w:rStyle w:val="hps"/>
          </w:rPr>
          <w:delText>4</w:delText>
        </w:r>
      </w:del>
      <w:bookmarkStart w:id="388" w:name="_Toc6304602"/>
      <w:ins w:id="389" w:author="Maroš Varsányi" w:date="2019-03-08T11:29:00Z">
        <w:r w:rsidR="00425635">
          <w:rPr>
            <w:rStyle w:val="hps"/>
          </w:rPr>
          <w:t>3</w:t>
        </w:r>
      </w:ins>
      <w:r w:rsidRPr="002E57B1">
        <w:rPr>
          <w:rStyle w:val="hps"/>
        </w:rPr>
        <w:t xml:space="preserve"> </w:t>
      </w:r>
      <w:r w:rsidR="008703D1" w:rsidRPr="00A3753D">
        <w:rPr>
          <w:rStyle w:val="hps"/>
        </w:rPr>
        <w:t xml:space="preserve">Podpora pri využívaní systému </w:t>
      </w:r>
      <w:r w:rsidRPr="002E57B1">
        <w:rPr>
          <w:rStyle w:val="hps"/>
        </w:rPr>
        <w:t>ARACHNE</w:t>
      </w:r>
      <w:bookmarkEnd w:id="388"/>
    </w:p>
    <w:p w14:paraId="318BB6E7" w14:textId="2E6B53AE" w:rsidR="008C13FE" w:rsidRPr="00A3753D" w:rsidRDefault="008C13FE" w:rsidP="00E4760C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A3753D">
        <w:t xml:space="preserve">Podpora </w:t>
      </w:r>
      <w:r w:rsidR="00005A6A">
        <w:t xml:space="preserve">používateľom </w:t>
      </w:r>
      <w:r w:rsidRPr="00A3753D">
        <w:t xml:space="preserve">je poskytovaná na </w:t>
      </w:r>
      <w:r w:rsidR="007064F3">
        <w:t>troch</w:t>
      </w:r>
      <w:r w:rsidRPr="00A3753D">
        <w:t xml:space="preserve"> úrovniach. Prvú úroveň predstavuje podpora</w:t>
      </w:r>
      <w:r w:rsidR="007064F3">
        <w:t xml:space="preserve"> </w:t>
      </w:r>
      <w:r w:rsidR="00056232">
        <w:t xml:space="preserve">lokálneho </w:t>
      </w:r>
      <w:r w:rsidR="00005A6A">
        <w:t>administrátora ARACHNE na</w:t>
      </w:r>
      <w:r w:rsidR="007064F3">
        <w:t xml:space="preserve"> RO, druhú úroveň predstavuje podpora</w:t>
      </w:r>
      <w:r w:rsidRPr="00A3753D">
        <w:t xml:space="preserve"> zo strany </w:t>
      </w:r>
      <w:r w:rsidR="00056232">
        <w:t>národného</w:t>
      </w:r>
      <w:r w:rsidR="00005A6A">
        <w:t xml:space="preserve"> administrátora ARACHNE</w:t>
      </w:r>
      <w:r w:rsidR="003B1BE3">
        <w:t xml:space="preserve"> </w:t>
      </w:r>
      <w:ins w:id="390" w:author="Maroš Varsányi" w:date="2019-03-08T11:29:00Z">
        <w:r w:rsidR="003B1BE3" w:rsidRPr="003B1BE3">
          <w:t>ako centrálneho kontaktného bodu</w:t>
        </w:r>
        <w:r w:rsidR="00056232">
          <w:t xml:space="preserve"> </w:t>
        </w:r>
      </w:ins>
      <w:r w:rsidR="00056232">
        <w:t>na</w:t>
      </w:r>
      <w:del w:id="391" w:author="Maroš Varsányi" w:date="2019-03-08T11:29:00Z">
        <w:r w:rsidR="00056232">
          <w:delText xml:space="preserve"> </w:delText>
        </w:r>
      </w:del>
      <w:ins w:id="392" w:author="Maroš Varsányi" w:date="2019-03-08T11:29:00Z">
        <w:r w:rsidR="00A539D3">
          <w:t> </w:t>
        </w:r>
      </w:ins>
      <w:r w:rsidR="00056232">
        <w:t>CKO</w:t>
      </w:r>
      <w:r w:rsidRPr="00A3753D">
        <w:t xml:space="preserve">, </w:t>
      </w:r>
      <w:r w:rsidR="007064F3">
        <w:t>tretiu</w:t>
      </w:r>
      <w:r w:rsidRPr="00A3753D">
        <w:t xml:space="preserve"> úroveň predstavuje podpora zo strany </w:t>
      </w:r>
      <w:del w:id="393" w:author="Maroš Varsányi" w:date="2019-03-08T11:29:00Z">
        <w:r w:rsidRPr="00A3753D">
          <w:delText>Európskej komisie</w:delText>
        </w:r>
      </w:del>
      <w:ins w:id="394" w:author="Maroš Varsányi" w:date="2019-03-08T11:29:00Z">
        <w:r w:rsidR="00397006">
          <w:t>EK</w:t>
        </w:r>
      </w:ins>
      <w:r w:rsidRPr="00A3753D">
        <w:t>. Komunikácia s</w:t>
      </w:r>
      <w:r w:rsidR="00056232">
        <w:t> </w:t>
      </w:r>
      <w:r w:rsidRPr="00A3753D">
        <w:t>EK</w:t>
      </w:r>
      <w:r w:rsidR="00056232">
        <w:t xml:space="preserve"> vo veci technických problémov alebo odborných otázok súvisiacich s prácou v systéme ARACHNE</w:t>
      </w:r>
      <w:r w:rsidRPr="00A3753D">
        <w:t xml:space="preserve"> prebieha výlučne prostredníctvom </w:t>
      </w:r>
      <w:r w:rsidR="00056232">
        <w:t>národného</w:t>
      </w:r>
      <w:r w:rsidRPr="00A3753D">
        <w:t xml:space="preserve"> administrátora ARACHNE</w:t>
      </w:r>
      <w:r w:rsidR="00056232">
        <w:t xml:space="preserve"> </w:t>
      </w:r>
      <w:ins w:id="395" w:author="Maroš Varsányi" w:date="2019-03-08T11:29:00Z">
        <w:r w:rsidR="00E321B6">
          <w:t xml:space="preserve">- </w:t>
        </w:r>
        <w:r w:rsidR="00E321B6" w:rsidRPr="003B1BE3">
          <w:t>centrálny kontaktný bod</w:t>
        </w:r>
        <w:r w:rsidR="00E321B6">
          <w:t xml:space="preserve"> </w:t>
        </w:r>
      </w:ins>
      <w:r w:rsidR="00056232">
        <w:t>na CKO</w:t>
      </w:r>
      <w:r w:rsidRPr="00A3753D">
        <w:t>.</w:t>
      </w:r>
      <w:r w:rsidR="007064F3">
        <w:t xml:space="preserve"> </w:t>
      </w:r>
    </w:p>
    <w:p w14:paraId="3EE8ADDD" w14:textId="01789C0A" w:rsidR="008C13FE" w:rsidRPr="002E57B1" w:rsidRDefault="008C13FE" w:rsidP="00E4760C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A3753D">
        <w:t xml:space="preserve">V prípade technických problémov alebo </w:t>
      </w:r>
      <w:del w:id="396" w:author="Maroš Varsányi" w:date="2019-03-08T11:29:00Z">
        <w:r w:rsidRPr="00A3753D">
          <w:delText>odborných</w:delText>
        </w:r>
      </w:del>
      <w:ins w:id="397" w:author="Maroš Varsányi" w:date="2019-03-08T11:29:00Z">
        <w:r w:rsidR="00CB2720" w:rsidRPr="00A3753D">
          <w:t>odborn</w:t>
        </w:r>
        <w:r w:rsidR="00CB2720">
          <w:t>o-metodických</w:t>
        </w:r>
      </w:ins>
      <w:r w:rsidR="00CB2720" w:rsidRPr="00A3753D">
        <w:t xml:space="preserve"> </w:t>
      </w:r>
      <w:r w:rsidRPr="00A3753D">
        <w:t xml:space="preserve">otázok súvisiacich s prácou v systéme ARACHNE sa </w:t>
      </w:r>
      <w:r w:rsidR="002F3E53">
        <w:t>používateľ</w:t>
      </w:r>
      <w:r w:rsidRPr="00A3753D">
        <w:t xml:space="preserve"> obráti na </w:t>
      </w:r>
      <w:del w:id="398" w:author="Maroš Varsányi" w:date="2019-03-08T11:29:00Z">
        <w:r w:rsidRPr="00A3753D">
          <w:delText xml:space="preserve">manažéra ITMS príslušného </w:delText>
        </w:r>
        <w:r w:rsidR="00D4285A">
          <w:delText>RO</w:delText>
        </w:r>
        <w:r w:rsidRPr="00A3753D">
          <w:delText xml:space="preserve">, ktorý vykonáva funkciu </w:delText>
        </w:r>
      </w:del>
      <w:r w:rsidR="00056232">
        <w:t xml:space="preserve">lokálneho </w:t>
      </w:r>
      <w:r w:rsidR="00005A6A">
        <w:t>administrátora ARACHNE na</w:t>
      </w:r>
      <w:del w:id="399" w:author="Maroš Varsányi" w:date="2019-03-08T11:29:00Z">
        <w:r w:rsidRPr="00A3753D">
          <w:delText xml:space="preserve"> </w:delText>
        </w:r>
      </w:del>
      <w:ins w:id="400" w:author="Maroš Varsányi" w:date="2019-03-08T11:29:00Z">
        <w:r w:rsidR="00A539D3">
          <w:t> </w:t>
        </w:r>
      </w:ins>
      <w:r w:rsidRPr="00A3753D">
        <w:t xml:space="preserve">RO. </w:t>
      </w:r>
      <w:r w:rsidR="00056232">
        <w:t>Lokálny a</w:t>
      </w:r>
      <w:r w:rsidR="00005A6A">
        <w:t>dministrátor ARACHNE na</w:t>
      </w:r>
      <w:r w:rsidRPr="002E57B1">
        <w:t xml:space="preserve"> RO v prípade, že problém nie je možné vyriešiť na jeho úrovni</w:t>
      </w:r>
      <w:r w:rsidR="002C590E">
        <w:t>,</w:t>
      </w:r>
      <w:r w:rsidRPr="002E57B1">
        <w:t xml:space="preserve"> kontaktuje </w:t>
      </w:r>
      <w:r w:rsidR="00056232">
        <w:t>národného administrátora ARACHNE</w:t>
      </w:r>
      <w:r w:rsidR="003B1BE3">
        <w:t xml:space="preserve"> </w:t>
      </w:r>
      <w:ins w:id="401" w:author="Maroš Varsányi" w:date="2019-03-08T11:29:00Z">
        <w:r w:rsidR="003B1BE3">
          <w:t xml:space="preserve">- </w:t>
        </w:r>
        <w:r w:rsidR="003B1BE3" w:rsidRPr="003B1BE3">
          <w:t>centráln</w:t>
        </w:r>
        <w:r w:rsidR="003B1BE3">
          <w:t>y</w:t>
        </w:r>
        <w:r w:rsidR="003B1BE3" w:rsidRPr="003B1BE3">
          <w:t xml:space="preserve"> kontaktn</w:t>
        </w:r>
        <w:r w:rsidR="003B1BE3">
          <w:t>ý</w:t>
        </w:r>
        <w:r w:rsidR="003B1BE3" w:rsidRPr="003B1BE3">
          <w:t xml:space="preserve"> bod</w:t>
        </w:r>
        <w:r w:rsidR="00056232" w:rsidRPr="003B1BE3">
          <w:t xml:space="preserve"> </w:t>
        </w:r>
      </w:ins>
      <w:r w:rsidR="00056232">
        <w:t xml:space="preserve">na </w:t>
      </w:r>
      <w:r w:rsidRPr="002E57B1">
        <w:t>CKO.</w:t>
      </w:r>
    </w:p>
    <w:p w14:paraId="4CB5F737" w14:textId="2CA70C27" w:rsidR="002E57B1" w:rsidRPr="006171D8" w:rsidRDefault="008C13FE" w:rsidP="00E4760C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2E57B1">
        <w:t>Požiadavk</w:t>
      </w:r>
      <w:r w:rsidR="00B53135">
        <w:t>u</w:t>
      </w:r>
      <w:r w:rsidRPr="002E57B1">
        <w:t xml:space="preserve"> na podporu </w:t>
      </w:r>
      <w:r w:rsidR="00056232">
        <w:t>národného</w:t>
      </w:r>
      <w:r w:rsidR="002F3E53">
        <w:t xml:space="preserve"> administrátora</w:t>
      </w:r>
      <w:r w:rsidR="00056232">
        <w:t xml:space="preserve"> ARACHNE</w:t>
      </w:r>
      <w:r w:rsidR="003B1BE3">
        <w:t xml:space="preserve"> </w:t>
      </w:r>
      <w:ins w:id="402" w:author="Maroš Varsányi" w:date="2019-03-08T11:29:00Z">
        <w:r w:rsidR="003B1BE3">
          <w:t xml:space="preserve">- </w:t>
        </w:r>
        <w:r w:rsidR="003B1BE3" w:rsidRPr="003B1BE3">
          <w:t>centrálny kontaktný bod</w:t>
        </w:r>
        <w:r w:rsidR="00056232">
          <w:t xml:space="preserve"> </w:t>
        </w:r>
      </w:ins>
      <w:r w:rsidR="00056232">
        <w:t>na</w:t>
      </w:r>
      <w:r w:rsidR="003B1BE3">
        <w:t xml:space="preserve"> </w:t>
      </w:r>
      <w:r w:rsidR="002F3E53" w:rsidRPr="002E57B1">
        <w:t>CKO</w:t>
      </w:r>
      <w:r w:rsidR="003B1BE3">
        <w:t xml:space="preserve"> </w:t>
      </w:r>
      <w:r w:rsidRPr="002E57B1">
        <w:t>zasiela</w:t>
      </w:r>
      <w:r w:rsidR="003B1BE3">
        <w:t xml:space="preserve"> </w:t>
      </w:r>
      <w:del w:id="403" w:author="Maroš Varsányi" w:date="2019-03-08T11:29:00Z">
        <w:r w:rsidR="002C590E">
          <w:br/>
        </w:r>
      </w:del>
      <w:r w:rsidR="00B53135">
        <w:t xml:space="preserve">lokálny administrátor ARACHNE na RO </w:t>
      </w:r>
      <w:r w:rsidRPr="002E57B1">
        <w:t xml:space="preserve">na </w:t>
      </w:r>
      <w:r w:rsidR="00330726">
        <w:t xml:space="preserve">e-mailovú </w:t>
      </w:r>
      <w:r w:rsidRPr="002E57B1">
        <w:t xml:space="preserve">adresu </w:t>
      </w:r>
      <w:r w:rsidR="008875CE">
        <w:rPr>
          <w:b/>
          <w:rPrChange w:id="404" w:author="Maroš Varsányi" w:date="2019-03-08T11:29:00Z">
            <w:rPr>
              <w:rStyle w:val="Hypertextovprepojenie"/>
            </w:rPr>
          </w:rPrChange>
        </w:rPr>
        <w:fldChar w:fldCharType="begin"/>
      </w:r>
      <w:r w:rsidR="008875CE">
        <w:rPr>
          <w:b/>
          <w:rPrChange w:id="405" w:author="Maroš Varsányi" w:date="2019-03-08T11:29:00Z">
            <w:rPr>
              <w:rStyle w:val="Hypertextovprepojenie"/>
            </w:rPr>
          </w:rPrChange>
        </w:rPr>
        <w:instrText xml:space="preserve"> HYPERLINK "mailto:arachne@vicepremier.gov.sk" </w:instrText>
      </w:r>
      <w:r w:rsidR="008875CE">
        <w:rPr>
          <w:b/>
          <w:rPrChange w:id="406" w:author="Maroš Varsányi" w:date="2019-03-08T11:29:00Z">
            <w:rPr>
              <w:rStyle w:val="Hypertextovprepojenie"/>
            </w:rPr>
          </w:rPrChange>
        </w:rPr>
        <w:fldChar w:fldCharType="separate"/>
      </w:r>
      <w:r w:rsidR="005D3342" w:rsidRPr="000F442C">
        <w:rPr>
          <w:b/>
          <w:rPrChange w:id="407" w:author="Maroš Varsányi" w:date="2019-03-08T11:29:00Z">
            <w:rPr>
              <w:rStyle w:val="Hypertextovprepojenie"/>
            </w:rPr>
          </w:rPrChange>
        </w:rPr>
        <w:t>arachne@vicepremier.gov.sk</w:t>
      </w:r>
      <w:r w:rsidR="008875CE">
        <w:rPr>
          <w:b/>
          <w:rPrChange w:id="408" w:author="Maroš Varsányi" w:date="2019-03-08T11:29:00Z">
            <w:rPr>
              <w:rStyle w:val="Hypertextovprepojenie"/>
            </w:rPr>
          </w:rPrChange>
        </w:rPr>
        <w:fldChar w:fldCharType="end"/>
      </w:r>
      <w:r w:rsidRPr="002E57B1">
        <w:t xml:space="preserve">. </w:t>
      </w:r>
      <w:r w:rsidRPr="00A3753D">
        <w:t>Každá</w:t>
      </w:r>
      <w:r w:rsidR="00906106" w:rsidRPr="002E57B1">
        <w:t xml:space="preserve"> </w:t>
      </w:r>
      <w:r w:rsidRPr="00A3753D">
        <w:t>požiadavka</w:t>
      </w:r>
      <w:r w:rsidR="00906106" w:rsidRPr="002E57B1">
        <w:t xml:space="preserve"> musí obsahovať meno a kontakt na</w:t>
      </w:r>
      <w:del w:id="409" w:author="Maroš Varsányi" w:date="2019-03-08T11:29:00Z">
        <w:r w:rsidR="00906106" w:rsidRPr="002E57B1">
          <w:delText xml:space="preserve"> </w:delText>
        </w:r>
      </w:del>
      <w:ins w:id="410" w:author="Maroš Varsányi" w:date="2019-03-08T11:29:00Z">
        <w:r w:rsidR="00A539D3">
          <w:t> </w:t>
        </w:r>
      </w:ins>
      <w:r w:rsidR="00906106" w:rsidRPr="002E57B1">
        <w:t>po</w:t>
      </w:r>
      <w:r w:rsidR="00906106" w:rsidRPr="006171D8">
        <w:t xml:space="preserve">užívateľa, </w:t>
      </w:r>
      <w:r w:rsidR="00330726">
        <w:t>ak</w:t>
      </w:r>
      <w:r w:rsidR="00D2741B">
        <w:t>o</w:t>
      </w:r>
      <w:r w:rsidR="00330726">
        <w:t xml:space="preserve"> aj </w:t>
      </w:r>
      <w:r w:rsidR="00906106" w:rsidRPr="006171D8">
        <w:t xml:space="preserve">stručný, </w:t>
      </w:r>
      <w:r w:rsidR="002E57B1" w:rsidRPr="006171D8">
        <w:t xml:space="preserve">výstižný a jasný popis problému. </w:t>
      </w:r>
      <w:r w:rsidR="00056232">
        <w:t>Národný</w:t>
      </w:r>
      <w:r w:rsidR="002F3E53">
        <w:t xml:space="preserve"> adminis</w:t>
      </w:r>
      <w:r w:rsidR="00056232">
        <w:t>trátor ARACHNE</w:t>
      </w:r>
      <w:r w:rsidR="003B1BE3">
        <w:t xml:space="preserve"> </w:t>
      </w:r>
      <w:ins w:id="411" w:author="Maroš Varsányi" w:date="2019-03-08T11:29:00Z">
        <w:r w:rsidR="003B1BE3">
          <w:t xml:space="preserve">- </w:t>
        </w:r>
        <w:r w:rsidR="003B1BE3" w:rsidRPr="003B1BE3">
          <w:t>centrálny kontaktný bod</w:t>
        </w:r>
        <w:r w:rsidR="00056232">
          <w:t xml:space="preserve"> </w:t>
        </w:r>
      </w:ins>
      <w:r w:rsidR="00056232">
        <w:t xml:space="preserve">na </w:t>
      </w:r>
      <w:r w:rsidR="002F3E53" w:rsidRPr="002E57B1">
        <w:t xml:space="preserve">CKO </w:t>
      </w:r>
      <w:r w:rsidR="006171D8">
        <w:t>rieši výlučne požiadavky súvisiace s povinným využívaním systému ARACHNE</w:t>
      </w:r>
      <w:del w:id="412" w:author="Maroš Varsányi" w:date="2019-03-08T11:29:00Z">
        <w:r w:rsidR="006171D8">
          <w:delText>,</w:delText>
        </w:r>
      </w:del>
      <w:r w:rsidR="006171D8">
        <w:t xml:space="preserve"> tak</w:t>
      </w:r>
      <w:ins w:id="413" w:author="Maroš Varsányi" w:date="2019-03-08T11:29:00Z">
        <w:r w:rsidR="00A539D3">
          <w:t>,</w:t>
        </w:r>
      </w:ins>
      <w:r w:rsidR="006171D8">
        <w:t xml:space="preserve"> ako je definované </w:t>
      </w:r>
      <w:r w:rsidR="002C590E">
        <w:t>v tomto</w:t>
      </w:r>
      <w:r w:rsidR="006171D8">
        <w:t xml:space="preserve"> metodick</w:t>
      </w:r>
      <w:r w:rsidR="002C590E">
        <w:t>om</w:t>
      </w:r>
      <w:r w:rsidR="006171D8">
        <w:t xml:space="preserve"> pokyn</w:t>
      </w:r>
      <w:r w:rsidR="002C590E">
        <w:t>e</w:t>
      </w:r>
      <w:r w:rsidR="006171D8">
        <w:t>.</w:t>
      </w:r>
    </w:p>
    <w:p w14:paraId="0B7816EC" w14:textId="4746E30D" w:rsidR="007064F3" w:rsidRDefault="00056232" w:rsidP="004B6306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>
        <w:t>Národný administrátor ARACHNE</w:t>
      </w:r>
      <w:r w:rsidR="003B1BE3">
        <w:t xml:space="preserve"> </w:t>
      </w:r>
      <w:ins w:id="414" w:author="Maroš Varsányi" w:date="2019-03-08T11:29:00Z">
        <w:r w:rsidR="003B1BE3">
          <w:t xml:space="preserve">- </w:t>
        </w:r>
        <w:r w:rsidR="003B1BE3" w:rsidRPr="003B1BE3">
          <w:t>centráln</w:t>
        </w:r>
        <w:r w:rsidR="003B1BE3">
          <w:t>y</w:t>
        </w:r>
        <w:r w:rsidR="003B1BE3" w:rsidRPr="003B1BE3">
          <w:t xml:space="preserve"> kontaktn</w:t>
        </w:r>
        <w:r w:rsidR="003B1BE3">
          <w:t>ý</w:t>
        </w:r>
        <w:r w:rsidR="003B1BE3" w:rsidRPr="003B1BE3">
          <w:t xml:space="preserve"> bod</w:t>
        </w:r>
        <w:r>
          <w:t xml:space="preserve"> </w:t>
        </w:r>
      </w:ins>
      <w:r>
        <w:t xml:space="preserve">na </w:t>
      </w:r>
      <w:r w:rsidRPr="002E57B1">
        <w:t>CKO</w:t>
      </w:r>
      <w:r w:rsidR="002F3E53" w:rsidRPr="002E57B1">
        <w:t xml:space="preserve"> </w:t>
      </w:r>
      <w:r w:rsidR="002E57B1" w:rsidRPr="006171D8">
        <w:t>zašle vyjadr</w:t>
      </w:r>
      <w:r w:rsidR="005D3342">
        <w:t>enie k</w:t>
      </w:r>
      <w:r w:rsidR="00397006">
        <w:t> </w:t>
      </w:r>
      <w:r w:rsidR="005D3342">
        <w:t>požiadavke</w:t>
      </w:r>
      <w:ins w:id="415" w:author="Maroš Varsányi" w:date="2019-03-08T11:29:00Z">
        <w:r w:rsidR="00397006">
          <w:t xml:space="preserve"> na podporu</w:t>
        </w:r>
      </w:ins>
      <w:r w:rsidR="005D3342">
        <w:t xml:space="preserve"> najneskôr do </w:t>
      </w:r>
      <w:r w:rsidR="00690F48">
        <w:t>7</w:t>
      </w:r>
      <w:r w:rsidR="00690F48" w:rsidRPr="006171D8">
        <w:t xml:space="preserve"> </w:t>
      </w:r>
      <w:r w:rsidR="002E57B1" w:rsidRPr="006171D8">
        <w:t>pracovných dní od je</w:t>
      </w:r>
      <w:r w:rsidR="006171D8">
        <w:t>j</w:t>
      </w:r>
      <w:r w:rsidR="002E57B1" w:rsidRPr="006171D8">
        <w:t xml:space="preserve"> </w:t>
      </w:r>
      <w:r w:rsidR="002F3E53">
        <w:t>prijatia</w:t>
      </w:r>
      <w:r w:rsidR="002E57B1" w:rsidRPr="006171D8">
        <w:t xml:space="preserve">. </w:t>
      </w:r>
      <w:r w:rsidR="002E57B1" w:rsidRPr="00A3753D">
        <w:t>V prípade, že požiadavku nie je možné vyrieši</w:t>
      </w:r>
      <w:r w:rsidR="002E57B1" w:rsidRPr="00A3753D">
        <w:rPr>
          <w:rFonts w:hint="eastAsia"/>
        </w:rPr>
        <w:t>ť</w:t>
      </w:r>
      <w:r w:rsidR="002E57B1" w:rsidRPr="00A3753D">
        <w:t xml:space="preserve"> na úrovni </w:t>
      </w:r>
      <w:r>
        <w:t>národného administrátora ARACHNE</w:t>
      </w:r>
      <w:r w:rsidR="003B1BE3">
        <w:t xml:space="preserve"> </w:t>
      </w:r>
      <w:ins w:id="416" w:author="Maroš Varsányi" w:date="2019-03-08T11:29:00Z">
        <w:r w:rsidR="003B1BE3">
          <w:t>-</w:t>
        </w:r>
        <w:r w:rsidR="003B1BE3" w:rsidRPr="003B1BE3">
          <w:t>centráln</w:t>
        </w:r>
        <w:r w:rsidR="003B1BE3">
          <w:t>y</w:t>
        </w:r>
        <w:r w:rsidR="003B1BE3" w:rsidRPr="003B1BE3">
          <w:t xml:space="preserve"> kontaktn</w:t>
        </w:r>
        <w:r w:rsidR="003B1BE3">
          <w:t>ý</w:t>
        </w:r>
        <w:r w:rsidR="003B1BE3" w:rsidRPr="003B1BE3">
          <w:t xml:space="preserve"> bod</w:t>
        </w:r>
        <w:r>
          <w:t xml:space="preserve"> </w:t>
        </w:r>
      </w:ins>
      <w:r>
        <w:t xml:space="preserve">na </w:t>
      </w:r>
      <w:r w:rsidRPr="002E57B1">
        <w:t>CKO</w:t>
      </w:r>
      <w:r w:rsidR="002E57B1" w:rsidRPr="00A3753D">
        <w:t xml:space="preserve">, zasiela sa požiadavka na riešenie </w:t>
      </w:r>
      <w:r w:rsidR="002F3E53">
        <w:t>administrátorovi ARACHNE</w:t>
      </w:r>
      <w:r w:rsidR="00DB298E" w:rsidRPr="006171D8">
        <w:t xml:space="preserve"> </w:t>
      </w:r>
      <w:del w:id="417" w:author="Maroš Varsányi" w:date="2019-03-08T11:29:00Z">
        <w:r w:rsidR="00DB298E" w:rsidRPr="006171D8">
          <w:delText>(IT t</w:delText>
        </w:r>
        <w:r w:rsidR="002E57B1" w:rsidRPr="00A3753D">
          <w:delText>ímu ARACHNE</w:delText>
        </w:r>
        <w:r w:rsidR="002F3E53">
          <w:delText xml:space="preserve"> </w:delText>
        </w:r>
      </w:del>
      <w:r w:rsidR="00397006">
        <w:t xml:space="preserve">na </w:t>
      </w:r>
      <w:del w:id="418" w:author="Maroš Varsányi" w:date="2019-03-08T11:29:00Z">
        <w:r w:rsidR="002F3E53">
          <w:delText xml:space="preserve">úrovni </w:delText>
        </w:r>
      </w:del>
      <w:r w:rsidR="00397006">
        <w:t>EK</w:t>
      </w:r>
      <w:del w:id="419" w:author="Maroš Varsányi" w:date="2019-03-08T11:29:00Z">
        <w:r w:rsidR="002E57B1" w:rsidRPr="00A3753D">
          <w:delText>).</w:delText>
        </w:r>
      </w:del>
      <w:ins w:id="420" w:author="Maroš Varsányi" w:date="2019-03-08T11:29:00Z">
        <w:r w:rsidR="00397006">
          <w:t>.</w:t>
        </w:r>
      </w:ins>
      <w:r w:rsidR="002E57B1" w:rsidRPr="00A3753D">
        <w:t xml:space="preserve"> V takom prípade </w:t>
      </w:r>
      <w:r>
        <w:t>národný</w:t>
      </w:r>
      <w:r w:rsidR="002E57B1" w:rsidRPr="00A3753D">
        <w:t xml:space="preserve"> </w:t>
      </w:r>
      <w:r w:rsidR="00DB298E" w:rsidRPr="00DB298E">
        <w:t>administrá</w:t>
      </w:r>
      <w:r w:rsidR="002E57B1" w:rsidRPr="00A3753D">
        <w:t>tor ARACHNE</w:t>
      </w:r>
      <w:ins w:id="421" w:author="Maroš Varsányi" w:date="2019-03-08T11:29:00Z">
        <w:r w:rsidR="003B1BE3">
          <w:t xml:space="preserve"> -</w:t>
        </w:r>
        <w:r w:rsidR="002E57B1" w:rsidRPr="00A3753D">
          <w:t xml:space="preserve"> </w:t>
        </w:r>
        <w:r w:rsidR="003B1BE3" w:rsidRPr="003B1BE3">
          <w:t>centráln</w:t>
        </w:r>
        <w:r w:rsidR="003B1BE3">
          <w:t>y</w:t>
        </w:r>
        <w:r w:rsidR="003B1BE3" w:rsidRPr="003B1BE3">
          <w:t xml:space="preserve"> kontaktn</w:t>
        </w:r>
        <w:r w:rsidR="003B1BE3">
          <w:t>ý</w:t>
        </w:r>
        <w:r w:rsidR="003B1BE3" w:rsidRPr="003B1BE3">
          <w:t xml:space="preserve"> bod</w:t>
        </w:r>
      </w:ins>
      <w:r w:rsidR="003B1BE3">
        <w:t xml:space="preserve"> </w:t>
      </w:r>
      <w:r>
        <w:t xml:space="preserve">na CKO </w:t>
      </w:r>
      <w:r w:rsidR="002E57B1" w:rsidRPr="00A3753D">
        <w:t xml:space="preserve">zašle </w:t>
      </w:r>
      <w:r>
        <w:t xml:space="preserve">lokálnemu administrátorovi </w:t>
      </w:r>
      <w:r w:rsidR="00472C76">
        <w:t>ARACHNE na</w:t>
      </w:r>
      <w:r w:rsidR="002E57B1" w:rsidRPr="00A3753D">
        <w:t xml:space="preserve"> RO informáciu o zaslaní požiadavky na EK. Lehota uvedená v prvej vete sa predlžuje o </w:t>
      </w:r>
      <w:r w:rsidR="002E57B1" w:rsidRPr="00A3753D">
        <w:rPr>
          <w:rFonts w:hint="eastAsia"/>
        </w:rPr>
        <w:t>č</w:t>
      </w:r>
      <w:r w:rsidR="002E57B1" w:rsidRPr="00A3753D">
        <w:t>as</w:t>
      </w:r>
      <w:r w:rsidR="00330726">
        <w:t xml:space="preserve"> </w:t>
      </w:r>
      <w:r w:rsidR="002E57B1" w:rsidRPr="00A3753D">
        <w:t>potrebný na</w:t>
      </w:r>
      <w:del w:id="422" w:author="Maroš Varsányi" w:date="2019-03-08T11:29:00Z">
        <w:r w:rsidR="002E57B1" w:rsidRPr="00A3753D">
          <w:delText xml:space="preserve"> </w:delText>
        </w:r>
      </w:del>
      <w:ins w:id="423" w:author="Maroš Varsányi" w:date="2019-03-08T11:29:00Z">
        <w:r w:rsidR="00A539D3">
          <w:t> </w:t>
        </w:r>
      </w:ins>
      <w:r w:rsidR="002E57B1" w:rsidRPr="00A3753D">
        <w:t xml:space="preserve">vyriešenie požiadavky zo strany EK. </w:t>
      </w:r>
    </w:p>
    <w:p w14:paraId="5DE97DCA" w14:textId="058134D8" w:rsidR="00961D63" w:rsidRPr="00930116" w:rsidRDefault="00961D63" w:rsidP="00961D63">
      <w:pPr>
        <w:pStyle w:val="MPCKO1"/>
      </w:pPr>
      <w:bookmarkStart w:id="424" w:name="_Ref444476704"/>
      <w:bookmarkStart w:id="425" w:name="_Toc444522845"/>
      <w:del w:id="426" w:author="Maroš Varsányi" w:date="2019-03-08T11:29:00Z">
        <w:r>
          <w:delText>5</w:delText>
        </w:r>
      </w:del>
      <w:bookmarkStart w:id="427" w:name="_Toc6304603"/>
      <w:ins w:id="428" w:author="Maroš Varsányi" w:date="2019-03-08T11:29:00Z">
        <w:r w:rsidR="00425635">
          <w:t>4</w:t>
        </w:r>
      </w:ins>
      <w:r w:rsidR="00425635">
        <w:t xml:space="preserve"> </w:t>
      </w:r>
      <w:r w:rsidRPr="00930116">
        <w:t xml:space="preserve">Všeobecné </w:t>
      </w:r>
      <w:r>
        <w:t xml:space="preserve">zásady </w:t>
      </w:r>
      <w:r w:rsidR="002C590E">
        <w:t>na</w:t>
      </w:r>
      <w:r w:rsidRPr="00930116">
        <w:t> </w:t>
      </w:r>
      <w:r>
        <w:t>po</w:t>
      </w:r>
      <w:r w:rsidRPr="00930116">
        <w:t>užívani</w:t>
      </w:r>
      <w:r w:rsidR="002C590E">
        <w:t>e</w:t>
      </w:r>
      <w:r w:rsidRPr="00930116">
        <w:t xml:space="preserve"> systému ARACHNE v procese riadenia EŠIF</w:t>
      </w:r>
      <w:bookmarkEnd w:id="424"/>
      <w:bookmarkEnd w:id="425"/>
      <w:bookmarkEnd w:id="427"/>
    </w:p>
    <w:p w14:paraId="618B84EC" w14:textId="3BFC9A8B" w:rsidR="00961D63" w:rsidRPr="00D82E9E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D82E9E">
        <w:rPr>
          <w:b/>
        </w:rPr>
        <w:t>Základnou a nevyhnutnou</w:t>
      </w:r>
      <w:r w:rsidRPr="00D82E9E">
        <w:t xml:space="preserve"> podmienkou </w:t>
      </w:r>
      <w:r w:rsidR="002C590E">
        <w:t>na</w:t>
      </w:r>
      <w:r w:rsidRPr="00D82E9E">
        <w:t xml:space="preserve"> využitie údajov ARACHNE je dôkladná znalosť práce so systémom ARACHNE a</w:t>
      </w:r>
      <w:r w:rsidR="002F3E53">
        <w:t> riadenie sa používateľskou príručkou</w:t>
      </w:r>
      <w:r w:rsidRPr="00D82E9E">
        <w:t xml:space="preserve"> ARACHNE zo strany </w:t>
      </w:r>
      <w:r w:rsidR="002F3E53">
        <w:t>príslušných</w:t>
      </w:r>
      <w:r w:rsidRPr="00D82E9E">
        <w:t xml:space="preserve"> zamestnancov subjektov zapojených do S</w:t>
      </w:r>
      <w:r w:rsidR="0001240F" w:rsidRPr="00D82E9E">
        <w:t>ystému riadenia</w:t>
      </w:r>
      <w:r w:rsidRPr="00D82E9E">
        <w:t xml:space="preserve"> EŠIF.</w:t>
      </w:r>
      <w:r w:rsidR="00A85C7C">
        <w:t xml:space="preserve"> </w:t>
      </w:r>
      <w:r w:rsidR="00A85C7C" w:rsidRPr="00D82E9E">
        <w:rPr>
          <w:b/>
        </w:rPr>
        <w:t xml:space="preserve">Nevyhnutným predpokladom </w:t>
      </w:r>
      <w:r w:rsidR="00A85C7C">
        <w:rPr>
          <w:b/>
        </w:rPr>
        <w:t xml:space="preserve">na </w:t>
      </w:r>
      <w:r w:rsidR="00A85C7C" w:rsidRPr="00D82E9E">
        <w:rPr>
          <w:b/>
        </w:rPr>
        <w:t>správne zhodnoteni</w:t>
      </w:r>
      <w:r w:rsidR="00A85C7C">
        <w:rPr>
          <w:b/>
        </w:rPr>
        <w:t>e</w:t>
      </w:r>
      <w:r w:rsidR="00A85C7C" w:rsidRPr="00D82E9E">
        <w:rPr>
          <w:b/>
        </w:rPr>
        <w:t xml:space="preserve"> informácií </w:t>
      </w:r>
      <w:r w:rsidR="00A85C7C" w:rsidRPr="00D82E9E">
        <w:t xml:space="preserve">obsiahnutých, prípadne vygenerovaných systémom ARACHNE, je </w:t>
      </w:r>
      <w:r w:rsidR="00A85C7C" w:rsidRPr="00D82E9E">
        <w:rPr>
          <w:b/>
        </w:rPr>
        <w:t>podrobná znalosť funkcionalít</w:t>
      </w:r>
      <w:r w:rsidR="00A85C7C" w:rsidRPr="00D82E9E">
        <w:t xml:space="preserve"> systému ARACHNE, kombinácií jednotlivých vyhľadávacích kritérií, ako aj </w:t>
      </w:r>
      <w:r w:rsidR="00A85C7C" w:rsidRPr="00D82E9E">
        <w:rPr>
          <w:b/>
        </w:rPr>
        <w:t>kvalifikácia používateľov</w:t>
      </w:r>
      <w:r w:rsidR="00A85C7C" w:rsidRPr="00D82E9E">
        <w:t>.</w:t>
      </w:r>
    </w:p>
    <w:p w14:paraId="3AADCD87" w14:textId="7B041F94" w:rsidR="005D3342" w:rsidRPr="00D82E9E" w:rsidRDefault="00901D71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</w:rPr>
      </w:pPr>
      <w:r w:rsidRPr="005D3342">
        <w:rPr>
          <w:b/>
        </w:rPr>
        <w:t xml:space="preserve">Prístup do systému </w:t>
      </w:r>
      <w:r w:rsidRPr="00D82E9E">
        <w:t xml:space="preserve">ARACHNE by mali mať všetci relevantní zamestnanci, </w:t>
      </w:r>
      <w:r w:rsidR="005D3342" w:rsidRPr="00D82E9E">
        <w:t xml:space="preserve">ktorí sa zúčastňujú </w:t>
      </w:r>
      <w:r w:rsidR="002C590E">
        <w:t xml:space="preserve">na </w:t>
      </w:r>
      <w:r w:rsidR="005D3342" w:rsidRPr="00D82E9E">
        <w:t>vybraných proceso</w:t>
      </w:r>
      <w:r w:rsidR="002C590E">
        <w:t>ch</w:t>
      </w:r>
      <w:r w:rsidR="005D3342" w:rsidRPr="00D82E9E">
        <w:t xml:space="preserve"> </w:t>
      </w:r>
      <w:r w:rsidR="005D3342">
        <w:t xml:space="preserve">implementácie </w:t>
      </w:r>
      <w:r w:rsidR="005D3342" w:rsidRPr="00D82E9E">
        <w:t>EŠIF</w:t>
      </w:r>
      <w:r w:rsidR="005D3342">
        <w:t xml:space="preserve">. </w:t>
      </w:r>
      <w:r w:rsidR="00443C55">
        <w:t>Rozhodovanie</w:t>
      </w:r>
      <w:r w:rsidR="00E3628B">
        <w:t xml:space="preserve"> o tom, ktorí zamestnanci  </w:t>
      </w:r>
      <w:r w:rsidR="00D4285A">
        <w:t>RO</w:t>
      </w:r>
      <w:r w:rsidR="00E3628B">
        <w:t xml:space="preserve"> majú mať prístup </w:t>
      </w:r>
      <w:r w:rsidR="005D3342">
        <w:t xml:space="preserve">do systému ARACHNE je výlučne v kompetencii </w:t>
      </w:r>
      <w:r w:rsidR="00D4285A">
        <w:t>RO</w:t>
      </w:r>
      <w:r w:rsidR="005D3342">
        <w:t>.</w:t>
      </w:r>
      <w:r w:rsidR="00E3628B">
        <w:t xml:space="preserve"> </w:t>
      </w:r>
    </w:p>
    <w:p w14:paraId="40774A12" w14:textId="2E08A9C9" w:rsidR="00961D63" w:rsidRPr="005D3342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5D3342">
        <w:t xml:space="preserve">Systém ARACHNE slúži ako </w:t>
      </w:r>
      <w:r w:rsidR="006A71BE">
        <w:t xml:space="preserve">povinne využívaný </w:t>
      </w:r>
      <w:r w:rsidRPr="005D3342">
        <w:rPr>
          <w:b/>
        </w:rPr>
        <w:t xml:space="preserve">pomocný vyhľadávací nástroj </w:t>
      </w:r>
      <w:r w:rsidRPr="005D3342">
        <w:t>v ňom obsiahnutých údajov</w:t>
      </w:r>
      <w:r w:rsidR="00330726">
        <w:t>,</w:t>
      </w:r>
      <w:r w:rsidRPr="005D3342">
        <w:t xml:space="preserve"> s cieľom určiť projekty, ktoré by mohli byť potenciálne náchylné </w:t>
      </w:r>
      <w:r w:rsidRPr="005D3342">
        <w:lastRenderedPageBreak/>
        <w:t>na</w:t>
      </w:r>
      <w:del w:id="429" w:author="Maroš Varsányi" w:date="2019-03-08T11:29:00Z">
        <w:r w:rsidRPr="005D3342">
          <w:delText xml:space="preserve"> </w:delText>
        </w:r>
      </w:del>
      <w:ins w:id="430" w:author="Maroš Varsányi" w:date="2019-03-08T11:29:00Z">
        <w:r w:rsidR="00A539D3">
          <w:t> </w:t>
        </w:r>
      </w:ins>
      <w:r w:rsidRPr="005D3342">
        <w:t xml:space="preserve">riziká podvodu, konflikt záujmov a </w:t>
      </w:r>
      <w:del w:id="431" w:author="Maroš Varsányi" w:date="2019-03-08T11:29:00Z">
        <w:r w:rsidRPr="005D3342">
          <w:delText>nezrovnalost</w:delText>
        </w:r>
        <w:r w:rsidR="00330726">
          <w:delText>í</w:delText>
        </w:r>
      </w:del>
      <w:ins w:id="432" w:author="Maroš Varsányi" w:date="2019-03-08T11:29:00Z">
        <w:r w:rsidRPr="005D3342">
          <w:t>nezrovnalost</w:t>
        </w:r>
        <w:r w:rsidR="00A539D3">
          <w:t>i</w:t>
        </w:r>
      </w:ins>
      <w:r w:rsidRPr="005D3342">
        <w:t>.</w:t>
      </w:r>
      <w:r w:rsidR="00425E47">
        <w:t xml:space="preserve"> </w:t>
      </w:r>
      <w:r w:rsidR="00425E47" w:rsidRPr="00D82E9E">
        <w:t>Identifikácia konkrétnych pochybení by mala byť výsledkom špecializovaných a cielených detekčných techník, realizovaných kvalifikovanými osobami, pričom jednotlivé zistenia by mali byť overené a verifikované aj s využitím iných relevantných zdrojov informácií.</w:t>
      </w:r>
    </w:p>
    <w:p w14:paraId="2230A3CB" w14:textId="4E210749" w:rsidR="00961D63" w:rsidRPr="00D82E9E" w:rsidRDefault="00961D63" w:rsidP="004B6306">
      <w:pPr>
        <w:pStyle w:val="AZodsek"/>
        <w:numPr>
          <w:ilvl w:val="0"/>
          <w:numId w:val="60"/>
        </w:numPr>
        <w:ind w:left="426" w:hanging="426"/>
        <w:rPr>
          <w:sz w:val="24"/>
          <w:szCs w:val="24"/>
        </w:rPr>
      </w:pPr>
      <w:r w:rsidRPr="00D82E9E">
        <w:rPr>
          <w:sz w:val="24"/>
          <w:szCs w:val="24"/>
        </w:rPr>
        <w:t xml:space="preserve">Informácie získané prostredníctvom systému ARACHNE môžu potenciálne indikovať nezrovnalosti v rámci projektov, a preto </w:t>
      </w:r>
      <w:r w:rsidR="00491D11">
        <w:rPr>
          <w:sz w:val="24"/>
          <w:szCs w:val="24"/>
        </w:rPr>
        <w:t>by mali slúžiť ako</w:t>
      </w:r>
      <w:r w:rsidRPr="00D82E9E">
        <w:rPr>
          <w:sz w:val="24"/>
          <w:szCs w:val="24"/>
        </w:rPr>
        <w:t xml:space="preserve"> podklad </w:t>
      </w:r>
      <w:r w:rsidR="002C590E">
        <w:rPr>
          <w:sz w:val="24"/>
          <w:szCs w:val="24"/>
        </w:rPr>
        <w:t>na</w:t>
      </w:r>
      <w:r w:rsidRPr="00D82E9E">
        <w:rPr>
          <w:sz w:val="24"/>
          <w:szCs w:val="24"/>
        </w:rPr>
        <w:t xml:space="preserve"> vykonanie ďalších krokov zo strany </w:t>
      </w:r>
      <w:r w:rsidR="00D4285A">
        <w:rPr>
          <w:sz w:val="24"/>
          <w:szCs w:val="24"/>
        </w:rPr>
        <w:t>RO</w:t>
      </w:r>
      <w:r w:rsidRPr="00D82E9E">
        <w:rPr>
          <w:sz w:val="24"/>
          <w:szCs w:val="24"/>
        </w:rPr>
        <w:t xml:space="preserve"> na odstránenie zistených nedostatkov, resp. vykonanie nápravných opatrení. </w:t>
      </w:r>
    </w:p>
    <w:p w14:paraId="1B2D9F05" w14:textId="201365C2" w:rsidR="00961D63" w:rsidRPr="00C34C0B" w:rsidRDefault="00961D63" w:rsidP="004B6306">
      <w:pPr>
        <w:pStyle w:val="Odsekzoznamu"/>
        <w:numPr>
          <w:ilvl w:val="0"/>
          <w:numId w:val="60"/>
        </w:numPr>
        <w:tabs>
          <w:tab w:val="left" w:pos="567"/>
        </w:tabs>
        <w:spacing w:after="120"/>
        <w:ind w:left="426" w:hanging="426"/>
        <w:jc w:val="both"/>
      </w:pPr>
      <w:r w:rsidRPr="00C34C0B">
        <w:t>V zmysle S</w:t>
      </w:r>
      <w:r w:rsidR="0001240F">
        <w:t xml:space="preserve">ystému riadenia </w:t>
      </w:r>
      <w:r w:rsidRPr="00C34C0B">
        <w:t>EŠIF</w:t>
      </w:r>
      <w:r w:rsidR="00951C2B">
        <w:t xml:space="preserve"> </w:t>
      </w:r>
      <w:r w:rsidRPr="00C34C0B">
        <w:t xml:space="preserve">je </w:t>
      </w:r>
      <w:r w:rsidR="00D4285A">
        <w:t>RO</w:t>
      </w:r>
      <w:r w:rsidRPr="00C34C0B">
        <w:t xml:space="preserve"> povinný využívať analýzu rizík a zároveň zohľa</w:t>
      </w:r>
      <w:r w:rsidR="005E6213">
        <w:t>dňovať tzv. rizikové indikátory</w:t>
      </w:r>
      <w:r w:rsidRPr="00C34C0B">
        <w:t xml:space="preserve">. </w:t>
      </w:r>
      <w:r w:rsidRPr="00D82E9E">
        <w:rPr>
          <w:b/>
        </w:rPr>
        <w:t xml:space="preserve">Systém ARACHNE </w:t>
      </w:r>
      <w:r w:rsidR="00C003E4">
        <w:rPr>
          <w:b/>
        </w:rPr>
        <w:t>je</w:t>
      </w:r>
      <w:r w:rsidRPr="00D82E9E">
        <w:rPr>
          <w:b/>
        </w:rPr>
        <w:t xml:space="preserve"> </w:t>
      </w:r>
      <w:r w:rsidR="006A71BE">
        <w:rPr>
          <w:b/>
        </w:rPr>
        <w:t xml:space="preserve">povinne využívaným pomocným </w:t>
      </w:r>
      <w:r w:rsidRPr="00D82E9E">
        <w:rPr>
          <w:b/>
        </w:rPr>
        <w:t>nástrojo</w:t>
      </w:r>
      <w:r w:rsidR="006A71BE">
        <w:rPr>
          <w:b/>
        </w:rPr>
        <w:t>m</w:t>
      </w:r>
      <w:r w:rsidRPr="00D82E9E">
        <w:rPr>
          <w:b/>
        </w:rPr>
        <w:t>, ktor</w:t>
      </w:r>
      <w:r w:rsidR="00951C2B">
        <w:rPr>
          <w:b/>
        </w:rPr>
        <w:t>ý</w:t>
      </w:r>
      <w:r w:rsidRPr="00D82E9E">
        <w:rPr>
          <w:b/>
        </w:rPr>
        <w:t xml:space="preserve"> </w:t>
      </w:r>
      <w:r w:rsidR="00C003E4">
        <w:rPr>
          <w:b/>
        </w:rPr>
        <w:t>používa</w:t>
      </w:r>
      <w:r w:rsidRPr="00D82E9E">
        <w:rPr>
          <w:b/>
        </w:rPr>
        <w:t xml:space="preserve"> </w:t>
      </w:r>
      <w:r w:rsidR="00D4285A">
        <w:rPr>
          <w:b/>
        </w:rPr>
        <w:t>RO</w:t>
      </w:r>
      <w:r w:rsidRPr="00D82E9E">
        <w:rPr>
          <w:b/>
        </w:rPr>
        <w:t xml:space="preserve"> ako zdroj informácií pri vyhodnocovaní jednotlivých rizikových ukazovateľov.</w:t>
      </w:r>
      <w:r w:rsidRPr="00C34C0B">
        <w:t xml:space="preserve"> Identifikácia tzv. rizikových ukazovateľov neznamená sama o sebe dôkaz napr. o porušení hospodárskej súťaže alebo porušení ZVO, či konflikte záujmov,  prípadne porušení iných predpisov a pravidiel. </w:t>
      </w:r>
      <w:r w:rsidR="002C590E">
        <w:t xml:space="preserve">Ide </w:t>
      </w:r>
      <w:r w:rsidRPr="00C34C0B">
        <w:t>však</w:t>
      </w:r>
      <w:r w:rsidR="002C590E">
        <w:t xml:space="preserve"> o</w:t>
      </w:r>
      <w:r w:rsidRPr="00C34C0B">
        <w:t xml:space="preserve"> situáci</w:t>
      </w:r>
      <w:r w:rsidR="002C590E">
        <w:t>e</w:t>
      </w:r>
      <w:r w:rsidRPr="00C34C0B">
        <w:t xml:space="preserve">, ktoré zvyšujú pravdepodobnosť, že mohlo dôjsť k protiprávnemu konaniu. </w:t>
      </w:r>
    </w:p>
    <w:p w14:paraId="403A3877" w14:textId="735CF8BB" w:rsidR="00961D63" w:rsidRPr="002C77FF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930116">
        <w:t xml:space="preserve">Údaje sa dajú overiť v každej funkcionalite systému ARACHNE samostatne: </w:t>
      </w:r>
      <w:del w:id="433" w:author="Maroš Varsányi" w:date="2019-03-08T11:29:00Z">
        <w:r w:rsidR="00A96BDF">
          <w:delText xml:space="preserve">objekt </w:delText>
        </w:r>
        <w:r w:rsidR="00E3628B">
          <w:delText>(</w:delText>
        </w:r>
        <w:r w:rsidRPr="00930116">
          <w:delText>entity</w:delText>
        </w:r>
        <w:r w:rsidR="00E3628B">
          <w:delText>)</w:delText>
        </w:r>
        <w:r w:rsidRPr="00930116">
          <w:delText>,</w:delText>
        </w:r>
      </w:del>
      <w:ins w:id="434" w:author="Maroš Varsányi" w:date="2019-03-08T11:29:00Z">
        <w:r w:rsidR="006815F0">
          <w:t>objekty/</w:t>
        </w:r>
        <w:proofErr w:type="spellStart"/>
        <w:r w:rsidR="006815F0">
          <w:t>entities</w:t>
        </w:r>
        <w:proofErr w:type="spellEnd"/>
        <w:r w:rsidRPr="00930116">
          <w:t>,</w:t>
        </w:r>
      </w:ins>
      <w:r w:rsidRPr="00930116">
        <w:t xml:space="preserve"> vzťahy</w:t>
      </w:r>
      <w:del w:id="435" w:author="Maroš Varsányi" w:date="2019-03-08T11:29:00Z">
        <w:r w:rsidRPr="00930116">
          <w:delText xml:space="preserve"> (</w:delText>
        </w:r>
      </w:del>
      <w:ins w:id="436" w:author="Maroš Varsányi" w:date="2019-03-08T11:29:00Z">
        <w:r w:rsidR="006815F0">
          <w:t>/</w:t>
        </w:r>
      </w:ins>
      <w:proofErr w:type="spellStart"/>
      <w:r w:rsidRPr="00930116">
        <w:t>relations</w:t>
      </w:r>
      <w:proofErr w:type="spellEnd"/>
      <w:del w:id="437" w:author="Maroš Varsányi" w:date="2019-03-08T11:29:00Z">
        <w:r w:rsidRPr="00930116">
          <w:delText>)</w:delText>
        </w:r>
      </w:del>
      <w:r w:rsidRPr="00930116">
        <w:t xml:space="preserve"> a zobraziť v</w:t>
      </w:r>
      <w:r w:rsidR="00F26E5A">
        <w:t> </w:t>
      </w:r>
      <w:del w:id="438" w:author="Maroš Varsányi" w:date="2019-03-08T11:29:00Z">
        <w:r w:rsidRPr="00930116">
          <w:delText>pracovných paneloch (</w:delText>
        </w:r>
      </w:del>
      <w:ins w:id="439" w:author="Maroš Varsányi" w:date="2019-03-08T11:29:00Z">
        <w:r w:rsidR="00F26E5A">
          <w:t>tabuliach</w:t>
        </w:r>
      </w:ins>
      <w:del w:id="440" w:author="Maroš Varsányi" w:date="2019-03-08T11:29:00Z">
        <w:r w:rsidRPr="00930116">
          <w:delText>).</w:delText>
        </w:r>
      </w:del>
      <w:ins w:id="441" w:author="Maroš Varsányi" w:date="2019-03-08T11:29:00Z">
        <w:r w:rsidR="00B24D34">
          <w:t>.</w:t>
        </w:r>
      </w:ins>
      <w:r w:rsidR="00B24D34">
        <w:t xml:space="preserve"> </w:t>
      </w:r>
      <w:r w:rsidRPr="00930116">
        <w:rPr>
          <w:b/>
        </w:rPr>
        <w:t>Overenie v každej kategórii je samostatným vyhľadávaním a overovaním údajov – nedá sa overenie v jednej funkcionalite nahradiť overením v inej, ide o samostatné vyhľadávacie a overovacie činnosti, ktoré sa môžu a nemusia dopĺňať a </w:t>
      </w:r>
      <w:r>
        <w:rPr>
          <w:b/>
        </w:rPr>
        <w:t>ktoré nemožno nahradiť navzájom</w:t>
      </w:r>
      <w:r w:rsidRPr="00930116">
        <w:t>.</w:t>
      </w:r>
      <w:r w:rsidRPr="002C77FF">
        <w:t xml:space="preserve"> Napr. pri overovaní údajov v </w:t>
      </w:r>
      <w:del w:id="442" w:author="Maroš Varsányi" w:date="2019-03-08T11:29:00Z">
        <w:r w:rsidRPr="002C77FF">
          <w:delText>pracovných paneloch (</w:delText>
        </w:r>
      </w:del>
      <w:ins w:id="443" w:author="Maroš Varsányi" w:date="2019-03-08T11:29:00Z">
        <w:r w:rsidR="00F26E5A">
          <w:t>tabuliach/</w:t>
        </w:r>
      </w:ins>
      <w:proofErr w:type="spellStart"/>
      <w:r w:rsidRPr="002C77FF">
        <w:t>dashboards</w:t>
      </w:r>
      <w:proofErr w:type="spellEnd"/>
      <w:del w:id="444" w:author="Maroš Varsányi" w:date="2019-03-08T11:29:00Z">
        <w:r w:rsidRPr="002C77FF">
          <w:delText>)</w:delText>
        </w:r>
      </w:del>
      <w:r w:rsidRPr="002C77FF">
        <w:t xml:space="preserve"> sa nedajú overiť niektoré aspekty, ktoré ponúka samostatné overenie cez </w:t>
      </w:r>
      <w:r w:rsidR="00A96BDF">
        <w:t>objekty</w:t>
      </w:r>
      <w:del w:id="445" w:author="Maroš Varsányi" w:date="2019-03-08T11:29:00Z">
        <w:r w:rsidR="00A96BDF">
          <w:delText xml:space="preserve"> </w:delText>
        </w:r>
        <w:r w:rsidR="00550B74">
          <w:delText>(</w:delText>
        </w:r>
      </w:del>
      <w:ins w:id="446" w:author="Maroš Varsányi" w:date="2019-03-08T11:29:00Z">
        <w:r w:rsidR="006815F0">
          <w:t>/</w:t>
        </w:r>
      </w:ins>
      <w:proofErr w:type="spellStart"/>
      <w:r w:rsidR="00550B74">
        <w:t>entities</w:t>
      </w:r>
      <w:proofErr w:type="spellEnd"/>
      <w:del w:id="447" w:author="Maroš Varsányi" w:date="2019-03-08T11:29:00Z">
        <w:r w:rsidR="00550B74">
          <w:delText>)</w:delText>
        </w:r>
      </w:del>
      <w:r w:rsidRPr="002C77FF">
        <w:t xml:space="preserve"> alebo </w:t>
      </w:r>
      <w:r w:rsidR="006815F0" w:rsidRPr="00930116">
        <w:t>vzťahy</w:t>
      </w:r>
      <w:del w:id="448" w:author="Maroš Varsányi" w:date="2019-03-08T11:29:00Z">
        <w:r w:rsidRPr="002C77FF">
          <w:delText xml:space="preserve"> (</w:delText>
        </w:r>
      </w:del>
      <w:ins w:id="449" w:author="Maroš Varsányi" w:date="2019-03-08T11:29:00Z">
        <w:r w:rsidR="006815F0">
          <w:t>/</w:t>
        </w:r>
      </w:ins>
      <w:proofErr w:type="spellStart"/>
      <w:r w:rsidR="006815F0" w:rsidRPr="00930116">
        <w:t>relations</w:t>
      </w:r>
      <w:proofErr w:type="spellEnd"/>
      <w:del w:id="450" w:author="Maroš Varsányi" w:date="2019-03-08T11:29:00Z">
        <w:r w:rsidRPr="002C77FF">
          <w:delText>).</w:delText>
        </w:r>
      </w:del>
      <w:ins w:id="451" w:author="Maroš Varsányi" w:date="2019-03-08T11:29:00Z">
        <w:r w:rsidRPr="002C77FF">
          <w:t>.</w:t>
        </w:r>
      </w:ins>
      <w:r w:rsidRPr="002C77FF">
        <w:t xml:space="preserve"> Preto sa nemožno spoliehať len na jeden spôsob overenia (napr. cez </w:t>
      </w:r>
      <w:del w:id="452" w:author="Maroš Varsányi" w:date="2019-03-08T11:29:00Z">
        <w:r w:rsidRPr="002C77FF">
          <w:delText>pracovné panely (</w:delText>
        </w:r>
      </w:del>
      <w:ins w:id="453" w:author="Maroš Varsányi" w:date="2019-03-08T11:29:00Z">
        <w:r w:rsidR="00F26E5A">
          <w:t>tabule/</w:t>
        </w:r>
      </w:ins>
      <w:proofErr w:type="spellStart"/>
      <w:r w:rsidRPr="002C77FF">
        <w:t>dashboards</w:t>
      </w:r>
      <w:proofErr w:type="spellEnd"/>
      <w:del w:id="454" w:author="Maroš Varsányi" w:date="2019-03-08T11:29:00Z">
        <w:r w:rsidRPr="002C77FF">
          <w:delText>)</w:delText>
        </w:r>
      </w:del>
      <w:r w:rsidRPr="002C77FF">
        <w:t xml:space="preserve"> formou analýzy rizikových ukazovateľov, alebo len cez </w:t>
      </w:r>
      <w:r w:rsidR="006815F0">
        <w:t>objekty</w:t>
      </w:r>
      <w:del w:id="455" w:author="Maroš Varsányi" w:date="2019-03-08T11:29:00Z">
        <w:r w:rsidR="00A96BDF">
          <w:delText xml:space="preserve"> (</w:delText>
        </w:r>
      </w:del>
      <w:ins w:id="456" w:author="Maroš Varsányi" w:date="2019-03-08T11:29:00Z">
        <w:r w:rsidR="006815F0">
          <w:t>/</w:t>
        </w:r>
      </w:ins>
      <w:proofErr w:type="spellStart"/>
      <w:r w:rsidR="006815F0">
        <w:t>entities</w:t>
      </w:r>
      <w:proofErr w:type="spellEnd"/>
      <w:del w:id="457" w:author="Maroš Varsányi" w:date="2019-03-08T11:29:00Z">
        <w:r w:rsidR="00A96BDF">
          <w:delText>)</w:delText>
        </w:r>
      </w:del>
      <w:r w:rsidR="006815F0" w:rsidRPr="002C77FF">
        <w:t xml:space="preserve"> </w:t>
      </w:r>
      <w:r w:rsidRPr="002C77FF">
        <w:t xml:space="preserve">alebo len cez </w:t>
      </w:r>
      <w:r w:rsidR="006815F0" w:rsidRPr="00930116">
        <w:t>vzťahy</w:t>
      </w:r>
      <w:del w:id="458" w:author="Maroš Varsányi" w:date="2019-03-08T11:29:00Z">
        <w:r w:rsidRPr="002C77FF">
          <w:delText xml:space="preserve"> (</w:delText>
        </w:r>
      </w:del>
      <w:ins w:id="459" w:author="Maroš Varsányi" w:date="2019-03-08T11:29:00Z">
        <w:r w:rsidR="006815F0">
          <w:t>/</w:t>
        </w:r>
      </w:ins>
      <w:proofErr w:type="spellStart"/>
      <w:r w:rsidR="006815F0" w:rsidRPr="00930116">
        <w:t>relations</w:t>
      </w:r>
      <w:proofErr w:type="spellEnd"/>
      <w:del w:id="460" w:author="Maroš Varsányi" w:date="2019-03-08T11:29:00Z">
        <w:r w:rsidRPr="002C77FF">
          <w:delText>)),</w:delText>
        </w:r>
      </w:del>
      <w:ins w:id="461" w:author="Maroš Varsányi" w:date="2019-03-08T11:29:00Z">
        <w:r w:rsidR="001E29A3">
          <w:t>)</w:t>
        </w:r>
        <w:r w:rsidRPr="002C77FF">
          <w:t>,</w:t>
        </w:r>
      </w:ins>
      <w:r w:rsidRPr="002C77FF">
        <w:t xml:space="preserve"> ale každú overovanú skutočnosť je potrebné preskúmať cez viaceré spôsoby overenia</w:t>
      </w:r>
      <w:r w:rsidRPr="00930116">
        <w:t xml:space="preserve">. </w:t>
      </w:r>
    </w:p>
    <w:p w14:paraId="3530F8F2" w14:textId="4BBDD881" w:rsidR="00961D63" w:rsidRPr="000F442C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  <w:rPrChange w:id="462" w:author="Maroš Varsányi" w:date="2019-03-08T11:29:00Z">
            <w:rPr/>
          </w:rPrChange>
        </w:rPr>
      </w:pPr>
      <w:r w:rsidRPr="002C77FF">
        <w:t xml:space="preserve">Práca so systémom ARACHNE je </w:t>
      </w:r>
      <w:r w:rsidRPr="000F442C">
        <w:rPr>
          <w:rPrChange w:id="463" w:author="Maroš Varsányi" w:date="2019-03-08T11:29:00Z">
            <w:rPr>
              <w:b/>
            </w:rPr>
          </w:rPrChange>
        </w:rPr>
        <w:t>časovo náročná</w:t>
      </w:r>
      <w:r w:rsidRPr="002C77FF">
        <w:t>. Predpokladom získania čo najrelevantnejších informáci</w:t>
      </w:r>
      <w:r w:rsidR="002C4EAA">
        <w:t>í</w:t>
      </w:r>
      <w:r w:rsidRPr="002C77FF">
        <w:t xml:space="preserve"> je vyhľadávanie údajov podľa čo najväčšieho množstva kombináci</w:t>
      </w:r>
      <w:r w:rsidR="002C4EAA">
        <w:t>í</w:t>
      </w:r>
      <w:r w:rsidRPr="002C77FF">
        <w:t xml:space="preserve"> funkcií a kritérií, ktoré sa však môžu líšiť v závislosti od skutočnosti, ktorá je predmetom overovania. Zároveň každý prípad overovania je špecifický, a preto získanie relevantných informácií závisí od ľudského faktoru. </w:t>
      </w:r>
      <w:r w:rsidRPr="0033598D">
        <w:rPr>
          <w:b/>
        </w:rPr>
        <w:t xml:space="preserve">Je preto nevyhnutné, aby systém ARACHNE </w:t>
      </w:r>
      <w:r w:rsidRPr="00595E7C">
        <w:rPr>
          <w:b/>
        </w:rPr>
        <w:t>využívali kvalifikované osoby</w:t>
      </w:r>
      <w:r w:rsidR="00247DF9" w:rsidRPr="000F442C">
        <w:rPr>
          <w:b/>
          <w:rPrChange w:id="464" w:author="Maroš Varsányi" w:date="2019-03-08T11:29:00Z">
            <w:rPr/>
          </w:rPrChange>
        </w:rPr>
        <w:t xml:space="preserve"> </w:t>
      </w:r>
      <w:r w:rsidR="00247DF9" w:rsidRPr="0033598D">
        <w:rPr>
          <w:b/>
        </w:rPr>
        <w:t>a</w:t>
      </w:r>
      <w:r w:rsidR="001E29A3">
        <w:rPr>
          <w:b/>
        </w:rPr>
        <w:t xml:space="preserve"> </w:t>
      </w:r>
      <w:r w:rsidR="00247DF9" w:rsidRPr="0033598D">
        <w:rPr>
          <w:b/>
        </w:rPr>
        <w:t xml:space="preserve">výsledok kvantitatívneho </w:t>
      </w:r>
      <w:r w:rsidR="00951C2B" w:rsidRPr="00595E7C">
        <w:rPr>
          <w:b/>
        </w:rPr>
        <w:t xml:space="preserve">                                   </w:t>
      </w:r>
      <w:r w:rsidR="00247DF9" w:rsidRPr="00595E7C">
        <w:rPr>
          <w:b/>
        </w:rPr>
        <w:t>a kvalitatívneho posúdenia preukázateľne zaznamenali v kontrolnom zozname</w:t>
      </w:r>
      <w:r w:rsidR="001E29A3">
        <w:rPr>
          <w:b/>
        </w:rPr>
        <w:t xml:space="preserve"> </w:t>
      </w:r>
      <w:ins w:id="465" w:author="Maroš Varsányi" w:date="2019-03-08T11:29:00Z">
        <w:r w:rsidR="001E29A3" w:rsidRPr="00E4760C">
          <w:rPr>
            <w:b/>
          </w:rPr>
          <w:t>(Vzor CKO č. 35)</w:t>
        </w:r>
        <w:r w:rsidR="00247DF9" w:rsidRPr="00595E7C">
          <w:rPr>
            <w:b/>
          </w:rPr>
          <w:t xml:space="preserve"> </w:t>
        </w:r>
      </w:ins>
      <w:r w:rsidR="00247DF9" w:rsidRPr="00595E7C">
        <w:rPr>
          <w:b/>
        </w:rPr>
        <w:t>aj</w:t>
      </w:r>
      <w:del w:id="466" w:author="Maroš Varsányi" w:date="2019-03-08T11:29:00Z">
        <w:r w:rsidR="00247DF9" w:rsidRPr="00247DF9">
          <w:rPr>
            <w:b/>
          </w:rPr>
          <w:delText xml:space="preserve"> </w:delText>
        </w:r>
        <w:r w:rsidR="00863081">
          <w:rPr>
            <w:b/>
          </w:rPr>
          <w:delText xml:space="preserve">          </w:delText>
        </w:r>
      </w:del>
      <w:r w:rsidR="001E29A3">
        <w:rPr>
          <w:b/>
        </w:rPr>
        <w:t xml:space="preserve"> </w:t>
      </w:r>
      <w:r w:rsidR="00247DF9" w:rsidRPr="00595E7C">
        <w:rPr>
          <w:b/>
        </w:rPr>
        <w:t xml:space="preserve">z dôvodu audit </w:t>
      </w:r>
      <w:proofErr w:type="spellStart"/>
      <w:r w:rsidR="00247DF9" w:rsidRPr="00595E7C">
        <w:rPr>
          <w:b/>
        </w:rPr>
        <w:t>trailu</w:t>
      </w:r>
      <w:proofErr w:type="spellEnd"/>
      <w:r w:rsidR="00247DF9" w:rsidRPr="00595E7C">
        <w:rPr>
          <w:b/>
        </w:rPr>
        <w:t xml:space="preserve"> a preukázateľnosti vykonaného overovania pre</w:t>
      </w:r>
      <w:del w:id="467" w:author="Maroš Varsányi" w:date="2019-03-08T11:29:00Z">
        <w:r w:rsidR="00247DF9" w:rsidRPr="00247DF9">
          <w:rPr>
            <w:b/>
          </w:rPr>
          <w:delText xml:space="preserve"> </w:delText>
        </w:r>
      </w:del>
      <w:ins w:id="468" w:author="Maroš Varsányi" w:date="2019-03-08T11:29:00Z">
        <w:r w:rsidR="00F427BC">
          <w:rPr>
            <w:b/>
          </w:rPr>
          <w:t> </w:t>
        </w:r>
      </w:ins>
      <w:r w:rsidR="00247DF9" w:rsidRPr="00595E7C">
        <w:rPr>
          <w:b/>
        </w:rPr>
        <w:t>prípad budúcich kontrol a auditov, keďže riziko</w:t>
      </w:r>
      <w:del w:id="469" w:author="Maroš Varsányi" w:date="2019-03-08T11:29:00Z">
        <w:r w:rsidR="00863081" w:rsidRPr="002024CC">
          <w:rPr>
            <w:b/>
          </w:rPr>
          <w:delText>)</w:delText>
        </w:r>
        <w:r w:rsidR="00247DF9" w:rsidRPr="00247DF9">
          <w:rPr>
            <w:b/>
          </w:rPr>
          <w:delText xml:space="preserve"> </w:delText>
        </w:r>
        <w:r w:rsidR="00863081">
          <w:rPr>
            <w:b/>
          </w:rPr>
          <w:delText xml:space="preserve">               </w:delText>
        </w:r>
      </w:del>
      <w:r w:rsidR="001E29A3">
        <w:rPr>
          <w:b/>
        </w:rPr>
        <w:t xml:space="preserve"> </w:t>
      </w:r>
      <w:r w:rsidR="00247DF9" w:rsidRPr="00595E7C">
        <w:rPr>
          <w:b/>
        </w:rPr>
        <w:t>sa môže vyvíjať v čase</w:t>
      </w:r>
      <w:r w:rsidR="00952EEF" w:rsidRPr="00E4760C">
        <w:rPr>
          <w:b/>
          <w:rPrChange w:id="470" w:author="Maroš Varsányi" w:date="2019-03-08T11:29:00Z">
            <w:rPr/>
          </w:rPrChange>
        </w:rPr>
        <w:t>.</w:t>
      </w:r>
      <w:r w:rsidR="00DB6493" w:rsidRPr="00E4760C">
        <w:rPr>
          <w:b/>
          <w:rPrChange w:id="471" w:author="Maroš Varsányi" w:date="2019-03-08T11:29:00Z">
            <w:rPr/>
          </w:rPrChange>
        </w:rPr>
        <w:t xml:space="preserve"> </w:t>
      </w:r>
      <w:del w:id="472" w:author="Maroš Varsányi" w:date="2019-03-08T11:29:00Z">
        <w:r w:rsidR="009724D5">
          <w:delText>Pod k</w:delText>
        </w:r>
        <w:r w:rsidR="00DB6493">
          <w:delText xml:space="preserve">valifikovanou osobou sa rozumie </w:delText>
        </w:r>
        <w:r w:rsidR="00A414AA">
          <w:delText>národný administrátor ARACHNE a lokálny administrátor ARACHNE</w:delText>
        </w:r>
        <w:r w:rsidR="00863081">
          <w:delText>, ktorí sú</w:delText>
        </w:r>
        <w:r w:rsidR="00A414AA">
          <w:delText xml:space="preserve"> zaškolení EK a zamestnan</w:delText>
        </w:r>
        <w:r w:rsidR="00DB6493">
          <w:delText>c</w:delText>
        </w:r>
        <w:r w:rsidR="00A414AA">
          <w:delText>i</w:delText>
        </w:r>
        <w:r w:rsidR="00DB6493">
          <w:delText xml:space="preserve"> RO</w:delText>
        </w:r>
        <w:r w:rsidR="00A414AA">
          <w:delText xml:space="preserve"> a ďalších subjektov zaškolení</w:delText>
        </w:r>
        <w:r w:rsidR="00DB6493">
          <w:delText xml:space="preserve"> </w:delText>
        </w:r>
        <w:r w:rsidR="00540498">
          <w:delText xml:space="preserve">lokálnym administrátorom </w:delText>
        </w:r>
        <w:r w:rsidR="00A414AA">
          <w:delText>ARACHNE</w:delText>
        </w:r>
        <w:r w:rsidR="00540498">
          <w:delText xml:space="preserve"> </w:delText>
        </w:r>
        <w:r w:rsidR="00863081">
          <w:delText>na</w:delText>
        </w:r>
        <w:r w:rsidR="00540498">
          <w:delText xml:space="preserve"> prácu so systémom ARACHNE</w:delText>
        </w:r>
        <w:r w:rsidR="00DB6493">
          <w:delText>.</w:delText>
        </w:r>
      </w:del>
    </w:p>
    <w:p w14:paraId="1DC7038B" w14:textId="7E6C8EBB" w:rsidR="00961D63" w:rsidRPr="002C77FF" w:rsidRDefault="00961D63" w:rsidP="004B6306">
      <w:pPr>
        <w:pStyle w:val="Zkladntext"/>
        <w:numPr>
          <w:ilvl w:val="0"/>
          <w:numId w:val="60"/>
        </w:numPr>
        <w:ind w:left="426" w:hanging="426"/>
        <w:jc w:val="both"/>
        <w:rPr>
          <w:b/>
        </w:rPr>
      </w:pPr>
      <w:bookmarkStart w:id="473" w:name="_Toc444482854"/>
      <w:bookmarkStart w:id="474" w:name="_Toc444503625"/>
      <w:bookmarkEnd w:id="473"/>
      <w:bookmarkEnd w:id="474"/>
      <w:r w:rsidRPr="002C77FF">
        <w:rPr>
          <w:b/>
        </w:rPr>
        <w:t xml:space="preserve">Samotný systém ARACHNE nemôže </w:t>
      </w:r>
      <w:r w:rsidR="00702D46">
        <w:rPr>
          <w:b/>
        </w:rPr>
        <w:t xml:space="preserve">v plnej miere </w:t>
      </w:r>
      <w:r w:rsidRPr="002C77FF">
        <w:rPr>
          <w:b/>
        </w:rPr>
        <w:t>nahradiť iné formy vstupov do</w:t>
      </w:r>
      <w:del w:id="475" w:author="Maroš Varsányi" w:date="2019-03-08T11:29:00Z">
        <w:r w:rsidRPr="002C77FF">
          <w:rPr>
            <w:b/>
          </w:rPr>
          <w:delText xml:space="preserve"> </w:delText>
        </w:r>
      </w:del>
      <w:ins w:id="476" w:author="Maroš Varsányi" w:date="2019-03-08T11:29:00Z">
        <w:r w:rsidR="00F427BC">
          <w:rPr>
            <w:b/>
          </w:rPr>
          <w:t> </w:t>
        </w:r>
      </w:ins>
      <w:r w:rsidRPr="002C77FF">
        <w:rPr>
          <w:b/>
        </w:rPr>
        <w:t xml:space="preserve">rizikových analýz, resp. samotné rizikové analýzy, ani byť jediným zdrojom overovania jednotlivých informácií. Údaje získané z ARACHNE </w:t>
      </w:r>
      <w:r w:rsidR="00B6210E">
        <w:rPr>
          <w:b/>
        </w:rPr>
        <w:t xml:space="preserve">je </w:t>
      </w:r>
      <w:r w:rsidR="00F818B8">
        <w:rPr>
          <w:b/>
        </w:rPr>
        <w:t>RO povinný</w:t>
      </w:r>
      <w:r w:rsidR="00F818B8" w:rsidRPr="002C77FF">
        <w:rPr>
          <w:b/>
        </w:rPr>
        <w:t xml:space="preserve"> </w:t>
      </w:r>
      <w:r w:rsidRPr="002C77FF">
        <w:rPr>
          <w:b/>
        </w:rPr>
        <w:t xml:space="preserve">overiť aj v iných vhodných, relevantných a spoľahlivých zdrojoch. </w:t>
      </w:r>
    </w:p>
    <w:p w14:paraId="76DFB393" w14:textId="0E369B46" w:rsidR="00961D63" w:rsidRPr="000F442C" w:rsidRDefault="00961D63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  <w:rPrChange w:id="477" w:author="Maroš Varsányi" w:date="2019-03-08T11:29:00Z">
            <w:rPr/>
          </w:rPrChange>
        </w:rPr>
        <w:pPrChange w:id="478" w:author="Maroš Varsányi" w:date="2019-03-08T11:29:00Z">
          <w:pPr>
            <w:pStyle w:val="Zkladntext"/>
            <w:numPr>
              <w:numId w:val="60"/>
            </w:numPr>
            <w:ind w:left="720" w:hanging="360"/>
            <w:jc w:val="both"/>
          </w:pPr>
        </w:pPrChange>
      </w:pPr>
      <w:r w:rsidRPr="002C77FF">
        <w:t>Zároveň zdôrazňuje</w:t>
      </w:r>
      <w:r>
        <w:t>me</w:t>
      </w:r>
      <w:r w:rsidRPr="002C77FF">
        <w:t xml:space="preserve">, že </w:t>
      </w:r>
      <w:r w:rsidRPr="00FD6258">
        <w:rPr>
          <w:b/>
        </w:rPr>
        <w:t xml:space="preserve">rizikovosť indikovaná na základe </w:t>
      </w:r>
      <w:del w:id="479" w:author="Maroš Varsányi" w:date="2019-03-08T11:29:00Z">
        <w:r w:rsidR="00A93B42">
          <w:rPr>
            <w:b/>
          </w:rPr>
          <w:delText>výstrah</w:delText>
        </w:r>
        <w:r w:rsidRPr="002C77FF">
          <w:rPr>
            <w:b/>
          </w:rPr>
          <w:delText xml:space="preserve"> (</w:delText>
        </w:r>
      </w:del>
      <w:ins w:id="480" w:author="Maroš Varsányi" w:date="2019-03-08T11:29:00Z">
        <w:r w:rsidR="00B24D34" w:rsidRPr="002970A0">
          <w:rPr>
            <w:b/>
          </w:rPr>
          <w:t>upozornení/</w:t>
        </w:r>
      </w:ins>
      <w:proofErr w:type="spellStart"/>
      <w:r w:rsidRPr="002970A0">
        <w:rPr>
          <w:b/>
        </w:rPr>
        <w:t>alerts</w:t>
      </w:r>
      <w:proofErr w:type="spellEnd"/>
      <w:del w:id="481" w:author="Maroš Varsányi" w:date="2019-03-08T11:29:00Z">
        <w:r w:rsidRPr="002C77FF">
          <w:rPr>
            <w:b/>
          </w:rPr>
          <w:delText>)</w:delText>
        </w:r>
      </w:del>
      <w:r w:rsidRPr="007E02B1">
        <w:rPr>
          <w:b/>
        </w:rPr>
        <w:t xml:space="preserve"> nemusí byť automaticky relevantná</w:t>
      </w:r>
      <w:r w:rsidRPr="002C77FF">
        <w:t>. Ako príklad možn</w:t>
      </w:r>
      <w:r w:rsidR="002C4EAA">
        <w:t>o</w:t>
      </w:r>
      <w:r w:rsidRPr="002C77FF">
        <w:t xml:space="preserve"> uviesť vysokú rizikovosť indikovanú </w:t>
      </w:r>
      <w:del w:id="482" w:author="Maroš Varsányi" w:date="2019-03-08T11:29:00Z">
        <w:r w:rsidR="00A93B42">
          <w:delText>výstrahou</w:delText>
        </w:r>
        <w:r w:rsidRPr="002C77FF">
          <w:delText xml:space="preserve"> (alert)</w:delText>
        </w:r>
      </w:del>
      <w:ins w:id="483" w:author="Maroš Varsányi" w:date="2019-03-08T11:29:00Z">
        <w:r w:rsidR="00B24D34">
          <w:t>upozor</w:t>
        </w:r>
        <w:r w:rsidR="00E2021E">
          <w:t>ne</w:t>
        </w:r>
        <w:r w:rsidR="00B24D34">
          <w:t>ním</w:t>
        </w:r>
      </w:ins>
      <w:r w:rsidRPr="002C77FF">
        <w:t xml:space="preserve"> pri spoločnosti, ktorá sa</w:t>
      </w:r>
      <w:r w:rsidR="002C4EAA">
        <w:t>,</w:t>
      </w:r>
      <w:r w:rsidRPr="002C77FF">
        <w:t xml:space="preserve"> vzhľadom na svoju špecializáciu</w:t>
      </w:r>
      <w:r w:rsidR="002C4EAA">
        <w:t xml:space="preserve">, </w:t>
      </w:r>
      <w:r w:rsidRPr="002C77FF">
        <w:t xml:space="preserve"> </w:t>
      </w:r>
      <w:r w:rsidR="002C4EAA" w:rsidRPr="002C77FF">
        <w:t xml:space="preserve">často </w:t>
      </w:r>
      <w:r w:rsidRPr="002C77FF">
        <w:t>zúčastňuje ako dodávateľ v rámci mnohých projektov, v skutočnosti však nemuselo dôjsť k porušeniu žiadnej povinnosti v zmysle platných právnych predpisov SR a EÚ (napr. dôjsť ku</w:t>
      </w:r>
      <w:del w:id="484" w:author="Maroš Varsányi" w:date="2019-03-08T11:29:00Z">
        <w:r w:rsidRPr="002C77FF">
          <w:delText xml:space="preserve"> </w:delText>
        </w:r>
      </w:del>
      <w:ins w:id="485" w:author="Maroš Varsányi" w:date="2019-03-08T11:29:00Z">
        <w:r w:rsidR="00F427BC">
          <w:t> </w:t>
        </w:r>
      </w:ins>
      <w:r w:rsidRPr="002C77FF">
        <w:t>konfliktu záujmov a pod</w:t>
      </w:r>
      <w:del w:id="486" w:author="Maroš Varsányi" w:date="2019-03-08T11:29:00Z">
        <w:r w:rsidRPr="002C77FF">
          <w:delText>.)</w:delText>
        </w:r>
      </w:del>
      <w:ins w:id="487" w:author="Maroš Varsányi" w:date="2019-03-08T11:29:00Z">
        <w:r w:rsidRPr="002C77FF">
          <w:t>.)</w:t>
        </w:r>
        <w:r w:rsidR="007E02B1">
          <w:t>.</w:t>
        </w:r>
      </w:ins>
      <w:r w:rsidRPr="002C77FF">
        <w:t xml:space="preserve"> </w:t>
      </w:r>
      <w:r w:rsidRPr="00FD6258">
        <w:rPr>
          <w:b/>
        </w:rPr>
        <w:t xml:space="preserve">Preto je nevyhnutné každý prípad posudzovať osobitne a neriadiť sa výhradne indikáciou </w:t>
      </w:r>
      <w:del w:id="488" w:author="Maroš Varsányi" w:date="2019-03-08T11:29:00Z">
        <w:r w:rsidR="00A93B42">
          <w:rPr>
            <w:b/>
          </w:rPr>
          <w:delText>výstrah</w:delText>
        </w:r>
        <w:r w:rsidRPr="002C77FF">
          <w:rPr>
            <w:b/>
          </w:rPr>
          <w:delText xml:space="preserve"> (</w:delText>
        </w:r>
      </w:del>
      <w:ins w:id="489" w:author="Maroš Varsányi" w:date="2019-03-08T11:29:00Z">
        <w:r w:rsidR="00B24D34" w:rsidRPr="002970A0">
          <w:rPr>
            <w:b/>
          </w:rPr>
          <w:t>upozornení/</w:t>
        </w:r>
      </w:ins>
      <w:proofErr w:type="spellStart"/>
      <w:r w:rsidRPr="007E02B1">
        <w:rPr>
          <w:b/>
        </w:rPr>
        <w:t>alerts</w:t>
      </w:r>
      <w:proofErr w:type="spellEnd"/>
      <w:del w:id="490" w:author="Maroš Varsányi" w:date="2019-03-08T11:29:00Z">
        <w:r w:rsidRPr="002C77FF">
          <w:rPr>
            <w:b/>
          </w:rPr>
          <w:delText>)</w:delText>
        </w:r>
      </w:del>
      <w:r w:rsidRPr="007E02B1">
        <w:rPr>
          <w:b/>
        </w:rPr>
        <w:t xml:space="preserve"> zobrazovaných v </w:t>
      </w:r>
      <w:del w:id="491" w:author="Maroš Varsányi" w:date="2019-03-08T11:29:00Z">
        <w:r w:rsidRPr="002C77FF">
          <w:rPr>
            <w:b/>
          </w:rPr>
          <w:delText>pracovných paneloch (</w:delText>
        </w:r>
      </w:del>
      <w:ins w:id="492" w:author="Maroš Varsányi" w:date="2019-03-08T11:29:00Z">
        <w:r w:rsidR="00F26E5A" w:rsidRPr="007E02B1">
          <w:rPr>
            <w:b/>
          </w:rPr>
          <w:t>tabuliach/</w:t>
        </w:r>
      </w:ins>
      <w:proofErr w:type="spellStart"/>
      <w:r w:rsidRPr="007E02B1">
        <w:rPr>
          <w:b/>
        </w:rPr>
        <w:t>dashboards</w:t>
      </w:r>
      <w:proofErr w:type="spellEnd"/>
      <w:del w:id="493" w:author="Maroš Varsányi" w:date="2019-03-08T11:29:00Z">
        <w:r w:rsidRPr="002C77FF">
          <w:rPr>
            <w:b/>
          </w:rPr>
          <w:delText>).</w:delText>
        </w:r>
      </w:del>
      <w:ins w:id="494" w:author="Maroš Varsányi" w:date="2019-03-08T11:29:00Z">
        <w:r w:rsidRPr="007E02B1">
          <w:rPr>
            <w:b/>
          </w:rPr>
          <w:t>.</w:t>
        </w:r>
      </w:ins>
      <w:r w:rsidRPr="000F442C">
        <w:rPr>
          <w:b/>
          <w:rPrChange w:id="495" w:author="Maroš Varsányi" w:date="2019-03-08T11:29:00Z">
            <w:rPr/>
          </w:rPrChange>
        </w:rPr>
        <w:t xml:space="preserve"> </w:t>
      </w:r>
    </w:p>
    <w:p w14:paraId="3230F363" w14:textId="04EA97D9" w:rsidR="00961D63" w:rsidRPr="002C77FF" w:rsidRDefault="00961D63" w:rsidP="004B6306">
      <w:pPr>
        <w:pStyle w:val="Zkladntext"/>
        <w:numPr>
          <w:ilvl w:val="0"/>
          <w:numId w:val="60"/>
        </w:numPr>
        <w:ind w:left="426" w:hanging="426"/>
        <w:jc w:val="both"/>
      </w:pPr>
      <w:r w:rsidRPr="002C77FF">
        <w:lastRenderedPageBreak/>
        <w:t>Vzhľadom n</w:t>
      </w:r>
      <w:r>
        <w:t xml:space="preserve">a uvedené </w:t>
      </w:r>
      <w:r w:rsidR="002C4EAA">
        <w:t>fakty</w:t>
      </w:r>
      <w:r>
        <w:t xml:space="preserve"> </w:t>
      </w:r>
      <w:del w:id="496" w:author="Maroš Varsányi" w:date="2019-03-08T11:29:00Z">
        <w:r>
          <w:delText xml:space="preserve">bude </w:delText>
        </w:r>
      </w:del>
      <w:r w:rsidR="00D4285A">
        <w:t>RO</w:t>
      </w:r>
      <w:r>
        <w:t xml:space="preserve"> </w:t>
      </w:r>
      <w:r w:rsidR="00F81804">
        <w:t xml:space="preserve">povinne </w:t>
      </w:r>
      <w:del w:id="497" w:author="Maroš Varsányi" w:date="2019-03-08T11:29:00Z">
        <w:r>
          <w:delText>využívať</w:delText>
        </w:r>
      </w:del>
      <w:ins w:id="498" w:author="Maroš Varsányi" w:date="2019-03-08T11:29:00Z">
        <w:r>
          <w:t>využíva</w:t>
        </w:r>
      </w:ins>
      <w:r>
        <w:t xml:space="preserve"> </w:t>
      </w:r>
      <w:r w:rsidRPr="002C77FF">
        <w:t xml:space="preserve">systém ARACHNE ako jeden z podporných nástrojov </w:t>
      </w:r>
      <w:r>
        <w:t xml:space="preserve">kontroly </w:t>
      </w:r>
      <w:r w:rsidRPr="002C77FF">
        <w:t>vo fáze:</w:t>
      </w:r>
    </w:p>
    <w:p w14:paraId="1AF5E62C" w14:textId="7475FDFB" w:rsidR="00961D63" w:rsidRPr="00930116" w:rsidRDefault="00961D63" w:rsidP="004B6306">
      <w:pPr>
        <w:pStyle w:val="Zkladntext"/>
        <w:numPr>
          <w:ilvl w:val="0"/>
          <w:numId w:val="24"/>
        </w:numPr>
        <w:spacing w:before="130" w:after="130"/>
        <w:jc w:val="both"/>
      </w:pPr>
      <w:r w:rsidRPr="002C77FF">
        <w:t>konani</w:t>
      </w:r>
      <w:r w:rsidR="004153C4">
        <w:t>a</w:t>
      </w:r>
      <w:r w:rsidRPr="002C77FF">
        <w:t xml:space="preserve"> o  </w:t>
      </w:r>
      <w:proofErr w:type="spellStart"/>
      <w:r w:rsidRPr="002C77FF">
        <w:t>ŽoNFP</w:t>
      </w:r>
      <w:proofErr w:type="spellEnd"/>
      <w:r w:rsidRPr="002C77FF">
        <w:t>;</w:t>
      </w:r>
    </w:p>
    <w:p w14:paraId="20CB96E4" w14:textId="50F8D420" w:rsidR="00961D63" w:rsidRPr="002C77FF" w:rsidRDefault="00E30D24" w:rsidP="004B6306">
      <w:pPr>
        <w:pStyle w:val="Zkladntext"/>
        <w:numPr>
          <w:ilvl w:val="0"/>
          <w:numId w:val="24"/>
        </w:numPr>
        <w:spacing w:before="130" w:after="130"/>
        <w:jc w:val="both"/>
      </w:pPr>
      <w:r>
        <w:t>ex</w:t>
      </w:r>
      <w:r w:rsidR="002C4EAA">
        <w:t xml:space="preserve"> </w:t>
      </w:r>
      <w:proofErr w:type="spellStart"/>
      <w:r>
        <w:t>ante</w:t>
      </w:r>
      <w:proofErr w:type="spellEnd"/>
      <w:r>
        <w:t xml:space="preserve"> alebo ex</w:t>
      </w:r>
      <w:r w:rsidR="002C4EAA">
        <w:t xml:space="preserve"> </w:t>
      </w:r>
      <w:r>
        <w:t xml:space="preserve">post </w:t>
      </w:r>
      <w:r w:rsidR="00961D63" w:rsidRPr="002C77FF">
        <w:t>kontrol</w:t>
      </w:r>
      <w:r w:rsidR="004153C4">
        <w:t>y</w:t>
      </w:r>
      <w:r w:rsidR="00961D63" w:rsidRPr="002C77FF">
        <w:t xml:space="preserve"> VO;</w:t>
      </w:r>
    </w:p>
    <w:p w14:paraId="3D68709C" w14:textId="1D71F0A5" w:rsidR="00961D63" w:rsidRDefault="00872D39" w:rsidP="004B6306">
      <w:pPr>
        <w:pStyle w:val="Zkladntext"/>
        <w:numPr>
          <w:ilvl w:val="0"/>
          <w:numId w:val="24"/>
        </w:numPr>
        <w:spacing w:before="130" w:after="130"/>
        <w:jc w:val="both"/>
      </w:pPr>
      <w:r>
        <w:t>administratívn</w:t>
      </w:r>
      <w:r w:rsidR="009724D5">
        <w:t>ej</w:t>
      </w:r>
      <w:r>
        <w:t xml:space="preserve"> finančn</w:t>
      </w:r>
      <w:r w:rsidR="009724D5">
        <w:t>ej</w:t>
      </w:r>
      <w:r>
        <w:t xml:space="preserve"> </w:t>
      </w:r>
      <w:r w:rsidR="00961D63" w:rsidRPr="002C77FF">
        <w:t>kontrol</w:t>
      </w:r>
      <w:r w:rsidR="009724D5">
        <w:t>y</w:t>
      </w:r>
      <w:r w:rsidR="00961D63" w:rsidRPr="002C77FF">
        <w:t xml:space="preserve"> </w:t>
      </w:r>
      <w:proofErr w:type="spellStart"/>
      <w:r w:rsidR="00961D63" w:rsidRPr="002C77FF">
        <w:t>ŽoP</w:t>
      </w:r>
      <w:proofErr w:type="spellEnd"/>
      <w:r w:rsidR="00E30D24">
        <w:t>/finančn</w:t>
      </w:r>
      <w:r w:rsidR="009724D5">
        <w:t>ej</w:t>
      </w:r>
      <w:r w:rsidR="00E30D24">
        <w:t xml:space="preserve"> kontrol</w:t>
      </w:r>
      <w:r w:rsidR="009724D5">
        <w:t>y</w:t>
      </w:r>
      <w:r w:rsidR="00E30D24">
        <w:t xml:space="preserve"> na mieste</w:t>
      </w:r>
      <w:r w:rsidR="00961D63" w:rsidRPr="002C77FF">
        <w:t>.</w:t>
      </w:r>
    </w:p>
    <w:p w14:paraId="6AB4EAF5" w14:textId="0A6B2D72" w:rsidR="00961D63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2C77FF">
        <w:t xml:space="preserve">Spôsob využitia systému ARACHNE je možný kvalitatívnym alebo kvantitatívnym spôsobom. </w:t>
      </w:r>
      <w:r w:rsidR="00D4285A">
        <w:rPr>
          <w:b/>
        </w:rPr>
        <w:t>RO</w:t>
      </w:r>
      <w:r w:rsidR="00775E6A" w:rsidRPr="00A3753D">
        <w:rPr>
          <w:b/>
        </w:rPr>
        <w:t xml:space="preserve"> bude povinne využívať kvantitatívny spôsob</w:t>
      </w:r>
      <w:r w:rsidR="002C4EAA">
        <w:rPr>
          <w:b/>
        </w:rPr>
        <w:t>,</w:t>
      </w:r>
      <w:r w:rsidR="00775E6A" w:rsidRPr="00A3753D">
        <w:rPr>
          <w:b/>
        </w:rPr>
        <w:t xml:space="preserve"> a to pre vyššie uvedené fázy a spôsobom uvedeným v kapitole </w:t>
      </w:r>
      <w:del w:id="499" w:author="Maroš Varsányi" w:date="2019-03-08T11:29:00Z">
        <w:r w:rsidR="00E30D24" w:rsidRPr="00A3753D">
          <w:rPr>
            <w:b/>
          </w:rPr>
          <w:delText>6</w:delText>
        </w:r>
      </w:del>
      <w:ins w:id="500" w:author="Maroš Varsányi" w:date="2019-03-08T11:29:00Z">
        <w:r w:rsidR="007E02B1">
          <w:rPr>
            <w:b/>
          </w:rPr>
          <w:t>5</w:t>
        </w:r>
      </w:ins>
      <w:r w:rsidR="00C8584B">
        <w:t>.</w:t>
      </w:r>
      <w:r w:rsidR="00775E6A">
        <w:t xml:space="preserve"> </w:t>
      </w:r>
      <w:r w:rsidR="001944CC">
        <w:t>S</w:t>
      </w:r>
      <w:r w:rsidRPr="002C77FF">
        <w:t>amotné vyhodnotené rizikové ukazovatele systému ARACHNE ešte nemusia znamenať skutočné riziko (spojené s projektom, prijímateľom, dodávateľom alebo zmluvou</w:t>
      </w:r>
      <w:r w:rsidR="00CC1EF0">
        <w:t xml:space="preserve"> s dodávateľom</w:t>
      </w:r>
      <w:r w:rsidRPr="002C77FF">
        <w:t xml:space="preserve">). Preto sa odporúča preveriť rizikové ukazovatele ešte formou kvalitatívnej analýzy overovaných skutočností v rámci funkcionalít systému ARACHNE: </w:t>
      </w:r>
      <w:r w:rsidR="00A96BDF">
        <w:t>objekty</w:t>
      </w:r>
      <w:del w:id="501" w:author="Maroš Varsányi" w:date="2019-03-08T11:29:00Z">
        <w:r w:rsidR="00A96BDF">
          <w:delText xml:space="preserve"> </w:delText>
        </w:r>
        <w:r w:rsidR="00550B74">
          <w:delText>(</w:delText>
        </w:r>
      </w:del>
      <w:ins w:id="502" w:author="Maroš Varsányi" w:date="2019-03-08T11:29:00Z">
        <w:r w:rsidR="006815F0">
          <w:t>/</w:t>
        </w:r>
      </w:ins>
      <w:proofErr w:type="spellStart"/>
      <w:r w:rsidR="00550B74">
        <w:t>entities</w:t>
      </w:r>
      <w:proofErr w:type="spellEnd"/>
      <w:del w:id="503" w:author="Maroš Varsányi" w:date="2019-03-08T11:29:00Z">
        <w:r w:rsidR="00550B74">
          <w:delText>)</w:delText>
        </w:r>
      </w:del>
      <w:r w:rsidRPr="002C77FF">
        <w:t xml:space="preserve"> a</w:t>
      </w:r>
      <w:r w:rsidR="006815F0">
        <w:t> </w:t>
      </w:r>
      <w:r w:rsidRPr="002C77FF">
        <w:t>vzťahy</w:t>
      </w:r>
      <w:del w:id="504" w:author="Maroš Varsányi" w:date="2019-03-08T11:29:00Z">
        <w:r w:rsidRPr="002C77FF">
          <w:delText xml:space="preserve"> (</w:delText>
        </w:r>
      </w:del>
      <w:ins w:id="505" w:author="Maroš Varsányi" w:date="2019-03-08T11:29:00Z">
        <w:r w:rsidR="006815F0">
          <w:t>/</w:t>
        </w:r>
      </w:ins>
      <w:proofErr w:type="spellStart"/>
      <w:r w:rsidRPr="002C77FF">
        <w:t>relations</w:t>
      </w:r>
      <w:proofErr w:type="spellEnd"/>
      <w:del w:id="506" w:author="Maroš Varsányi" w:date="2019-03-08T11:29:00Z">
        <w:r w:rsidRPr="002C77FF">
          <w:delText>).</w:delText>
        </w:r>
      </w:del>
      <w:ins w:id="507" w:author="Maroš Varsányi" w:date="2019-03-08T11:29:00Z">
        <w:r w:rsidRPr="002C77FF">
          <w:t>.</w:t>
        </w:r>
      </w:ins>
      <w:r w:rsidRPr="002C77FF">
        <w:t xml:space="preserve"> </w:t>
      </w:r>
      <w:r w:rsidRPr="005E6213">
        <w:rPr>
          <w:b/>
        </w:rPr>
        <w:t xml:space="preserve">Skutočnosti overené v systéme ARACHNE je </w:t>
      </w:r>
      <w:r w:rsidR="00F818B8" w:rsidRPr="005E6213">
        <w:rPr>
          <w:b/>
        </w:rPr>
        <w:t>RO povinný</w:t>
      </w:r>
      <w:r w:rsidRPr="005E6213">
        <w:rPr>
          <w:b/>
        </w:rPr>
        <w:t xml:space="preserve"> ešte následne overiť z iných dostupných zdrojov,</w:t>
      </w:r>
      <w:r w:rsidR="00A85C7C" w:rsidRPr="005E6213">
        <w:rPr>
          <w:b/>
        </w:rPr>
        <w:t xml:space="preserve"> a to tak, že získa presvedčivé dôkazy </w:t>
      </w:r>
      <w:r w:rsidR="005E6213">
        <w:rPr>
          <w:b/>
        </w:rPr>
        <w:t xml:space="preserve">(napr. </w:t>
      </w:r>
      <w:r w:rsidR="00A85C7C" w:rsidRPr="005E6213">
        <w:rPr>
          <w:b/>
        </w:rPr>
        <w:t xml:space="preserve">z národných databáz </w:t>
      </w:r>
      <w:r w:rsidR="005E6213">
        <w:rPr>
          <w:b/>
        </w:rPr>
        <w:t xml:space="preserve">- </w:t>
      </w:r>
      <w:r w:rsidR="00A85C7C" w:rsidRPr="005E6213">
        <w:rPr>
          <w:b/>
        </w:rPr>
        <w:t>daňový úrad, Sociálna poisťovňa, Obchodný register SR a pod.)</w:t>
      </w:r>
      <w:r w:rsidR="009724D5" w:rsidRPr="005E6213">
        <w:rPr>
          <w:b/>
        </w:rPr>
        <w:t>,</w:t>
      </w:r>
      <w:r w:rsidRPr="005E6213">
        <w:rPr>
          <w:b/>
        </w:rPr>
        <w:t xml:space="preserve"> </w:t>
      </w:r>
      <w:r w:rsidR="002C4EAA" w:rsidRPr="005E6213">
        <w:rPr>
          <w:b/>
        </w:rPr>
        <w:t>keďže</w:t>
      </w:r>
      <w:r w:rsidRPr="005E6213">
        <w:rPr>
          <w:b/>
        </w:rPr>
        <w:t xml:space="preserve"> systém ARACHNE je len podporným, a teda nie výlučným nástrojom overenia.</w:t>
      </w:r>
      <w:r w:rsidRPr="002C77FF">
        <w:t xml:space="preserve"> </w:t>
      </w:r>
    </w:p>
    <w:p w14:paraId="330B8B98" w14:textId="6879591A" w:rsidR="00901D71" w:rsidRPr="00901D71" w:rsidRDefault="00901D71" w:rsidP="00F26803">
      <w:pPr>
        <w:pStyle w:val="AZodsek"/>
        <w:numPr>
          <w:ilvl w:val="0"/>
          <w:numId w:val="60"/>
        </w:numPr>
        <w:ind w:left="426" w:hanging="426"/>
        <w:rPr>
          <w:b/>
          <w:sz w:val="24"/>
          <w:szCs w:val="24"/>
        </w:rPr>
      </w:pPr>
      <w:r>
        <w:rPr>
          <w:sz w:val="24"/>
          <w:szCs w:val="24"/>
        </w:rPr>
        <w:t>V</w:t>
      </w:r>
      <w:r w:rsidRPr="00C34C0B">
        <w:rPr>
          <w:sz w:val="24"/>
          <w:szCs w:val="24"/>
        </w:rPr>
        <w:t xml:space="preserve">yvodenie dôsledkov, prípadne prijatie akýchkoľvek sankčných opatrení voči žiadateľom/prijímateľom, založené výhradne na informáciách získaných prostredníctvom ARACHNE, bez ich dodatočnej verifikácie </w:t>
      </w:r>
      <w:r w:rsidR="009724D5">
        <w:rPr>
          <w:sz w:val="24"/>
          <w:szCs w:val="24"/>
        </w:rPr>
        <w:t xml:space="preserve">na základe </w:t>
      </w:r>
      <w:r w:rsidRPr="00C34C0B">
        <w:rPr>
          <w:sz w:val="24"/>
          <w:szCs w:val="24"/>
        </w:rPr>
        <w:t>iný</w:t>
      </w:r>
      <w:r w:rsidR="009724D5">
        <w:rPr>
          <w:sz w:val="24"/>
          <w:szCs w:val="24"/>
        </w:rPr>
        <w:t>ch</w:t>
      </w:r>
      <w:r w:rsidRPr="00C34C0B">
        <w:rPr>
          <w:sz w:val="24"/>
          <w:szCs w:val="24"/>
        </w:rPr>
        <w:t xml:space="preserve"> zdroj</w:t>
      </w:r>
      <w:r w:rsidR="009724D5">
        <w:rPr>
          <w:sz w:val="24"/>
          <w:szCs w:val="24"/>
        </w:rPr>
        <w:t>ov</w:t>
      </w:r>
      <w:r w:rsidRPr="00C34C0B">
        <w:rPr>
          <w:sz w:val="24"/>
          <w:szCs w:val="24"/>
        </w:rPr>
        <w:t>, alebo výhradne na</w:t>
      </w:r>
      <w:del w:id="508" w:author="Maroš Varsányi" w:date="2019-03-08T11:29:00Z">
        <w:r w:rsidRPr="00C34C0B">
          <w:rPr>
            <w:sz w:val="24"/>
            <w:szCs w:val="24"/>
          </w:rPr>
          <w:delText xml:space="preserve"> </w:delText>
        </w:r>
      </w:del>
      <w:ins w:id="509" w:author="Maroš Varsányi" w:date="2019-03-08T11:29:00Z">
        <w:r w:rsidR="00665C7A">
          <w:rPr>
            <w:sz w:val="24"/>
            <w:szCs w:val="24"/>
          </w:rPr>
          <w:t> </w:t>
        </w:r>
      </w:ins>
      <w:r w:rsidRPr="00C34C0B">
        <w:rPr>
          <w:sz w:val="24"/>
          <w:szCs w:val="24"/>
        </w:rPr>
        <w:t xml:space="preserve">indikovaných </w:t>
      </w:r>
      <w:del w:id="510" w:author="Maroš Varsányi" w:date="2019-03-08T11:29:00Z">
        <w:r w:rsidR="00A93B42">
          <w:rPr>
            <w:sz w:val="24"/>
            <w:szCs w:val="24"/>
          </w:rPr>
          <w:delText>výstrahách</w:delText>
        </w:r>
        <w:r w:rsidRPr="00C34C0B">
          <w:rPr>
            <w:sz w:val="24"/>
            <w:szCs w:val="24"/>
          </w:rPr>
          <w:delText xml:space="preserve"> (</w:delText>
        </w:r>
      </w:del>
      <w:ins w:id="511" w:author="Maroš Varsányi" w:date="2019-03-08T11:29:00Z">
        <w:r w:rsidR="00B24D34">
          <w:rPr>
            <w:sz w:val="24"/>
            <w:szCs w:val="24"/>
          </w:rPr>
          <w:t>upozorn</w:t>
        </w:r>
        <w:r w:rsidR="00FC5FE6">
          <w:rPr>
            <w:sz w:val="24"/>
            <w:szCs w:val="24"/>
          </w:rPr>
          <w:t>e</w:t>
        </w:r>
        <w:r w:rsidR="00B24D34">
          <w:rPr>
            <w:sz w:val="24"/>
            <w:szCs w:val="24"/>
          </w:rPr>
          <w:t>niach/</w:t>
        </w:r>
      </w:ins>
      <w:proofErr w:type="spellStart"/>
      <w:r w:rsidRPr="00C34C0B">
        <w:rPr>
          <w:sz w:val="24"/>
          <w:szCs w:val="24"/>
        </w:rPr>
        <w:t>alerts</w:t>
      </w:r>
      <w:proofErr w:type="spellEnd"/>
      <w:del w:id="512" w:author="Maroš Varsányi" w:date="2019-03-08T11:29:00Z">
        <w:r w:rsidRPr="00C34C0B">
          <w:rPr>
            <w:sz w:val="24"/>
            <w:szCs w:val="24"/>
          </w:rPr>
          <w:delText>)</w:delText>
        </w:r>
      </w:del>
      <w:r w:rsidRPr="00C34C0B">
        <w:rPr>
          <w:sz w:val="24"/>
          <w:szCs w:val="24"/>
        </w:rPr>
        <w:t xml:space="preserve"> zobrazených systémom ARACHNE, je v zásadnom rozpore s </w:t>
      </w:r>
      <w:r w:rsidR="002C4EAA">
        <w:rPr>
          <w:sz w:val="24"/>
          <w:szCs w:val="24"/>
        </w:rPr>
        <w:t>cieľom</w:t>
      </w:r>
      <w:r w:rsidRPr="00C34C0B">
        <w:rPr>
          <w:sz w:val="24"/>
          <w:szCs w:val="24"/>
        </w:rPr>
        <w:t xml:space="preserve"> ARACHNE.</w:t>
      </w:r>
      <w:r>
        <w:rPr>
          <w:sz w:val="24"/>
          <w:szCs w:val="24"/>
        </w:rPr>
        <w:t xml:space="preserve"> </w:t>
      </w:r>
      <w:r w:rsidRPr="00901D71">
        <w:rPr>
          <w:b/>
          <w:sz w:val="24"/>
          <w:szCs w:val="24"/>
        </w:rPr>
        <w:t xml:space="preserve">Závery z overenia </w:t>
      </w:r>
      <w:r w:rsidR="002C4EAA">
        <w:rPr>
          <w:b/>
          <w:sz w:val="24"/>
          <w:szCs w:val="24"/>
        </w:rPr>
        <w:t>cez</w:t>
      </w:r>
      <w:r w:rsidRPr="00901D71">
        <w:rPr>
          <w:b/>
          <w:sz w:val="24"/>
          <w:szCs w:val="24"/>
        </w:rPr>
        <w:t> systém ARACHNE nemôžu mať sankčný, diskvalifikačný či iný obdobný charakter. Sú len podporným nástrojom overenia.</w:t>
      </w:r>
      <w:r w:rsidR="002E0150">
        <w:rPr>
          <w:b/>
          <w:sz w:val="24"/>
          <w:szCs w:val="24"/>
        </w:rPr>
        <w:t xml:space="preserve"> </w:t>
      </w:r>
      <w:r w:rsidR="00A01970">
        <w:rPr>
          <w:b/>
          <w:sz w:val="24"/>
          <w:szCs w:val="24"/>
        </w:rPr>
        <w:t>P</w:t>
      </w:r>
      <w:r w:rsidR="00A01970" w:rsidRPr="00A01970">
        <w:rPr>
          <w:b/>
          <w:sz w:val="24"/>
          <w:szCs w:val="24"/>
        </w:rPr>
        <w:t>okiaľ RO rizikový faktor získaný cez ARACHNE nepotvrdí cez iné zdroje, resp. nevie ho potvrdiť iným vierohodným spôsobom</w:t>
      </w:r>
      <w:r w:rsidR="009724D5">
        <w:rPr>
          <w:b/>
          <w:sz w:val="24"/>
          <w:szCs w:val="24"/>
        </w:rPr>
        <w:t>,</w:t>
      </w:r>
      <w:r w:rsidR="00A01970" w:rsidRPr="00A01970">
        <w:rPr>
          <w:b/>
          <w:sz w:val="24"/>
          <w:szCs w:val="24"/>
        </w:rPr>
        <w:t xml:space="preserve"> po</w:t>
      </w:r>
      <w:r w:rsidR="00A01970">
        <w:rPr>
          <w:b/>
          <w:sz w:val="24"/>
          <w:szCs w:val="24"/>
        </w:rPr>
        <w:t>važuje sa riziko za</w:t>
      </w:r>
      <w:del w:id="513" w:author="Maroš Varsányi" w:date="2019-03-08T11:29:00Z">
        <w:r w:rsidR="00A01970">
          <w:rPr>
            <w:b/>
            <w:sz w:val="24"/>
            <w:szCs w:val="24"/>
          </w:rPr>
          <w:delText xml:space="preserve"> </w:delText>
        </w:r>
      </w:del>
      <w:ins w:id="514" w:author="Maroš Varsányi" w:date="2019-03-08T11:29:00Z">
        <w:r w:rsidR="00665C7A">
          <w:rPr>
            <w:b/>
            <w:sz w:val="24"/>
            <w:szCs w:val="24"/>
          </w:rPr>
          <w:t> </w:t>
        </w:r>
      </w:ins>
      <w:r w:rsidR="00A01970">
        <w:rPr>
          <w:b/>
          <w:sz w:val="24"/>
          <w:szCs w:val="24"/>
        </w:rPr>
        <w:t xml:space="preserve">irelevantné. </w:t>
      </w:r>
      <w:r w:rsidR="002E0150">
        <w:rPr>
          <w:b/>
          <w:sz w:val="24"/>
          <w:szCs w:val="24"/>
        </w:rPr>
        <w:t>A</w:t>
      </w:r>
      <w:r w:rsidR="002E0150" w:rsidRPr="002E0150">
        <w:rPr>
          <w:b/>
          <w:sz w:val="24"/>
          <w:szCs w:val="24"/>
        </w:rPr>
        <w:t xml:space="preserve">k sa </w:t>
      </w:r>
      <w:r w:rsidR="00356306">
        <w:rPr>
          <w:b/>
          <w:sz w:val="24"/>
          <w:szCs w:val="24"/>
        </w:rPr>
        <w:t>však</w:t>
      </w:r>
      <w:r w:rsidR="002E0150">
        <w:rPr>
          <w:b/>
          <w:sz w:val="24"/>
          <w:szCs w:val="24"/>
        </w:rPr>
        <w:t xml:space="preserve"> </w:t>
      </w:r>
      <w:r w:rsidR="002E0150" w:rsidRPr="002E0150">
        <w:rPr>
          <w:b/>
          <w:sz w:val="24"/>
          <w:szCs w:val="24"/>
        </w:rPr>
        <w:t xml:space="preserve">na základe </w:t>
      </w:r>
      <w:r w:rsidR="00356306">
        <w:rPr>
          <w:b/>
          <w:sz w:val="24"/>
          <w:szCs w:val="24"/>
        </w:rPr>
        <w:t xml:space="preserve">dodatočnej verifikácie a </w:t>
      </w:r>
      <w:r w:rsidR="002E0150" w:rsidRPr="002E0150">
        <w:rPr>
          <w:b/>
          <w:sz w:val="24"/>
          <w:szCs w:val="24"/>
        </w:rPr>
        <w:t xml:space="preserve">prijatých opatrení potvrdí, že došlo k nesplneniu podmienok </w:t>
      </w:r>
      <w:r w:rsidR="009724D5">
        <w:rPr>
          <w:b/>
          <w:sz w:val="24"/>
          <w:szCs w:val="24"/>
        </w:rPr>
        <w:t>na</w:t>
      </w:r>
      <w:r w:rsidR="002E0150" w:rsidRPr="002E0150">
        <w:rPr>
          <w:b/>
          <w:sz w:val="24"/>
          <w:szCs w:val="24"/>
        </w:rPr>
        <w:t xml:space="preserve"> schválenie </w:t>
      </w:r>
      <w:r w:rsidR="00356306">
        <w:rPr>
          <w:b/>
          <w:sz w:val="24"/>
          <w:szCs w:val="24"/>
        </w:rPr>
        <w:t>žiadosti o NFP</w:t>
      </w:r>
      <w:r w:rsidR="002E0150" w:rsidRPr="002E0150">
        <w:rPr>
          <w:b/>
          <w:sz w:val="24"/>
          <w:szCs w:val="24"/>
        </w:rPr>
        <w:t>, podpis zmluvy s dodávateľom, schválenie žiadosti o platbu a pod</w:t>
      </w:r>
      <w:del w:id="515" w:author="Maroš Varsányi" w:date="2019-03-08T11:29:00Z">
        <w:r w:rsidR="002E0150" w:rsidRPr="002E0150">
          <w:rPr>
            <w:b/>
            <w:sz w:val="24"/>
            <w:szCs w:val="24"/>
          </w:rPr>
          <w:delText>.</w:delText>
        </w:r>
      </w:del>
      <w:ins w:id="516" w:author="Maroš Varsányi" w:date="2019-03-08T11:29:00Z">
        <w:r w:rsidR="002E0150" w:rsidRPr="002E0150">
          <w:rPr>
            <w:b/>
            <w:sz w:val="24"/>
            <w:szCs w:val="24"/>
          </w:rPr>
          <w:t>.</w:t>
        </w:r>
        <w:r w:rsidR="00665C7A">
          <w:rPr>
            <w:b/>
            <w:sz w:val="24"/>
            <w:szCs w:val="24"/>
          </w:rPr>
          <w:t>,</w:t>
        </w:r>
      </w:ins>
      <w:r w:rsidR="002E0150" w:rsidRPr="002E0150">
        <w:rPr>
          <w:b/>
          <w:sz w:val="24"/>
          <w:szCs w:val="24"/>
        </w:rPr>
        <w:t xml:space="preserve"> uvedené môže mať sankčný, diskvalifikačný, či obdobný charakter</w:t>
      </w:r>
      <w:r w:rsidR="00356306">
        <w:rPr>
          <w:b/>
          <w:sz w:val="24"/>
          <w:szCs w:val="24"/>
        </w:rPr>
        <w:t>.</w:t>
      </w:r>
      <w:r w:rsidR="003D6D8C">
        <w:rPr>
          <w:b/>
          <w:sz w:val="24"/>
          <w:szCs w:val="24"/>
        </w:rPr>
        <w:t xml:space="preserve"> V takomto prípade RO postupuje podľa interných postupov stanovených v jeho riadiacej dokumentácii.</w:t>
      </w:r>
    </w:p>
    <w:p w14:paraId="101FAAEB" w14:textId="1E28EAEF" w:rsidR="00901D71" w:rsidRPr="00A3022D" w:rsidRDefault="00901D71" w:rsidP="00F26803">
      <w:pPr>
        <w:pStyle w:val="Zkladntext"/>
        <w:numPr>
          <w:ilvl w:val="0"/>
          <w:numId w:val="60"/>
        </w:numPr>
        <w:ind w:left="426" w:hanging="426"/>
        <w:jc w:val="both"/>
        <w:rPr>
          <w:b/>
        </w:rPr>
      </w:pPr>
      <w:r w:rsidRPr="002C77FF">
        <w:t>Identifikácia možného porušenia povinnosti, konfliktu záujm</w:t>
      </w:r>
      <w:r w:rsidR="008A1807">
        <w:t>ov</w:t>
      </w:r>
      <w:r w:rsidRPr="002C77FF">
        <w:t xml:space="preserve"> a pod. na základe údajov získaných zo systému ARACHNE </w:t>
      </w:r>
      <w:r w:rsidRPr="002C77FF">
        <w:rPr>
          <w:b/>
        </w:rPr>
        <w:t>automaticky nezakladá vznik zodpovednosti prijímateľa a určenie sankcií</w:t>
      </w:r>
      <w:r w:rsidRPr="002C77FF">
        <w:t xml:space="preserve"> (napr. vo forme vykonania finančnej opravy, neschválenia </w:t>
      </w:r>
      <w:proofErr w:type="spellStart"/>
      <w:r w:rsidRPr="002C77FF">
        <w:t>ŽoNFP</w:t>
      </w:r>
      <w:proofErr w:type="spellEnd"/>
      <w:r w:rsidRPr="002C77FF">
        <w:t xml:space="preserve"> a pod.). Práve naopak</w:t>
      </w:r>
      <w:r w:rsidR="00DF68C0">
        <w:t>,</w:t>
      </w:r>
      <w:r w:rsidRPr="002C77FF">
        <w:t xml:space="preserve"> odporúča</w:t>
      </w:r>
      <w:r>
        <w:t>me</w:t>
      </w:r>
      <w:r w:rsidRPr="002C77FF">
        <w:t xml:space="preserve"> využiť systém ARACHNE </w:t>
      </w:r>
      <w:r w:rsidRPr="002C77FF">
        <w:rPr>
          <w:b/>
        </w:rPr>
        <w:t>v rámci preventívneho pôsobenia</w:t>
      </w:r>
      <w:r w:rsidRPr="002C77FF">
        <w:t xml:space="preserve">, a to vo fázach, ktoré sú na základe </w:t>
      </w:r>
      <w:r w:rsidR="00EE6DAB">
        <w:t>riadenia rizík</w:t>
      </w:r>
      <w:r w:rsidRPr="002C77FF">
        <w:t xml:space="preserve"> </w:t>
      </w:r>
      <w:r w:rsidR="00D4285A">
        <w:t>RO</w:t>
      </w:r>
      <w:r w:rsidRPr="002C77FF">
        <w:t xml:space="preserve"> vyhodnotené ako najrizikovejšie, ke</w:t>
      </w:r>
      <w:r w:rsidR="00DF68C0">
        <w:t xml:space="preserve">ď </w:t>
      </w:r>
      <w:r w:rsidRPr="002C77FF">
        <w:t xml:space="preserve"> je</w:t>
      </w:r>
      <w:r w:rsidR="00DF68C0">
        <w:t xml:space="preserve"> však ešte</w:t>
      </w:r>
      <w:r w:rsidRPr="002C77FF">
        <w:t xml:space="preserve"> možné napraviť prípadné pochybenia žiadateľa/prijímateľa a prijať vhodné opatrenia na nápravu týchto nedostatkov. </w:t>
      </w:r>
      <w:r w:rsidR="00373DF2" w:rsidRPr="00373DF2">
        <w:rPr>
          <w:b/>
        </w:rPr>
        <w:t>A</w:t>
      </w:r>
      <w:r w:rsidR="00373DF2" w:rsidRPr="00AD50E6">
        <w:rPr>
          <w:b/>
        </w:rPr>
        <w:t xml:space="preserve">k sa </w:t>
      </w:r>
      <w:r w:rsidR="00373DF2" w:rsidRPr="00076203">
        <w:rPr>
          <w:b/>
        </w:rPr>
        <w:t xml:space="preserve">však </w:t>
      </w:r>
      <w:r w:rsidR="00373DF2" w:rsidRPr="00373DF2">
        <w:rPr>
          <w:b/>
        </w:rPr>
        <w:t>na základe dodatočnej verifikácie a prijatých opatrení</w:t>
      </w:r>
      <w:r w:rsidR="009718BB" w:rsidRPr="00A3022D">
        <w:rPr>
          <w:b/>
        </w:rPr>
        <w:t xml:space="preserve"> potvrdí, že došlo k porušeniu povinností, konfliktu záujmov a pod.</w:t>
      </w:r>
      <w:r w:rsidR="009724D5">
        <w:rPr>
          <w:b/>
        </w:rPr>
        <w:t>,</w:t>
      </w:r>
      <w:r w:rsidR="009718BB" w:rsidRPr="00A3022D">
        <w:rPr>
          <w:b/>
        </w:rPr>
        <w:t xml:space="preserve"> uvedené môže zakladať vznik zodpovednosti prijímateľa a určenie sankcií</w:t>
      </w:r>
      <w:r w:rsidR="00373DF2" w:rsidRPr="00A3022D">
        <w:rPr>
          <w:b/>
        </w:rPr>
        <w:t>.</w:t>
      </w:r>
    </w:p>
    <w:p w14:paraId="39A6B47D" w14:textId="2952FAB3" w:rsidR="00961D63" w:rsidRPr="00930116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930116">
        <w:t>Zame</w:t>
      </w:r>
      <w:r w:rsidRPr="002C77FF">
        <w:t>s</w:t>
      </w:r>
      <w:r w:rsidRPr="00930116">
        <w:t>tnanec</w:t>
      </w:r>
      <w:r w:rsidRPr="002C77FF">
        <w:t xml:space="preserve"> </w:t>
      </w:r>
      <w:r w:rsidR="00D4285A">
        <w:t>RO</w:t>
      </w:r>
      <w:r w:rsidRPr="002C77FF">
        <w:t xml:space="preserve">, ktorý využíva systém ARACHNE na overenie skutočností vo vybraných procesoch riadenia EŠIF, pri zistení </w:t>
      </w:r>
      <w:r w:rsidR="009724D5">
        <w:t>faktov</w:t>
      </w:r>
      <w:r w:rsidRPr="002C77FF">
        <w:t xml:space="preserve">, ktoré sú v rozpore so </w:t>
      </w:r>
      <w:r w:rsidR="0001240F" w:rsidRPr="00C34C0B">
        <w:t>S</w:t>
      </w:r>
      <w:r w:rsidR="0001240F">
        <w:t>ystémom riadenia</w:t>
      </w:r>
      <w:r w:rsidRPr="002C77FF">
        <w:t xml:space="preserve"> EŠIF, príp. v rozpore s inými relevantnými pravidlami a</w:t>
      </w:r>
      <w:r w:rsidR="00DF68C0">
        <w:t> </w:t>
      </w:r>
      <w:r w:rsidRPr="002C77FF">
        <w:t>postupmi</w:t>
      </w:r>
      <w:r w:rsidR="00DF68C0">
        <w:t>,</w:t>
      </w:r>
      <w:r w:rsidRPr="002C77FF">
        <w:t xml:space="preserve"> ako aj platnou legislatívou, overí zistené skutočnosti aj z iných zdrojov a následne postupuje pri zistení nezrovnalostí v zmysle </w:t>
      </w:r>
      <w:r w:rsidR="0001240F" w:rsidRPr="00C34C0B">
        <w:t>S</w:t>
      </w:r>
      <w:r w:rsidR="0001240F">
        <w:t>ystému riadenia</w:t>
      </w:r>
      <w:r w:rsidRPr="002C77FF">
        <w:t xml:space="preserve"> EŠIF a v súlade s internými postupmi </w:t>
      </w:r>
      <w:r w:rsidR="00D4285A">
        <w:t>RO</w:t>
      </w:r>
      <w:r w:rsidRPr="002C77FF">
        <w:t xml:space="preserve">.  </w:t>
      </w:r>
      <w:r w:rsidRPr="00930116">
        <w:t xml:space="preserve"> </w:t>
      </w:r>
    </w:p>
    <w:p w14:paraId="44AF0960" w14:textId="6F6878DF" w:rsidR="00961D63" w:rsidRPr="002C77FF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2C77FF">
        <w:t xml:space="preserve">Na základe informácií získaných využitím ARACHNE </w:t>
      </w:r>
      <w:r w:rsidR="008C5F4D">
        <w:t>je</w:t>
      </w:r>
      <w:r w:rsidRPr="002C77FF">
        <w:t xml:space="preserve"> </w:t>
      </w:r>
      <w:r w:rsidR="00D4285A">
        <w:t>RO</w:t>
      </w:r>
      <w:r w:rsidRPr="002C77FF">
        <w:t xml:space="preserve">  oprávnený najmä: </w:t>
      </w:r>
    </w:p>
    <w:p w14:paraId="0A0784DD" w14:textId="15E64530" w:rsidR="00961D63" w:rsidRPr="002C77FF" w:rsidRDefault="00961D63" w:rsidP="00045D12">
      <w:pPr>
        <w:pStyle w:val="Zkladntext"/>
        <w:numPr>
          <w:ilvl w:val="0"/>
          <w:numId w:val="23"/>
        </w:numPr>
        <w:spacing w:before="130" w:after="130"/>
        <w:jc w:val="both"/>
      </w:pPr>
      <w:r w:rsidRPr="002C77FF">
        <w:lastRenderedPageBreak/>
        <w:t xml:space="preserve">prizvať </w:t>
      </w:r>
      <w:r w:rsidR="00DC276B">
        <w:t xml:space="preserve">ďalšie </w:t>
      </w:r>
      <w:r w:rsidRPr="002C77FF">
        <w:t>osoby na vykonanie kontroly projektu (napr. zástupcov OCK</w:t>
      </w:r>
      <w:r w:rsidR="003C4853">
        <w:t>Ú</w:t>
      </w:r>
      <w:r w:rsidRPr="002C77FF">
        <w:t xml:space="preserve"> OLAF, </w:t>
      </w:r>
      <w:r w:rsidR="00045D12" w:rsidRPr="00045D12">
        <w:t>gestora HP RMŽ a</w:t>
      </w:r>
      <w:r w:rsidR="00045D12">
        <w:t> </w:t>
      </w:r>
      <w:r w:rsidR="00045D12" w:rsidRPr="00045D12">
        <w:t>ND</w:t>
      </w:r>
      <w:r w:rsidR="00045D12">
        <w:t xml:space="preserve">, </w:t>
      </w:r>
      <w:r w:rsidRPr="002C77FF">
        <w:t xml:space="preserve">znalcov a expertov); </w:t>
      </w:r>
    </w:p>
    <w:p w14:paraId="5D80D5B8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vykonať opakovanú kontrolu vybraných skutočností, prípadne určiť nové osobitné predmety kontroly; </w:t>
      </w:r>
    </w:p>
    <w:p w14:paraId="3293DFF7" w14:textId="665517A6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vykonať opakovanú </w:t>
      </w:r>
      <w:r w:rsidR="00564125">
        <w:t xml:space="preserve">finančnú </w:t>
      </w:r>
      <w:r w:rsidRPr="002C77FF">
        <w:t>kontrolu na mieste so zameraním na vybrané osobitné predmety kontroly;</w:t>
      </w:r>
    </w:p>
    <w:p w14:paraId="6E03E4B0" w14:textId="0A598642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vykonať preventívne kroky </w:t>
      </w:r>
      <w:r w:rsidR="00DF68C0">
        <w:t>s cieľom</w:t>
      </w:r>
      <w:r w:rsidRPr="002C77FF">
        <w:t xml:space="preserve"> eliminova</w:t>
      </w:r>
      <w:r w:rsidR="00DF68C0">
        <w:t>ť</w:t>
      </w:r>
      <w:r w:rsidRPr="002C77FF">
        <w:t xml:space="preserve"> ch</w:t>
      </w:r>
      <w:r w:rsidR="00DF68C0">
        <w:t>yby</w:t>
      </w:r>
      <w:r w:rsidRPr="002C77FF">
        <w:t xml:space="preserve"> a nedostatk</w:t>
      </w:r>
      <w:r w:rsidR="00DF68C0">
        <w:t>y</w:t>
      </w:r>
      <w:r w:rsidRPr="002C77FF">
        <w:t xml:space="preserve"> v návrhoch dokumentácie k VO, a tým znížiť riziko porušenia ZVO;</w:t>
      </w:r>
    </w:p>
    <w:p w14:paraId="26692B9A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>postúpiť dokumentáciu k VO na kontrolu ÚVO, prípadne požiadať o konzultáciu ÚVO k vybranej otázke VO;</w:t>
      </w:r>
    </w:p>
    <w:p w14:paraId="2BBA6992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>požiadať o konzultáciu, prípadne uplatniť podnet na PMÚ;</w:t>
      </w:r>
    </w:p>
    <w:p w14:paraId="2970C97A" w14:textId="125C1EC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oznámiť </w:t>
      </w:r>
      <w:del w:id="517" w:author="Maroš Varsányi" w:date="2019-03-08T11:29:00Z">
        <w:r w:rsidRPr="002C77FF">
          <w:delText xml:space="preserve">OČTK </w:delText>
        </w:r>
      </w:del>
      <w:ins w:id="518" w:author="Maroš Varsányi" w:date="2019-03-08T11:29:00Z">
        <w:r w:rsidR="00665C7A">
          <w:t>orgánom činným v trestnom konaní (ďalej aj „OČTK“)</w:t>
        </w:r>
      </w:ins>
      <w:r w:rsidRPr="002C77FF">
        <w:t xml:space="preserve"> skutočnosť, že bol alebo mohol byť spáchaný trestný čin;</w:t>
      </w:r>
    </w:p>
    <w:p w14:paraId="66EE1314" w14:textId="73157415" w:rsidR="00961D63" w:rsidRPr="002C77FF" w:rsidRDefault="00842A5E" w:rsidP="0020600F">
      <w:pPr>
        <w:numPr>
          <w:ilvl w:val="0"/>
          <w:numId w:val="23"/>
        </w:numPr>
        <w:spacing w:after="120"/>
        <w:ind w:left="851" w:hanging="425"/>
        <w:jc w:val="both"/>
      </w:pPr>
      <w:r w:rsidRPr="00842A5E">
        <w:t xml:space="preserve">postupovať v zmysle § 46 ods. 9 až 12 zákona </w:t>
      </w:r>
      <w:del w:id="519" w:author="Maroš Varsányi" w:date="2019-03-08T11:29:00Z">
        <w:r w:rsidRPr="00842A5E">
          <w:delText>č. 292/2014 Z. z. o  príspevku poskytovanom z európskych štrukturálnych a investičných fondov a o zmene a doplnení niektorých zákonov</w:delText>
        </w:r>
      </w:del>
      <w:ins w:id="520" w:author="Maroš Varsányi" w:date="2019-03-08T11:29:00Z">
        <w:r w:rsidRPr="00842A5E">
          <w:t>o  príspevku z</w:t>
        </w:r>
        <w:r w:rsidR="00665C7A">
          <w:t> EŠIF</w:t>
        </w:r>
      </w:ins>
      <w:r w:rsidR="00961D63" w:rsidRPr="002C77FF">
        <w:t>;</w:t>
      </w:r>
    </w:p>
    <w:p w14:paraId="565EC43A" w14:textId="33D2B8BD" w:rsidR="00961D63" w:rsidRPr="002C77FF" w:rsidRDefault="00DF68C0" w:rsidP="0020600F">
      <w:pPr>
        <w:numPr>
          <w:ilvl w:val="0"/>
          <w:numId w:val="23"/>
        </w:numPr>
        <w:spacing w:after="120"/>
        <w:ind w:left="851" w:hanging="425"/>
        <w:jc w:val="both"/>
      </w:pPr>
      <w:r>
        <w:t>urobiť</w:t>
      </w:r>
      <w:r w:rsidR="00961D63" w:rsidRPr="002C77FF">
        <w:t xml:space="preserve"> p</w:t>
      </w:r>
      <w:r>
        <w:t>otrebné</w:t>
      </w:r>
      <w:r w:rsidR="00961D63" w:rsidRPr="002C77FF">
        <w:t xml:space="preserve"> kroky v súlade so </w:t>
      </w:r>
      <w:r w:rsidR="0001240F" w:rsidRPr="00C34C0B">
        <w:t>S</w:t>
      </w:r>
      <w:r w:rsidR="0001240F">
        <w:t>ystémom riadenia</w:t>
      </w:r>
      <w:r w:rsidR="00961D63" w:rsidRPr="002C77FF">
        <w:t xml:space="preserve"> EŠIF v prípade vznik</w:t>
      </w:r>
      <w:r w:rsidR="009724D5">
        <w:t>u</w:t>
      </w:r>
      <w:r w:rsidR="00961D63" w:rsidRPr="002C77FF">
        <w:t xml:space="preserve"> pochybností o pravdivosti informácií uvedených v </w:t>
      </w:r>
      <w:proofErr w:type="spellStart"/>
      <w:r w:rsidR="00961D63" w:rsidRPr="002C77FF">
        <w:t>ŽoNFP</w:t>
      </w:r>
      <w:proofErr w:type="spellEnd"/>
      <w:r w:rsidR="00961D63" w:rsidRPr="002C77FF">
        <w:t>;</w:t>
      </w:r>
    </w:p>
    <w:p w14:paraId="0C9AB65F" w14:textId="77777777" w:rsidR="00961D63" w:rsidRDefault="00961D63" w:rsidP="0020600F">
      <w:pPr>
        <w:numPr>
          <w:ilvl w:val="0"/>
          <w:numId w:val="23"/>
        </w:numPr>
        <w:spacing w:after="120"/>
        <w:ind w:left="851" w:hanging="425"/>
        <w:jc w:val="both"/>
      </w:pPr>
      <w:r w:rsidRPr="002C77FF">
        <w:t>overiť splnenie podmienok poskytnutia príspevku na mieste.</w:t>
      </w:r>
    </w:p>
    <w:p w14:paraId="718DE9BC" w14:textId="3F3E2F89" w:rsidR="00550CC4" w:rsidRPr="00A3022D" w:rsidRDefault="00550CC4" w:rsidP="00A3022D">
      <w:pPr>
        <w:spacing w:after="120"/>
        <w:ind w:left="426"/>
        <w:jc w:val="both"/>
      </w:pPr>
      <w:r w:rsidRPr="00A3022D">
        <w:t xml:space="preserve">Pred </w:t>
      </w:r>
      <w:r w:rsidR="00783FCA" w:rsidRPr="00A3022D">
        <w:t xml:space="preserve">oslovením vyššie uvedených subjektov sa odporúča </w:t>
      </w:r>
      <w:r w:rsidR="00D8327B" w:rsidRPr="00A3022D">
        <w:t xml:space="preserve">verifikácia informácií zistených využitím </w:t>
      </w:r>
      <w:ins w:id="521" w:author="Maroš Varsányi" w:date="2019-03-08T11:29:00Z">
        <w:r w:rsidR="00665C7A">
          <w:t xml:space="preserve">systému </w:t>
        </w:r>
      </w:ins>
      <w:r w:rsidR="00D8327B" w:rsidRPr="00A3022D">
        <w:t xml:space="preserve">ARACHNE </w:t>
      </w:r>
      <w:r w:rsidRPr="00A3022D">
        <w:t>prostredníctvom iných relevantných a spoľahlivých zdrojov</w:t>
      </w:r>
      <w:r w:rsidR="005E1F08" w:rsidRPr="00A3022D">
        <w:t>.</w:t>
      </w:r>
    </w:p>
    <w:p w14:paraId="26531110" w14:textId="13B9857E" w:rsidR="00961D63" w:rsidRDefault="00FE6119" w:rsidP="00A3022D">
      <w:pPr>
        <w:pStyle w:val="Zkladntext"/>
        <w:numPr>
          <w:ilvl w:val="0"/>
          <w:numId w:val="60"/>
        </w:numPr>
        <w:ind w:left="426" w:hanging="426"/>
        <w:jc w:val="both"/>
      </w:pPr>
      <w:r w:rsidRPr="00FE6119">
        <w:t xml:space="preserve">V prípade, </w:t>
      </w:r>
      <w:r w:rsidR="009724D5">
        <w:t xml:space="preserve">ak </w:t>
      </w:r>
      <w:r w:rsidRPr="00FE6119">
        <w:t xml:space="preserve"> RO okrem povinného využitia systému ARACHNE, ktoré je definované týmto metodickým pokynom, využije aj ďalšie odporúčané možnosti, ktoré systém ARACHNE poskytuje, RO upraví vo svojich</w:t>
      </w:r>
      <w:r>
        <w:t xml:space="preserve"> interných postupoch</w:t>
      </w:r>
      <w:r w:rsidRPr="00FE6119">
        <w:t>, kedy a ako vo</w:t>
      </w:r>
      <w:del w:id="522" w:author="Maroš Varsányi" w:date="2019-03-08T11:29:00Z">
        <w:r w:rsidRPr="00FE6119">
          <w:delText xml:space="preserve"> </w:delText>
        </w:r>
      </w:del>
      <w:ins w:id="523" w:author="Maroš Varsányi" w:date="2019-03-08T11:29:00Z">
        <w:r w:rsidR="00665C7A">
          <w:t> </w:t>
        </w:r>
      </w:ins>
      <w:r w:rsidR="00B25DC8">
        <w:t xml:space="preserve">vybraných procesoch </w:t>
      </w:r>
      <w:del w:id="524" w:author="Maroš Varsányi" w:date="2019-03-08T11:29:00Z">
        <w:r w:rsidRPr="00FE6119">
          <w:delText>systému</w:delText>
        </w:r>
      </w:del>
      <w:ins w:id="525" w:author="Maroš Varsányi" w:date="2019-03-08T11:29:00Z">
        <w:r w:rsidR="00B25DC8">
          <w:t>S</w:t>
        </w:r>
        <w:r w:rsidRPr="00FE6119">
          <w:t>ystému</w:t>
        </w:r>
      </w:ins>
      <w:r w:rsidRPr="00FE6119">
        <w:t xml:space="preserve"> riadenia EŠIF má zamestnanec RO využívať aj zdroje overenia v systéme ARACHNE v kombinácii s ďalšími relevantnými zdrojmi overenia </w:t>
      </w:r>
      <w:r w:rsidR="009724D5">
        <w:t xml:space="preserve">                 </w:t>
      </w:r>
      <w:r w:rsidRPr="00FE6119">
        <w:t>a ako postupovať pri zistených nezrovnalostiach.</w:t>
      </w:r>
      <w:r w:rsidR="0001240F" w:rsidRPr="00484E0C">
        <w:t xml:space="preserve"> </w:t>
      </w:r>
    </w:p>
    <w:p w14:paraId="4B593EA4" w14:textId="4F42E4D3" w:rsidR="00E736A4" w:rsidRDefault="00E736A4" w:rsidP="00E4760C">
      <w:pPr>
        <w:pStyle w:val="Zkladntext"/>
        <w:numPr>
          <w:ilvl w:val="0"/>
          <w:numId w:val="60"/>
        </w:numPr>
        <w:ind w:left="426" w:hanging="426"/>
        <w:jc w:val="both"/>
      </w:pPr>
      <w:r>
        <w:t>V</w:t>
      </w:r>
      <w:r w:rsidR="009724D5">
        <w:t> </w:t>
      </w:r>
      <w:r>
        <w:t>prípade</w:t>
      </w:r>
      <w:r w:rsidR="009724D5">
        <w:t>,</w:t>
      </w:r>
      <w:r>
        <w:t xml:space="preserve"> ak kvantitatívna analýza preukáže potrebu ďalšieho overovania informácií, CKO odporúča využiť systém ARACHNE a modul správy prípadov (</w:t>
      </w:r>
      <w:proofErr w:type="spellStart"/>
      <w:r>
        <w:t>Case</w:t>
      </w:r>
      <w:proofErr w:type="spellEnd"/>
      <w:r>
        <w:t xml:space="preserve"> management). V</w:t>
      </w:r>
      <w:r w:rsidR="009724D5">
        <w:t> </w:t>
      </w:r>
      <w:r>
        <w:t>prípade</w:t>
      </w:r>
      <w:r w:rsidR="009724D5">
        <w:t>,</w:t>
      </w:r>
      <w:r>
        <w:t xml:space="preserve"> ak sa RO rozhodne využívať správu prípadov (</w:t>
      </w:r>
      <w:proofErr w:type="spellStart"/>
      <w:r>
        <w:t>Case</w:t>
      </w:r>
      <w:proofErr w:type="spellEnd"/>
      <w:r>
        <w:t xml:space="preserve"> management)</w:t>
      </w:r>
      <w:r w:rsidR="009724D5">
        <w:t>,</w:t>
      </w:r>
      <w:r>
        <w:t xml:space="preserve"> je povinný jednotlivým zamestnancom RO priradiť príslušné </w:t>
      </w:r>
      <w:del w:id="526" w:author="Maroš Varsányi" w:date="2019-03-08T11:29:00Z">
        <w:r>
          <w:delText>rol</w:delText>
        </w:r>
        <w:r w:rsidR="009724D5">
          <w:delText>y</w:delText>
        </w:r>
        <w:r>
          <w:delText xml:space="preserve"> v zmysle kapitoly 3.2 tohto metodického pokynu</w:delText>
        </w:r>
      </w:del>
      <w:ins w:id="527" w:author="Maroš Varsányi" w:date="2019-03-08T11:29:00Z">
        <w:r w:rsidR="006E0081">
          <w:t xml:space="preserve">role </w:t>
        </w:r>
        <w:r>
          <w:t xml:space="preserve">v zmysle </w:t>
        </w:r>
        <w:r w:rsidR="00F12DC6" w:rsidRPr="00F12DC6">
          <w:t>Usmernen</w:t>
        </w:r>
        <w:r w:rsidR="00F12DC6">
          <w:t>ia</w:t>
        </w:r>
        <w:r w:rsidR="00F12DC6" w:rsidRPr="00F12DC6">
          <w:t xml:space="preserve"> CKO č. 4 k riadeniu prístupov do ARACHNE v podmienkach SR</w:t>
        </w:r>
      </w:ins>
      <w:r>
        <w:t>.</w:t>
      </w:r>
    </w:p>
    <w:p w14:paraId="05B4A535" w14:textId="3B7EBF43" w:rsidR="00595E7C" w:rsidRDefault="00595E7C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r>
        <w:br w:type="page"/>
      </w:r>
    </w:p>
    <w:p w14:paraId="56D55121" w14:textId="54515961" w:rsidR="00AF6004" w:rsidRPr="002C77FF" w:rsidRDefault="00961D63" w:rsidP="00A3022D">
      <w:pPr>
        <w:pStyle w:val="MPCKO1"/>
        <w:jc w:val="both"/>
      </w:pPr>
      <w:bookmarkStart w:id="528" w:name="_Toc444522837"/>
      <w:del w:id="529" w:author="Maroš Varsányi" w:date="2019-03-08T11:29:00Z">
        <w:r>
          <w:lastRenderedPageBreak/>
          <w:delText>6</w:delText>
        </w:r>
      </w:del>
      <w:bookmarkStart w:id="530" w:name="_Toc6304604"/>
      <w:ins w:id="531" w:author="Maroš Varsányi" w:date="2019-03-08T11:29:00Z">
        <w:r w:rsidR="00425635">
          <w:t>5</w:t>
        </w:r>
      </w:ins>
      <w:r w:rsidR="00425635">
        <w:t xml:space="preserve"> </w:t>
      </w:r>
      <w:r w:rsidR="00B46A3C">
        <w:t>Minimálne povinné v</w:t>
      </w:r>
      <w:r w:rsidR="00AF6004" w:rsidRPr="002C77FF">
        <w:t xml:space="preserve">yužitie </w:t>
      </w:r>
      <w:r w:rsidR="0001240F">
        <w:t xml:space="preserve">systému </w:t>
      </w:r>
      <w:r w:rsidR="00AF6004" w:rsidRPr="002C77FF">
        <w:t>ARACHNE v </w:t>
      </w:r>
      <w:r w:rsidR="0001240F" w:rsidRPr="00C34C0B">
        <w:t>S</w:t>
      </w:r>
      <w:r w:rsidR="0001240F">
        <w:t>ystéme riadenia</w:t>
      </w:r>
      <w:r w:rsidR="00AF6004" w:rsidRPr="002C77FF">
        <w:t xml:space="preserve"> EŠIF</w:t>
      </w:r>
      <w:bookmarkEnd w:id="528"/>
      <w:bookmarkEnd w:id="530"/>
    </w:p>
    <w:p w14:paraId="32E64FFA" w14:textId="2E73C700" w:rsidR="00D75040" w:rsidRDefault="00C028B2" w:rsidP="00D75040">
      <w:pPr>
        <w:pStyle w:val="MPCKO2"/>
      </w:pPr>
      <w:bookmarkStart w:id="532" w:name="_Ref444148050"/>
      <w:bookmarkStart w:id="533" w:name="_Ref444153876"/>
      <w:del w:id="534" w:author="Maroš Varsányi" w:date="2019-03-08T11:29:00Z">
        <w:r>
          <w:delText>6</w:delText>
        </w:r>
      </w:del>
      <w:bookmarkStart w:id="535" w:name="_Toc6304605"/>
      <w:ins w:id="536" w:author="Maroš Varsányi" w:date="2019-03-08T11:29:00Z">
        <w:r w:rsidR="00425635">
          <w:t>5</w:t>
        </w:r>
      </w:ins>
      <w:r>
        <w:t>.1</w:t>
      </w:r>
      <w:r w:rsidR="00D75040">
        <w:t xml:space="preserve"> </w:t>
      </w:r>
      <w:r w:rsidR="00B46A3C">
        <w:t xml:space="preserve">Úvodné </w:t>
      </w:r>
      <w:del w:id="537" w:author="Maroš Varsányi" w:date="2019-03-08T11:29:00Z">
        <w:r w:rsidR="00B46A3C">
          <w:delText>ustanovenia</w:delText>
        </w:r>
      </w:del>
      <w:ins w:id="538" w:author="Maroš Varsányi" w:date="2019-03-08T11:29:00Z">
        <w:r w:rsidR="00397006">
          <w:t>ustanovenie</w:t>
        </w:r>
      </w:ins>
      <w:bookmarkEnd w:id="535"/>
    </w:p>
    <w:p w14:paraId="73E88729" w14:textId="77777777" w:rsidR="00397006" w:rsidRDefault="00397006">
      <w:pPr>
        <w:pStyle w:val="Zkladntext"/>
        <w:jc w:val="both"/>
        <w:rPr>
          <w:moveTo w:id="539" w:author="Maroš Varsányi" w:date="2019-03-08T11:29:00Z"/>
        </w:rPr>
        <w:pPrChange w:id="540" w:author="Maroš Varsányi" w:date="2019-03-08T11:29:00Z">
          <w:pPr>
            <w:pStyle w:val="Zkladntext"/>
            <w:ind w:left="360"/>
            <w:jc w:val="both"/>
          </w:pPr>
        </w:pPrChange>
      </w:pPr>
      <w:moveToRangeStart w:id="541" w:author="Maroš Varsányi" w:date="2019-03-08T11:29:00Z" w:name="move2937003"/>
    </w:p>
    <w:p w14:paraId="47E1E217" w14:textId="4BACC42F" w:rsidR="00397006" w:rsidRPr="00EC4C1B" w:rsidRDefault="00397006" w:rsidP="00397006">
      <w:pPr>
        <w:pStyle w:val="Zkladntext"/>
        <w:numPr>
          <w:ilvl w:val="0"/>
          <w:numId w:val="30"/>
        </w:numPr>
        <w:ind w:left="426" w:hanging="426"/>
        <w:jc w:val="both"/>
        <w:rPr>
          <w:moveTo w:id="542" w:author="Maroš Varsányi" w:date="2019-03-08T11:29:00Z"/>
        </w:rPr>
      </w:pPr>
      <w:moveTo w:id="543" w:author="Maroš Varsányi" w:date="2019-03-08T11:29:00Z">
        <w:r w:rsidRPr="00A3753D">
          <w:t xml:space="preserve">Povinné využitie systému ARACHNE v zmysle </w:t>
        </w:r>
      </w:moveTo>
      <w:moveToRangeEnd w:id="541"/>
      <w:ins w:id="544" w:author="Maroš Varsányi" w:date="2019-03-08T11:29:00Z">
        <w:r>
          <w:t xml:space="preserve">tejto </w:t>
        </w:r>
        <w:r w:rsidRPr="00A3753D">
          <w:t xml:space="preserve">kapitoly predstavuje nevyhnutné minimum. </w:t>
        </w:r>
      </w:ins>
      <w:moveToRangeStart w:id="545" w:author="Maroš Varsányi" w:date="2019-03-08T11:29:00Z" w:name="move2937004"/>
      <w:moveTo w:id="546" w:author="Maroš Varsányi" w:date="2019-03-08T11:29:00Z">
        <w:r w:rsidRPr="00A3753D">
          <w:t xml:space="preserve">CKO odporúča </w:t>
        </w:r>
        <w:r>
          <w:t>RO</w:t>
        </w:r>
        <w:r w:rsidRPr="00A3753D">
          <w:t xml:space="preserve"> využívať aj ďalšie funkcionality ARACHNE pri kontrole </w:t>
        </w:r>
        <w:r>
          <w:br/>
        </w:r>
        <w:r w:rsidRPr="00A3753D">
          <w:t>a riadení projektov, a to najmä projektov, ktoré majú signifikantný prínos k cieľom OP, alebo NFP schválený pre príslušný projekt predstavuje významný podiel na celkovej alokácii OP.</w:t>
        </w:r>
      </w:moveTo>
    </w:p>
    <w:p w14:paraId="74243631" w14:textId="314794BA" w:rsidR="00397006" w:rsidRDefault="00397006" w:rsidP="00397006">
      <w:pPr>
        <w:pStyle w:val="MPCKO2"/>
        <w:rPr>
          <w:ins w:id="547" w:author="Maroš Varsányi" w:date="2019-03-08T11:29:00Z"/>
        </w:rPr>
      </w:pPr>
      <w:bookmarkStart w:id="548" w:name="_Toc6304606"/>
      <w:moveToRangeEnd w:id="545"/>
      <w:ins w:id="549" w:author="Maroš Varsányi" w:date="2019-03-08T11:29:00Z">
        <w:r>
          <w:t>5.2 Princíp hodnotenia</w:t>
        </w:r>
        <w:bookmarkEnd w:id="548"/>
      </w:ins>
    </w:p>
    <w:p w14:paraId="433EF013" w14:textId="77777777" w:rsidR="00D75040" w:rsidRDefault="00D75040" w:rsidP="00E87056">
      <w:pPr>
        <w:pStyle w:val="Zkladntext"/>
        <w:jc w:val="both"/>
      </w:pPr>
    </w:p>
    <w:p w14:paraId="0DDD9153" w14:textId="5317E7E1" w:rsidR="00FD573A" w:rsidRDefault="00D4285A" w:rsidP="00E4760C">
      <w:pPr>
        <w:pStyle w:val="Zkladntext"/>
        <w:numPr>
          <w:ilvl w:val="0"/>
          <w:numId w:val="28"/>
        </w:numPr>
        <w:ind w:left="426" w:hanging="426"/>
        <w:jc w:val="both"/>
      </w:pPr>
      <w:r>
        <w:t>RO</w:t>
      </w:r>
      <w:r w:rsidR="00FD573A" w:rsidRPr="00AC7CB7">
        <w:t xml:space="preserve"> využitím systému A</w:t>
      </w:r>
      <w:r w:rsidR="00C028B2" w:rsidRPr="00AC7CB7">
        <w:t>RACHNE</w:t>
      </w:r>
      <w:r w:rsidR="00FD573A" w:rsidRPr="00AC7CB7">
        <w:t xml:space="preserve"> </w:t>
      </w:r>
      <w:r w:rsidR="00C028B2" w:rsidRPr="00AC7CB7">
        <w:t xml:space="preserve">povinne </w:t>
      </w:r>
      <w:r w:rsidR="00FD573A" w:rsidRPr="00AC7CB7">
        <w:t>vykoná kvantitatívnu analýzu údajov</w:t>
      </w:r>
      <w:r w:rsidR="009F1128" w:rsidRPr="00AC7CB7">
        <w:t xml:space="preserve"> </w:t>
      </w:r>
      <w:proofErr w:type="spellStart"/>
      <w:r w:rsidR="009F1128" w:rsidRPr="00AC7CB7">
        <w:t>ŽoNFP</w:t>
      </w:r>
      <w:proofErr w:type="spellEnd"/>
      <w:r w:rsidR="009F1128" w:rsidRPr="00AC7CB7">
        <w:t>/projekt</w:t>
      </w:r>
      <w:r w:rsidR="00C003E4">
        <w:t>u</w:t>
      </w:r>
      <w:r w:rsidR="00FD573A" w:rsidRPr="00AC7CB7">
        <w:t xml:space="preserve">, na základe ktorej zistí </w:t>
      </w:r>
      <w:r w:rsidR="00C71AFF">
        <w:t>c</w:t>
      </w:r>
      <w:r w:rsidR="000C44EA">
        <w:t>elkové hodnotenie</w:t>
      </w:r>
      <w:r w:rsidR="00FD573A" w:rsidRPr="00AC7CB7">
        <w:t xml:space="preserve"> v rámci </w:t>
      </w:r>
      <w:del w:id="550" w:author="Maroš Varsányi" w:date="2019-03-08T11:29:00Z">
        <w:r w:rsidR="00FD573A" w:rsidRPr="00AC7CB7">
          <w:delText>pracovného panelu (</w:delText>
        </w:r>
      </w:del>
      <w:ins w:id="551" w:author="Maroš Varsányi" w:date="2019-03-08T11:29:00Z">
        <w:r w:rsidR="00F26E5A">
          <w:t>tab</w:t>
        </w:r>
        <w:r w:rsidR="003A1493">
          <w:t>úl</w:t>
        </w:r>
        <w:r w:rsidR="00FD6258">
          <w:t>/</w:t>
        </w:r>
        <w:r w:rsidR="00FD6258" w:rsidRPr="00FD6258">
          <w:t xml:space="preserve"> </w:t>
        </w:r>
        <w:proofErr w:type="spellStart"/>
        <w:r w:rsidR="00FD6258" w:rsidRPr="002C77FF">
          <w:t>dashboards</w:t>
        </w:r>
        <w:proofErr w:type="spellEnd"/>
        <w:r w:rsidR="00F26E5A">
          <w:t xml:space="preserve"> </w:t>
        </w:r>
      </w:ins>
      <w:r w:rsidR="00040DFC">
        <w:t xml:space="preserve">pre </w:t>
      </w:r>
      <w:ins w:id="552" w:author="Maroš Varsányi" w:date="2019-03-08T11:29:00Z">
        <w:r w:rsidR="00386162">
          <w:t>Projekty</w:t>
        </w:r>
      </w:ins>
      <w:r w:rsidR="00040DFC">
        <w:t xml:space="preserve"> </w:t>
      </w:r>
      <w:ins w:id="553" w:author="Maroš Varsányi" w:date="2019-03-08T11:29:00Z">
        <w:r w:rsidR="00386162">
          <w:t>/</w:t>
        </w:r>
      </w:ins>
      <w:r w:rsidR="00040DFC">
        <w:t xml:space="preserve"> </w:t>
      </w:r>
      <w:proofErr w:type="spellStart"/>
      <w:r w:rsidR="00FD573A" w:rsidRPr="00A3753D">
        <w:t>Projects</w:t>
      </w:r>
      <w:proofErr w:type="spellEnd"/>
      <w:r w:rsidR="00FD573A" w:rsidRPr="00A3753D">
        <w:t xml:space="preserve">, </w:t>
      </w:r>
      <w:ins w:id="554" w:author="Maroš Varsányi" w:date="2019-03-08T11:29:00Z">
        <w:r w:rsidR="00386162">
          <w:t>Zmluvy</w:t>
        </w:r>
      </w:ins>
      <w:r w:rsidR="00040DFC">
        <w:t xml:space="preserve"> </w:t>
      </w:r>
      <w:ins w:id="555" w:author="Maroš Varsányi" w:date="2019-03-08T11:29:00Z">
        <w:r w:rsidR="00386162">
          <w:t>/</w:t>
        </w:r>
      </w:ins>
      <w:r w:rsidR="00040DFC">
        <w:t xml:space="preserve"> </w:t>
      </w:r>
      <w:proofErr w:type="spellStart"/>
      <w:r w:rsidR="00FD573A" w:rsidRPr="00A3753D">
        <w:t>Contracts</w:t>
      </w:r>
      <w:proofErr w:type="spellEnd"/>
      <w:r w:rsidR="00FD573A" w:rsidRPr="00A3753D">
        <w:t xml:space="preserve">, </w:t>
      </w:r>
      <w:ins w:id="556" w:author="Maroš Varsányi" w:date="2019-03-08T11:29:00Z">
        <w:r w:rsidR="00386162">
          <w:t>Dodávate</w:t>
        </w:r>
      </w:ins>
      <w:r w:rsidR="00040DFC">
        <w:t xml:space="preserve">ľov </w:t>
      </w:r>
      <w:ins w:id="557" w:author="Maroš Varsányi" w:date="2019-03-08T11:29:00Z">
        <w:r w:rsidR="00386162">
          <w:t>/</w:t>
        </w:r>
      </w:ins>
      <w:r w:rsidR="00040DFC">
        <w:t xml:space="preserve"> </w:t>
      </w:r>
      <w:proofErr w:type="spellStart"/>
      <w:r w:rsidR="00FD573A" w:rsidRPr="00A3753D">
        <w:t>Contractor</w:t>
      </w:r>
      <w:proofErr w:type="spellEnd"/>
      <w:r w:rsidR="00FD573A" w:rsidRPr="00AC7CB7">
        <w:t xml:space="preserve"> a</w:t>
      </w:r>
      <w:r w:rsidR="00040DFC">
        <w:t> </w:t>
      </w:r>
      <w:ins w:id="558" w:author="Maroš Varsányi" w:date="2019-03-08T11:29:00Z">
        <w:r w:rsidR="00386162">
          <w:t>Prijímate</w:t>
        </w:r>
      </w:ins>
      <w:r w:rsidR="00040DFC">
        <w:t xml:space="preserve">ľov </w:t>
      </w:r>
      <w:ins w:id="559" w:author="Maroš Varsányi" w:date="2019-03-08T11:29:00Z">
        <w:r w:rsidR="00386162">
          <w:t>/</w:t>
        </w:r>
      </w:ins>
      <w:r w:rsidR="00040DFC">
        <w:t xml:space="preserve"> </w:t>
      </w:r>
      <w:proofErr w:type="spellStart"/>
      <w:r w:rsidR="00FD573A" w:rsidRPr="00A3753D">
        <w:t>Beneficiary</w:t>
      </w:r>
      <w:proofErr w:type="spellEnd"/>
      <w:r w:rsidR="00FD573A" w:rsidRPr="00A3753D">
        <w:t>).</w:t>
      </w:r>
    </w:p>
    <w:p w14:paraId="47E7D016" w14:textId="11C864DA" w:rsidR="00E265D1" w:rsidRPr="00A3753D" w:rsidRDefault="008357DD" w:rsidP="004B6306">
      <w:pPr>
        <w:pStyle w:val="Zkladntext"/>
        <w:numPr>
          <w:ilvl w:val="0"/>
          <w:numId w:val="28"/>
        </w:numPr>
        <w:ind w:left="426" w:hanging="426"/>
        <w:jc w:val="both"/>
      </w:pPr>
      <w:r>
        <w:t xml:space="preserve">RO je oprávnený </w:t>
      </w:r>
      <w:r w:rsidR="00445897">
        <w:t xml:space="preserve">vykonať </w:t>
      </w:r>
      <w:r>
        <w:t xml:space="preserve">kvantitatívnu analýzu </w:t>
      </w:r>
      <w:r w:rsidR="00777007">
        <w:t>uplatnením vzorky</w:t>
      </w:r>
      <w:r w:rsidR="00D813D0">
        <w:t xml:space="preserve">, pričom </w:t>
      </w:r>
      <w:r w:rsidR="00D813D0" w:rsidRPr="00D813D0">
        <w:t>RO zadefinuje spôsob stanovenia vzorky</w:t>
      </w:r>
      <w:r w:rsidR="00D813D0">
        <w:t xml:space="preserve"> vopred vo svojej riadiacej dokumentácii. RO je povinný dodržať pravidlo, že každ</w:t>
      </w:r>
      <w:r w:rsidR="00040DFC">
        <w:t>á</w:t>
      </w:r>
      <w:r w:rsidR="00D813D0">
        <w:t xml:space="preserve"> </w:t>
      </w:r>
      <w:r w:rsidR="00040DFC">
        <w:t>tabula</w:t>
      </w:r>
      <w:r w:rsidR="00D75EDA">
        <w:t>/</w:t>
      </w:r>
      <w:proofErr w:type="spellStart"/>
      <w:ins w:id="560" w:author="Maroš Varsányi" w:date="2019-03-08T11:29:00Z">
        <w:r w:rsidR="00D75EDA" w:rsidRPr="002C77FF">
          <w:t>dashboards</w:t>
        </w:r>
      </w:ins>
      <w:proofErr w:type="spellEnd"/>
      <w:del w:id="561" w:author="Maroš Varsányi" w:date="2019-03-08T11:29:00Z">
        <w:r w:rsidR="00D813D0">
          <w:delText>)</w:delText>
        </w:r>
      </w:del>
      <w:r w:rsidR="00D813D0">
        <w:t xml:space="preserve"> musí byť predmetom kvantitatívnej analýzy minimálne 1x počas trvania realizácie projektu.</w:t>
      </w:r>
    </w:p>
    <w:p w14:paraId="662E7F91" w14:textId="1D05C307" w:rsidR="00FD573A" w:rsidRDefault="00FD573A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>Povinnosť vykonať kvantitatívnu analýzu údajov a zisti</w:t>
      </w:r>
      <w:r w:rsidR="00E260AE" w:rsidRPr="00AC7CB7">
        <w:t xml:space="preserve">ť </w:t>
      </w:r>
      <w:r w:rsidR="000C44EA">
        <w:t>celkové hodnotenie</w:t>
      </w:r>
      <w:r w:rsidRPr="00A3753D">
        <w:t xml:space="preserve"> pre</w:t>
      </w:r>
      <w:del w:id="562" w:author="Maroš Varsányi" w:date="2019-03-08T11:29:00Z">
        <w:r w:rsidRPr="00A3753D">
          <w:delText xml:space="preserve"> </w:delText>
        </w:r>
      </w:del>
      <w:ins w:id="563" w:author="Maroš Varsányi" w:date="2019-03-08T11:29:00Z">
        <w:r w:rsidR="00B25DC8">
          <w:t> </w:t>
        </w:r>
      </w:ins>
      <w:r w:rsidRPr="00A3753D">
        <w:t xml:space="preserve">jednotlivé </w:t>
      </w:r>
      <w:r w:rsidR="00D75EDA">
        <w:t>tabula/</w:t>
      </w:r>
      <w:proofErr w:type="spellStart"/>
      <w:ins w:id="564" w:author="Maroš Varsányi" w:date="2019-03-08T11:29:00Z">
        <w:r w:rsidR="00D75EDA" w:rsidRPr="002C77FF">
          <w:t>dashboards</w:t>
        </w:r>
      </w:ins>
      <w:proofErr w:type="spellEnd"/>
      <w:r w:rsidR="00A96BDF" w:rsidRPr="00A3753D">
        <w:t xml:space="preserve"> </w:t>
      </w:r>
      <w:r w:rsidRPr="00A3753D">
        <w:t>v rámci jednotlivých fáz implementácie EŠIF sa riadi nasled</w:t>
      </w:r>
      <w:r w:rsidR="00DF68C0">
        <w:t>ujúcou</w:t>
      </w:r>
      <w:r w:rsidRPr="00A3753D">
        <w:t xml:space="preserve"> maticou</w:t>
      </w:r>
      <w:r w:rsidR="00E30D24" w:rsidRPr="00AC7CB7">
        <w:t xml:space="preserve"> (A – povinné vykonanie analýzy, N – nie je potrebné vykonať analýzu)</w:t>
      </w:r>
      <w:r w:rsidR="008F18A5">
        <w:t>.</w:t>
      </w:r>
      <w:r w:rsidR="00F77D86">
        <w:t xml:space="preserve"> </w:t>
      </w:r>
      <w:r w:rsidR="00F77D86" w:rsidRPr="00F77D86">
        <w:t xml:space="preserve">V prípade procesu Administratívna finančná kontrola </w:t>
      </w:r>
      <w:proofErr w:type="spellStart"/>
      <w:r w:rsidR="00F77D86" w:rsidRPr="00F77D86">
        <w:t>ŽoP</w:t>
      </w:r>
      <w:proofErr w:type="spellEnd"/>
      <w:r w:rsidR="00F77D86" w:rsidRPr="00F77D86">
        <w:t>/Finančná kontrola na mieste nie je RO povinný zakaždým vykonať analýzu pre každ</w:t>
      </w:r>
      <w:r w:rsidR="00D75EDA">
        <w:t>ú</w:t>
      </w:r>
      <w:r w:rsidR="00F77D86" w:rsidRPr="00F77D86">
        <w:t xml:space="preserve"> z </w:t>
      </w:r>
      <w:r w:rsidR="00D75EDA">
        <w:t>tabúľ/</w:t>
      </w:r>
      <w:proofErr w:type="spellStart"/>
      <w:ins w:id="565" w:author="Maroš Varsányi" w:date="2019-03-08T11:29:00Z">
        <w:r w:rsidR="00D75EDA" w:rsidRPr="002C77FF">
          <w:t>dashboards</w:t>
        </w:r>
      </w:ins>
      <w:proofErr w:type="spellEnd"/>
      <w:r w:rsidR="00F77D86" w:rsidRPr="00F77D86">
        <w:t xml:space="preserve"> definovaných v rámci matice pre tento proces s tým, že v rámci spôsobu stanovenia vzorky v rámci svojej riadiacej dokumentácie zabezpečí dodržanie pravidla, že každ</w:t>
      </w:r>
      <w:r w:rsidR="00D75EDA">
        <w:t>á</w:t>
      </w:r>
      <w:r w:rsidR="00F77D86" w:rsidRPr="00F77D86">
        <w:t xml:space="preserve"> </w:t>
      </w:r>
      <w:r w:rsidR="00D75EDA">
        <w:t>tabula/</w:t>
      </w:r>
      <w:proofErr w:type="spellStart"/>
      <w:ins w:id="566" w:author="Maroš Varsányi" w:date="2019-03-08T11:29:00Z">
        <w:r w:rsidR="00D75EDA" w:rsidRPr="002C77FF">
          <w:t>dashboards</w:t>
        </w:r>
      </w:ins>
      <w:proofErr w:type="spellEnd"/>
      <w:del w:id="567" w:author="Maroš Varsányi" w:date="2019-03-08T11:29:00Z">
        <w:r w:rsidR="00F77D86" w:rsidRPr="00F77D86">
          <w:delText>)</w:delText>
        </w:r>
      </w:del>
      <w:r w:rsidR="00F77D86" w:rsidRPr="00F77D86">
        <w:t xml:space="preserve"> musí byť predmetom kvantitatívnej analýzy minimálne 1x počas trvania realizácie projektu v súlade s bodom 2, kapitoly </w:t>
      </w:r>
      <w:del w:id="568" w:author="Maroš Varsányi" w:date="2019-03-08T11:29:00Z">
        <w:r w:rsidR="00F77D86" w:rsidRPr="00F77D86">
          <w:delText>6.1</w:delText>
        </w:r>
      </w:del>
      <w:ins w:id="569" w:author="Maroš Varsányi" w:date="2019-03-08T11:29:00Z">
        <w:r w:rsidR="00386162">
          <w:t>5</w:t>
        </w:r>
        <w:r w:rsidR="00F77D86" w:rsidRPr="00F77D86">
          <w:t>.</w:t>
        </w:r>
        <w:r w:rsidR="00386162">
          <w:t>2</w:t>
        </w:r>
      </w:ins>
      <w:r w:rsidR="00F77D86">
        <w:t>.</w:t>
      </w:r>
    </w:p>
    <w:p w14:paraId="253966C9" w14:textId="77777777" w:rsidR="00537635" w:rsidRDefault="00537635">
      <w:pPr>
        <w:spacing w:after="200" w:line="276" w:lineRule="auto"/>
        <w:rPr>
          <w:ins w:id="570" w:author="Maroš Varsányi" w:date="2019-03-08T11:29:00Z"/>
        </w:rPr>
      </w:pPr>
      <w:ins w:id="571" w:author="Maroš Varsányi" w:date="2019-03-08T11:29:00Z">
        <w:r>
          <w:br w:type="page"/>
        </w:r>
      </w:ins>
    </w:p>
    <w:p w14:paraId="2CC58524" w14:textId="70E71192" w:rsidR="008F18A5" w:rsidRPr="00A3753D" w:rsidRDefault="008F18A5" w:rsidP="00A3022D">
      <w:pPr>
        <w:pStyle w:val="Zkladntext"/>
        <w:ind w:left="426"/>
        <w:jc w:val="both"/>
      </w:pPr>
      <w:r>
        <w:lastRenderedPageBreak/>
        <w:t>Tabuľka 1: Prehľad povinného vykonávania kvantitatívnej analýzy údajov v príslušných procesoch</w:t>
      </w:r>
      <w:del w:id="572" w:author="Maroš Varsányi" w:date="2019-03-08T11:29:00Z">
        <w:r w:rsidR="00955782">
          <w:rPr>
            <w:rStyle w:val="Odkaznapoznmkupodiarou"/>
          </w:rPr>
          <w:footnoteReference w:id="7"/>
        </w:r>
      </w:del>
    </w:p>
    <w:tbl>
      <w:tblPr>
        <w:tblW w:w="873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583" w:author="Maroš Varsányi" w:date="2019-03-08T11:29:00Z">
          <w:tblPr>
            <w:tblW w:w="8731" w:type="dxa"/>
            <w:tblInd w:w="5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2835"/>
        <w:gridCol w:w="1239"/>
        <w:gridCol w:w="1455"/>
        <w:gridCol w:w="1559"/>
        <w:gridCol w:w="1643"/>
        <w:tblGridChange w:id="584">
          <w:tblGrid>
            <w:gridCol w:w="2835"/>
            <w:gridCol w:w="1239"/>
            <w:gridCol w:w="1455"/>
            <w:gridCol w:w="1559"/>
            <w:gridCol w:w="1643"/>
          </w:tblGrid>
        </w:tblGridChange>
      </w:tblGrid>
      <w:tr w:rsidR="00E260AE" w:rsidRPr="00AC7CB7" w14:paraId="3D614FE8" w14:textId="77777777" w:rsidTr="001A1545">
        <w:trPr>
          <w:trHeight w:val="300"/>
          <w:trPrChange w:id="585" w:author="Maroš Varsányi" w:date="2019-03-08T11:29:00Z">
            <w:trPr>
              <w:trHeight w:val="300"/>
            </w:trPr>
          </w:trPrChange>
        </w:trPr>
        <w:tc>
          <w:tcPr>
            <w:tcW w:w="2835" w:type="dxa"/>
            <w:vMerge w:val="restart"/>
            <w:shd w:val="clear" w:color="auto" w:fill="BFBFBF" w:themeFill="background1" w:themeFillShade="BF"/>
            <w:tcPrChange w:id="586" w:author="Maroš Varsányi" w:date="2019-03-08T11:29:00Z">
              <w:tcPr>
                <w:tcW w:w="2835" w:type="dxa"/>
                <w:vMerge w:val="restart"/>
                <w:shd w:val="clear" w:color="auto" w:fill="BFBFBF" w:themeFill="background1" w:themeFillShade="BF"/>
              </w:tcPr>
            </w:tcPrChange>
          </w:tcPr>
          <w:p w14:paraId="32CF5428" w14:textId="77777777" w:rsidR="00605AA1" w:rsidRDefault="00605AA1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ins w:id="587" w:author="Maroš Varsányi" w:date="2019-03-08T11:29:00Z"/>
                <w:rFonts w:eastAsiaTheme="minorHAnsi"/>
                <w:b/>
                <w:color w:val="000000"/>
                <w:lang w:val="en-GB" w:eastAsia="en-US"/>
              </w:rPr>
            </w:pPr>
          </w:p>
          <w:p w14:paraId="4FF7C444" w14:textId="0515DD16" w:rsidR="00E260AE" w:rsidRPr="00A3753D" w:rsidRDefault="00E260AE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en-GB" w:eastAsia="en-US"/>
              </w:rPr>
            </w:pPr>
            <w:proofErr w:type="spellStart"/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Proces</w:t>
            </w:r>
            <w:proofErr w:type="spellEnd"/>
          </w:p>
        </w:tc>
        <w:tc>
          <w:tcPr>
            <w:tcW w:w="5896" w:type="dxa"/>
            <w:gridSpan w:val="4"/>
            <w:shd w:val="clear" w:color="auto" w:fill="BFBFBF" w:themeFill="background1" w:themeFillShade="BF"/>
            <w:tcPrChange w:id="588" w:author="Maroš Varsányi" w:date="2019-03-08T11:29:00Z">
              <w:tcPr>
                <w:tcW w:w="5896" w:type="dxa"/>
                <w:gridSpan w:val="4"/>
                <w:shd w:val="clear" w:color="auto" w:fill="BFBFBF" w:themeFill="background1" w:themeFillShade="BF"/>
              </w:tcPr>
            </w:tcPrChange>
          </w:tcPr>
          <w:p w14:paraId="6F314B47" w14:textId="13554586" w:rsidR="00E260AE" w:rsidRPr="00A3753D" w:rsidRDefault="00E260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en-GB" w:eastAsia="en-US"/>
              </w:rPr>
            </w:pPr>
            <w:del w:id="589" w:author="Maroš Varsányi" w:date="2019-03-08T11:29:00Z">
              <w:r w:rsidRPr="00A3753D">
                <w:rPr>
                  <w:rFonts w:eastAsiaTheme="minorHAnsi"/>
                  <w:b/>
                  <w:bCs/>
                  <w:color w:val="000000"/>
                  <w:lang w:val="en-GB" w:eastAsia="en-US"/>
                </w:rPr>
                <w:delText>Pracovné panely (</w:delText>
              </w:r>
            </w:del>
            <w:proofErr w:type="spellStart"/>
            <w:ins w:id="590" w:author="Maroš Varsányi" w:date="2019-03-08T11:29:00Z">
              <w:r w:rsidR="00386162">
                <w:rPr>
                  <w:rFonts w:eastAsiaTheme="minorHAnsi"/>
                  <w:b/>
                  <w:bCs/>
                  <w:color w:val="000000"/>
                  <w:lang w:val="en-GB" w:eastAsia="en-US"/>
                </w:rPr>
                <w:t>Tabule</w:t>
              </w:r>
              <w:proofErr w:type="spellEnd"/>
              <w:r w:rsidRPr="00A3753D">
                <w:rPr>
                  <w:rFonts w:eastAsiaTheme="minorHAnsi"/>
                  <w:b/>
                  <w:bCs/>
                  <w:color w:val="000000"/>
                  <w:lang w:val="en-GB" w:eastAsia="en-US"/>
                </w:rPr>
                <w:t xml:space="preserve"> </w:t>
              </w:r>
              <w:r w:rsidR="00386162">
                <w:rPr>
                  <w:rFonts w:eastAsiaTheme="minorHAnsi"/>
                  <w:b/>
                  <w:bCs/>
                  <w:color w:val="000000"/>
                  <w:lang w:val="en-GB" w:eastAsia="en-US"/>
                </w:rPr>
                <w:t>/</w:t>
              </w:r>
            </w:ins>
            <w:r w:rsidRPr="00A3753D">
              <w:rPr>
                <w:rFonts w:eastAsiaTheme="minorHAnsi"/>
                <w:b/>
                <w:bCs/>
                <w:color w:val="000000"/>
                <w:lang w:val="en-GB" w:eastAsia="en-US"/>
              </w:rPr>
              <w:t>Dashboards</w:t>
            </w:r>
            <w:del w:id="591" w:author="Maroš Varsányi" w:date="2019-03-08T11:29:00Z">
              <w:r w:rsidRPr="00A3753D">
                <w:rPr>
                  <w:rFonts w:eastAsiaTheme="minorHAnsi"/>
                  <w:b/>
                  <w:bCs/>
                  <w:color w:val="000000"/>
                  <w:lang w:val="en-GB" w:eastAsia="en-US"/>
                </w:rPr>
                <w:delText>)</w:delText>
              </w:r>
            </w:del>
          </w:p>
        </w:tc>
      </w:tr>
      <w:tr w:rsidR="00D566C4" w:rsidRPr="00AC7CB7" w14:paraId="3DD4FDE5" w14:textId="77777777" w:rsidTr="00C65404">
        <w:trPr>
          <w:trHeight w:val="261"/>
        </w:trPr>
        <w:tc>
          <w:tcPr>
            <w:tcW w:w="2835" w:type="dxa"/>
            <w:vMerge/>
            <w:shd w:val="clear" w:color="auto" w:fill="BFBFBF" w:themeFill="background1" w:themeFillShade="BF"/>
          </w:tcPr>
          <w:p w14:paraId="59435DC8" w14:textId="32BF07CB" w:rsidR="00E260AE" w:rsidRPr="00A3753D" w:rsidRDefault="00E260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</w:tc>
        <w:tc>
          <w:tcPr>
            <w:tcW w:w="1239" w:type="dxa"/>
            <w:shd w:val="clear" w:color="auto" w:fill="BFBFBF" w:themeFill="background1" w:themeFillShade="BF"/>
          </w:tcPr>
          <w:p w14:paraId="0871AE15" w14:textId="4B2F8A84" w:rsidR="00E260AE" w:rsidRPr="00A3753D" w:rsidRDefault="002B7F26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Projekty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 xml:space="preserve"> </w:t>
            </w:r>
            <w:r w:rsidR="00E260AE" w:rsidRPr="00A3753D">
              <w:rPr>
                <w:rFonts w:eastAsiaTheme="minorHAnsi"/>
                <w:b/>
                <w:color w:val="000000"/>
                <w:lang w:val="en-GB" w:eastAsia="en-US"/>
              </w:rPr>
              <w:t>Projects</w:t>
            </w:r>
          </w:p>
        </w:tc>
        <w:tc>
          <w:tcPr>
            <w:tcW w:w="1455" w:type="dxa"/>
            <w:shd w:val="clear" w:color="auto" w:fill="BFBFBF" w:themeFill="background1" w:themeFillShade="BF"/>
          </w:tcPr>
          <w:p w14:paraId="6DF7817E" w14:textId="352C2E22" w:rsidR="002B7F26" w:rsidRDefault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Zmluvy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</w:p>
          <w:p w14:paraId="578AE8FE" w14:textId="79E1CC7B" w:rsidR="00C65404" w:rsidRDefault="00E260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Contracts</w:t>
            </w:r>
          </w:p>
          <w:p w14:paraId="0C3008BD" w14:textId="666E856A" w:rsidR="00C65404" w:rsidRPr="00A3753D" w:rsidRDefault="00C654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551DAFFC" w14:textId="1D54E600" w:rsidR="002B7F26" w:rsidRDefault="002B7F26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Prijímatelia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</w:p>
          <w:p w14:paraId="29CBFB7A" w14:textId="390121BA" w:rsidR="00C65404" w:rsidRPr="00A3753D" w:rsidRDefault="00E260AE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Beneficiaries</w:t>
            </w:r>
          </w:p>
        </w:tc>
        <w:tc>
          <w:tcPr>
            <w:tcW w:w="1643" w:type="dxa"/>
            <w:shd w:val="clear" w:color="auto" w:fill="BFBFBF" w:themeFill="background1" w:themeFillShade="BF"/>
          </w:tcPr>
          <w:p w14:paraId="45F570EF" w14:textId="3A473F7D" w:rsidR="002B7F26" w:rsidRDefault="002B7F26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Dodávatelia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</w:p>
          <w:p w14:paraId="117B2F5F" w14:textId="7B77BDD3" w:rsidR="00C65404" w:rsidRPr="00A3753D" w:rsidRDefault="00E260AE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Contractors</w:t>
            </w:r>
          </w:p>
        </w:tc>
      </w:tr>
      <w:tr w:rsidR="00C65404" w:rsidRPr="00AC7CB7" w14:paraId="6D59C3D0" w14:textId="77777777" w:rsidTr="001A1545">
        <w:trPr>
          <w:trHeight w:val="431"/>
          <w:trPrChange w:id="592" w:author="Maroš Varsányi" w:date="2019-03-08T11:29:00Z">
            <w:trPr>
              <w:trHeight w:val="431"/>
            </w:trPr>
          </w:trPrChange>
        </w:trPr>
        <w:tc>
          <w:tcPr>
            <w:tcW w:w="2835" w:type="dxa"/>
            <w:shd w:val="clear" w:color="auto" w:fill="auto"/>
            <w:tcPrChange w:id="593" w:author="Maroš Varsányi" w:date="2019-03-08T11:29:00Z">
              <w:tcPr>
                <w:tcW w:w="2835" w:type="dxa"/>
                <w:shd w:val="clear" w:color="auto" w:fill="auto"/>
              </w:tcPr>
            </w:tcPrChange>
          </w:tcPr>
          <w:p w14:paraId="3BAB9064" w14:textId="5D145ECA" w:rsidR="006A2800" w:rsidRPr="00F26803" w:rsidRDefault="00E30D2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 xml:space="preserve">Schvaľovací </w:t>
            </w:r>
            <w:r w:rsidR="001735F8" w:rsidRPr="00F26803">
              <w:rPr>
                <w:rFonts w:eastAsiaTheme="minorHAnsi"/>
                <w:iCs/>
                <w:color w:val="000000"/>
                <w:lang w:eastAsia="en-US"/>
              </w:rPr>
              <w:t>proces – administratívne overenie</w:t>
            </w:r>
            <w:r w:rsidR="00E41A7D">
              <w:rPr>
                <w:rStyle w:val="Odkaznapoznmkupodiarou"/>
                <w:rFonts w:eastAsiaTheme="minorHAnsi"/>
                <w:iCs/>
                <w:color w:val="000000"/>
                <w:lang w:eastAsia="en-US"/>
              </w:rPr>
              <w:footnoteReference w:id="8"/>
            </w:r>
          </w:p>
        </w:tc>
        <w:tc>
          <w:tcPr>
            <w:tcW w:w="1239" w:type="dxa"/>
            <w:shd w:val="clear" w:color="auto" w:fill="auto"/>
            <w:tcPrChange w:id="594" w:author="Maroš Varsányi" w:date="2019-03-08T11:29:00Z">
              <w:tcPr>
                <w:tcW w:w="1239" w:type="dxa"/>
                <w:shd w:val="clear" w:color="auto" w:fill="auto"/>
              </w:tcPr>
            </w:tcPrChange>
          </w:tcPr>
          <w:p w14:paraId="3FCF1349" w14:textId="77777777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455" w:type="dxa"/>
            <w:shd w:val="clear" w:color="auto" w:fill="auto"/>
            <w:tcPrChange w:id="595" w:author="Maroš Varsányi" w:date="2019-03-08T11:29:00Z">
              <w:tcPr>
                <w:tcW w:w="1455" w:type="dxa"/>
                <w:shd w:val="clear" w:color="auto" w:fill="auto"/>
              </w:tcPr>
            </w:tcPrChange>
          </w:tcPr>
          <w:p w14:paraId="0623B1E3" w14:textId="77777777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559" w:type="dxa"/>
            <w:shd w:val="clear" w:color="auto" w:fill="auto"/>
            <w:tcPrChange w:id="596" w:author="Maroš Varsányi" w:date="2019-03-08T11:29:00Z">
              <w:tcPr>
                <w:tcW w:w="1559" w:type="dxa"/>
                <w:shd w:val="clear" w:color="auto" w:fill="auto"/>
              </w:tcPr>
            </w:tcPrChange>
          </w:tcPr>
          <w:p w14:paraId="226C0731" w14:textId="747AB58A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A</w:t>
            </w:r>
            <w:ins w:id="597" w:author="Maroš Varsányi" w:date="2019-03-08T11:29:00Z">
              <w:r w:rsidR="00621B6A">
                <w:rPr>
                  <w:rStyle w:val="Odkaznapoznmkupodiarou"/>
                  <w:rFonts w:eastAsiaTheme="minorHAnsi"/>
                  <w:color w:val="000000"/>
                  <w:lang w:val="en-GB" w:eastAsia="en-US"/>
                </w:rPr>
                <w:footnoteReference w:id="9"/>
              </w:r>
            </w:ins>
          </w:p>
        </w:tc>
        <w:tc>
          <w:tcPr>
            <w:tcW w:w="1643" w:type="dxa"/>
            <w:shd w:val="clear" w:color="auto" w:fill="auto"/>
            <w:tcPrChange w:id="601" w:author="Maroš Varsányi" w:date="2019-03-08T11:29:00Z">
              <w:tcPr>
                <w:tcW w:w="1643" w:type="dxa"/>
                <w:shd w:val="clear" w:color="auto" w:fill="auto"/>
              </w:tcPr>
            </w:tcPrChange>
          </w:tcPr>
          <w:p w14:paraId="255C9F58" w14:textId="77777777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</w:tr>
      <w:tr w:rsidR="00C65404" w:rsidRPr="00AC7CB7" w14:paraId="19EA04E6" w14:textId="77777777" w:rsidTr="001A1545">
        <w:trPr>
          <w:trHeight w:val="455"/>
          <w:trPrChange w:id="602" w:author="Maroš Varsányi" w:date="2019-03-08T11:29:00Z">
            <w:trPr>
              <w:trHeight w:val="455"/>
            </w:trPr>
          </w:trPrChange>
        </w:trPr>
        <w:tc>
          <w:tcPr>
            <w:tcW w:w="2835" w:type="dxa"/>
            <w:shd w:val="clear" w:color="auto" w:fill="auto"/>
            <w:tcPrChange w:id="603" w:author="Maroš Varsányi" w:date="2019-03-08T11:29:00Z">
              <w:tcPr>
                <w:tcW w:w="2835" w:type="dxa"/>
                <w:shd w:val="clear" w:color="auto" w:fill="auto"/>
              </w:tcPr>
            </w:tcPrChange>
          </w:tcPr>
          <w:p w14:paraId="2CBA2607" w14:textId="73103D90" w:rsidR="00F7631C" w:rsidRPr="00F26803" w:rsidRDefault="0004632C" w:rsidP="00D4345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>Finančná k</w:t>
            </w:r>
            <w:r w:rsidR="00F7631C" w:rsidRPr="00F26803">
              <w:rPr>
                <w:rFonts w:eastAsiaTheme="minorHAnsi"/>
                <w:iCs/>
                <w:color w:val="000000"/>
                <w:lang w:eastAsia="en-US"/>
              </w:rPr>
              <w:t>ontrola VO – ex</w:t>
            </w:r>
            <w:r w:rsidR="002B7F26" w:rsidRPr="00F26803">
              <w:rPr>
                <w:rFonts w:eastAsiaTheme="minorHAnsi"/>
                <w:iCs/>
                <w:color w:val="000000"/>
                <w:lang w:eastAsia="en-US"/>
              </w:rPr>
              <w:t xml:space="preserve"> </w:t>
            </w:r>
            <w:proofErr w:type="spellStart"/>
            <w:r w:rsidR="00F7631C" w:rsidRPr="00F26803">
              <w:rPr>
                <w:rFonts w:eastAsiaTheme="minorHAnsi"/>
                <w:iCs/>
                <w:color w:val="000000"/>
                <w:lang w:eastAsia="en-US"/>
              </w:rPr>
              <w:t>ante</w:t>
            </w:r>
            <w:proofErr w:type="spellEnd"/>
          </w:p>
        </w:tc>
        <w:tc>
          <w:tcPr>
            <w:tcW w:w="1239" w:type="dxa"/>
            <w:shd w:val="clear" w:color="auto" w:fill="auto"/>
            <w:tcPrChange w:id="604" w:author="Maroš Varsányi" w:date="2019-03-08T11:29:00Z">
              <w:tcPr>
                <w:tcW w:w="1239" w:type="dxa"/>
                <w:shd w:val="clear" w:color="auto" w:fill="auto"/>
              </w:tcPr>
            </w:tcPrChange>
          </w:tcPr>
          <w:p w14:paraId="7C51B235" w14:textId="77019830" w:rsidR="00F7631C" w:rsidRPr="00AC7CB7" w:rsidRDefault="002E767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455" w:type="dxa"/>
            <w:shd w:val="clear" w:color="auto" w:fill="auto"/>
            <w:tcPrChange w:id="605" w:author="Maroš Varsányi" w:date="2019-03-08T11:29:00Z">
              <w:tcPr>
                <w:tcW w:w="1455" w:type="dxa"/>
                <w:shd w:val="clear" w:color="auto" w:fill="auto"/>
              </w:tcPr>
            </w:tcPrChange>
          </w:tcPr>
          <w:p w14:paraId="652E8906" w14:textId="5D8CEE47" w:rsidR="00F7631C" w:rsidRPr="00AC7CB7" w:rsidRDefault="00F7631C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559" w:type="dxa"/>
            <w:shd w:val="clear" w:color="auto" w:fill="auto"/>
            <w:tcPrChange w:id="606" w:author="Maroš Varsányi" w:date="2019-03-08T11:29:00Z">
              <w:tcPr>
                <w:tcW w:w="1559" w:type="dxa"/>
                <w:shd w:val="clear" w:color="auto" w:fill="auto"/>
              </w:tcPr>
            </w:tcPrChange>
          </w:tcPr>
          <w:p w14:paraId="454B8911" w14:textId="57DAC8DF" w:rsidR="00F7631C" w:rsidRPr="00AC7CB7" w:rsidRDefault="002E767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643" w:type="dxa"/>
            <w:shd w:val="clear" w:color="auto" w:fill="auto"/>
            <w:tcPrChange w:id="607" w:author="Maroš Varsányi" w:date="2019-03-08T11:29:00Z">
              <w:tcPr>
                <w:tcW w:w="1643" w:type="dxa"/>
                <w:shd w:val="clear" w:color="auto" w:fill="auto"/>
              </w:tcPr>
            </w:tcPrChange>
          </w:tcPr>
          <w:p w14:paraId="7DD61B80" w14:textId="40D0B63C" w:rsidR="00F7631C" w:rsidRPr="00AC7CB7" w:rsidRDefault="00F7631C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  <w:r w:rsidR="00662D20">
              <w:rPr>
                <w:rStyle w:val="Odkaznapoznmkupodiarou"/>
                <w:rFonts w:eastAsiaTheme="minorHAnsi"/>
                <w:color w:val="000000"/>
                <w:lang w:val="en-GB" w:eastAsia="en-US"/>
              </w:rPr>
              <w:footnoteReference w:id="10"/>
            </w:r>
          </w:p>
        </w:tc>
      </w:tr>
      <w:tr w:rsidR="00C65404" w:rsidRPr="00AC7CB7" w14:paraId="09C5A3D0" w14:textId="77777777" w:rsidTr="001A1545">
        <w:trPr>
          <w:trHeight w:val="455"/>
          <w:trPrChange w:id="608" w:author="Maroš Varsányi" w:date="2019-03-08T11:29:00Z">
            <w:trPr>
              <w:trHeight w:val="455"/>
            </w:trPr>
          </w:trPrChange>
        </w:trPr>
        <w:tc>
          <w:tcPr>
            <w:tcW w:w="2835" w:type="dxa"/>
            <w:shd w:val="clear" w:color="auto" w:fill="auto"/>
            <w:tcPrChange w:id="609" w:author="Maroš Varsányi" w:date="2019-03-08T11:29:00Z">
              <w:tcPr>
                <w:tcW w:w="2835" w:type="dxa"/>
                <w:shd w:val="clear" w:color="auto" w:fill="auto"/>
              </w:tcPr>
            </w:tcPrChange>
          </w:tcPr>
          <w:p w14:paraId="285B81E6" w14:textId="5116B798" w:rsidR="006A2800" w:rsidRPr="00F26803" w:rsidRDefault="0004632C" w:rsidP="0004632C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>Finančná k</w:t>
            </w:r>
            <w:r w:rsidR="00E260AE" w:rsidRPr="00F26803">
              <w:rPr>
                <w:rFonts w:eastAsiaTheme="minorHAnsi"/>
                <w:iCs/>
                <w:color w:val="000000"/>
                <w:lang w:eastAsia="en-US"/>
              </w:rPr>
              <w:t>ontrola VO</w:t>
            </w:r>
            <w:r w:rsidR="006A2800" w:rsidRPr="00F26803">
              <w:rPr>
                <w:rFonts w:eastAsiaTheme="minorHAnsi"/>
                <w:iCs/>
                <w:color w:val="000000"/>
                <w:lang w:eastAsia="en-US"/>
              </w:rPr>
              <w:t xml:space="preserve"> </w:t>
            </w:r>
            <w:r w:rsidR="00F7631C" w:rsidRPr="00F26803">
              <w:rPr>
                <w:rFonts w:eastAsiaTheme="minorHAnsi"/>
                <w:iCs/>
                <w:color w:val="000000"/>
                <w:lang w:eastAsia="en-US"/>
              </w:rPr>
              <w:t>– ex</w:t>
            </w:r>
            <w:r w:rsidR="002B7F26" w:rsidRPr="00F26803">
              <w:rPr>
                <w:rFonts w:eastAsiaTheme="minorHAnsi"/>
                <w:iCs/>
                <w:color w:val="000000"/>
                <w:lang w:eastAsia="en-US"/>
              </w:rPr>
              <w:t xml:space="preserve"> </w:t>
            </w:r>
            <w:r w:rsidR="00F7631C" w:rsidRPr="00F26803">
              <w:rPr>
                <w:rFonts w:eastAsiaTheme="minorHAnsi"/>
                <w:iCs/>
                <w:color w:val="000000"/>
                <w:lang w:eastAsia="en-US"/>
              </w:rPr>
              <w:t>post</w:t>
            </w:r>
            <w:r w:rsidR="00D43454" w:rsidRPr="00F26803">
              <w:rPr>
                <w:rStyle w:val="Odkaznapoznmkupodiarou"/>
                <w:rFonts w:eastAsiaTheme="minorHAnsi"/>
                <w:iCs/>
                <w:color w:val="000000"/>
                <w:lang w:eastAsia="en-US"/>
              </w:rPr>
              <w:footnoteReference w:id="11"/>
            </w:r>
          </w:p>
        </w:tc>
        <w:tc>
          <w:tcPr>
            <w:tcW w:w="1239" w:type="dxa"/>
            <w:shd w:val="clear" w:color="auto" w:fill="auto"/>
            <w:tcPrChange w:id="610" w:author="Maroš Varsányi" w:date="2019-03-08T11:29:00Z">
              <w:tcPr>
                <w:tcW w:w="1239" w:type="dxa"/>
                <w:shd w:val="clear" w:color="auto" w:fill="auto"/>
              </w:tcPr>
            </w:tcPrChange>
          </w:tcPr>
          <w:p w14:paraId="59930ED9" w14:textId="74C0FB30" w:rsidR="006A2800" w:rsidRPr="00A3753D" w:rsidRDefault="002E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455" w:type="dxa"/>
            <w:shd w:val="clear" w:color="auto" w:fill="auto"/>
            <w:tcPrChange w:id="611" w:author="Maroš Varsányi" w:date="2019-03-08T11:29:00Z">
              <w:tcPr>
                <w:tcW w:w="1455" w:type="dxa"/>
                <w:shd w:val="clear" w:color="auto" w:fill="auto"/>
              </w:tcPr>
            </w:tcPrChange>
          </w:tcPr>
          <w:p w14:paraId="79AD80CE" w14:textId="77777777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  <w:tc>
          <w:tcPr>
            <w:tcW w:w="1559" w:type="dxa"/>
            <w:shd w:val="clear" w:color="auto" w:fill="auto"/>
            <w:tcPrChange w:id="612" w:author="Maroš Varsányi" w:date="2019-03-08T11:29:00Z">
              <w:tcPr>
                <w:tcW w:w="1559" w:type="dxa"/>
                <w:shd w:val="clear" w:color="auto" w:fill="auto"/>
              </w:tcPr>
            </w:tcPrChange>
          </w:tcPr>
          <w:p w14:paraId="10336735" w14:textId="5AEE6164" w:rsidR="006A2800" w:rsidRPr="00A3753D" w:rsidRDefault="002E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643" w:type="dxa"/>
            <w:shd w:val="clear" w:color="auto" w:fill="auto"/>
            <w:tcPrChange w:id="613" w:author="Maroš Varsányi" w:date="2019-03-08T11:29:00Z">
              <w:tcPr>
                <w:tcW w:w="1643" w:type="dxa"/>
                <w:shd w:val="clear" w:color="auto" w:fill="auto"/>
              </w:tcPr>
            </w:tcPrChange>
          </w:tcPr>
          <w:p w14:paraId="1F0B2636" w14:textId="77777777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</w:tr>
      <w:tr w:rsidR="00C65404" w:rsidRPr="00AC7CB7" w14:paraId="60F39CBC" w14:textId="77777777" w:rsidTr="001A1545">
        <w:trPr>
          <w:trHeight w:val="372"/>
          <w:trPrChange w:id="614" w:author="Maroš Varsányi" w:date="2019-03-08T11:29:00Z">
            <w:trPr>
              <w:trHeight w:val="372"/>
            </w:trPr>
          </w:trPrChange>
        </w:trPr>
        <w:tc>
          <w:tcPr>
            <w:tcW w:w="2835" w:type="dxa"/>
            <w:shd w:val="clear" w:color="auto" w:fill="auto"/>
            <w:tcPrChange w:id="615" w:author="Maroš Varsányi" w:date="2019-03-08T11:29:00Z">
              <w:tcPr>
                <w:tcW w:w="2835" w:type="dxa"/>
                <w:shd w:val="clear" w:color="auto" w:fill="auto"/>
              </w:tcPr>
            </w:tcPrChange>
          </w:tcPr>
          <w:p w14:paraId="0115F823" w14:textId="28455D82" w:rsidR="00D02FC6" w:rsidRPr="00F26803" w:rsidRDefault="0004632C" w:rsidP="001101A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 xml:space="preserve">Administratívna finančná kontrola </w:t>
            </w:r>
            <w:proofErr w:type="spellStart"/>
            <w:r w:rsidR="00872D39">
              <w:rPr>
                <w:rFonts w:eastAsiaTheme="minorHAnsi"/>
                <w:iCs/>
                <w:color w:val="000000"/>
                <w:lang w:eastAsia="en-US"/>
              </w:rPr>
              <w:t>ŽoP</w:t>
            </w:r>
            <w:proofErr w:type="spellEnd"/>
            <w:r w:rsidR="004F69F3" w:rsidRPr="00F26803">
              <w:rPr>
                <w:rFonts w:eastAsiaTheme="minorHAnsi"/>
                <w:iCs/>
                <w:color w:val="000000"/>
                <w:lang w:eastAsia="en-US"/>
              </w:rPr>
              <w:t>/Finančná kontrola na mieste</w:t>
            </w:r>
          </w:p>
        </w:tc>
        <w:tc>
          <w:tcPr>
            <w:tcW w:w="1239" w:type="dxa"/>
            <w:shd w:val="clear" w:color="auto" w:fill="auto"/>
            <w:tcPrChange w:id="616" w:author="Maroš Varsányi" w:date="2019-03-08T11:29:00Z">
              <w:tcPr>
                <w:tcW w:w="1239" w:type="dxa"/>
                <w:shd w:val="clear" w:color="auto" w:fill="auto"/>
              </w:tcPr>
            </w:tcPrChange>
          </w:tcPr>
          <w:p w14:paraId="42DD06E5" w14:textId="77777777" w:rsidR="00D02FC6" w:rsidRPr="00AC7CB7" w:rsidRDefault="00D02FC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  <w:tc>
          <w:tcPr>
            <w:tcW w:w="1455" w:type="dxa"/>
            <w:shd w:val="clear" w:color="auto" w:fill="auto"/>
            <w:tcPrChange w:id="617" w:author="Maroš Varsányi" w:date="2019-03-08T11:29:00Z">
              <w:tcPr>
                <w:tcW w:w="1455" w:type="dxa"/>
                <w:shd w:val="clear" w:color="auto" w:fill="auto"/>
              </w:tcPr>
            </w:tcPrChange>
          </w:tcPr>
          <w:p w14:paraId="345E512A" w14:textId="680DED37" w:rsidR="00D02FC6" w:rsidRPr="00AC7CB7" w:rsidRDefault="00D02FC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  <w:r w:rsidR="004316F2">
              <w:rPr>
                <w:rStyle w:val="Odkaznapoznmkupodiarou"/>
                <w:rFonts w:eastAsiaTheme="minorHAnsi"/>
                <w:color w:val="000000"/>
                <w:lang w:val="en-GB" w:eastAsia="en-US"/>
              </w:rPr>
              <w:footnoteReference w:id="12"/>
            </w:r>
          </w:p>
        </w:tc>
        <w:tc>
          <w:tcPr>
            <w:tcW w:w="1559" w:type="dxa"/>
            <w:shd w:val="clear" w:color="auto" w:fill="auto"/>
            <w:tcPrChange w:id="618" w:author="Maroš Varsányi" w:date="2019-03-08T11:29:00Z">
              <w:tcPr>
                <w:tcW w:w="1559" w:type="dxa"/>
                <w:shd w:val="clear" w:color="auto" w:fill="auto"/>
              </w:tcPr>
            </w:tcPrChange>
          </w:tcPr>
          <w:p w14:paraId="215C92A0" w14:textId="77777777" w:rsidR="00D02FC6" w:rsidRPr="00AC7CB7" w:rsidRDefault="00D02FC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  <w:tc>
          <w:tcPr>
            <w:tcW w:w="1643" w:type="dxa"/>
            <w:shd w:val="clear" w:color="auto" w:fill="auto"/>
            <w:tcPrChange w:id="619" w:author="Maroš Varsányi" w:date="2019-03-08T11:29:00Z">
              <w:tcPr>
                <w:tcW w:w="1643" w:type="dxa"/>
                <w:shd w:val="clear" w:color="auto" w:fill="auto"/>
              </w:tcPr>
            </w:tcPrChange>
          </w:tcPr>
          <w:p w14:paraId="7771B9D8" w14:textId="77777777" w:rsidR="00D02FC6" w:rsidRPr="00AC7CB7" w:rsidRDefault="00D02FC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</w:tr>
    </w:tbl>
    <w:p w14:paraId="7B732A30" w14:textId="77777777" w:rsidR="00963C5B" w:rsidRPr="00AC7CB7" w:rsidRDefault="00963C5B" w:rsidP="00A3753D">
      <w:pPr>
        <w:pStyle w:val="Zkladntext"/>
        <w:ind w:left="426"/>
        <w:jc w:val="both"/>
      </w:pPr>
    </w:p>
    <w:p w14:paraId="49AE6BE0" w14:textId="53A66401" w:rsidR="00FC1068" w:rsidRPr="00A3753D" w:rsidRDefault="00FC1068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C7CB7">
        <w:t>Postup pri vykonaní kvantitatívnej analýzy</w:t>
      </w:r>
      <w:r w:rsidRPr="00A3753D">
        <w:t xml:space="preserve"> údajov</w:t>
      </w:r>
      <w:r w:rsidR="00445897">
        <w:t>:</w:t>
      </w:r>
    </w:p>
    <w:p w14:paraId="64D646A6" w14:textId="62100C68" w:rsidR="00620B2E" w:rsidRPr="00A3753D" w:rsidRDefault="00D4285A" w:rsidP="0020600F">
      <w:pPr>
        <w:pStyle w:val="Zkladntext"/>
        <w:numPr>
          <w:ilvl w:val="1"/>
          <w:numId w:val="28"/>
        </w:numPr>
        <w:ind w:left="851" w:hanging="425"/>
        <w:jc w:val="both"/>
        <w:rPr>
          <w:ins w:id="620" w:author="Maroš Varsányi" w:date="2019-03-08T11:29:00Z"/>
        </w:rPr>
      </w:pPr>
      <w:r>
        <w:t>RO</w:t>
      </w:r>
      <w:r w:rsidR="00062B26" w:rsidRPr="00A3753D">
        <w:t xml:space="preserve"> overí rizikovosť projektu v rámci </w:t>
      </w:r>
      <w:del w:id="621" w:author="Maroš Varsányi" w:date="2019-03-08T11:29:00Z">
        <w:r w:rsidR="00062B26" w:rsidRPr="00A3753D">
          <w:delText>pracovného panelu</w:delText>
        </w:r>
      </w:del>
      <w:ins w:id="622" w:author="Maroš Varsányi" w:date="2019-03-08T11:29:00Z">
        <w:r w:rsidR="003A1493">
          <w:t>tabule</w:t>
        </w:r>
      </w:ins>
      <w:r w:rsidR="00062B26" w:rsidRPr="00A3753D">
        <w:t xml:space="preserve"> </w:t>
      </w:r>
      <w:r w:rsidR="002B7F26" w:rsidRPr="002B7F26">
        <w:t>Projekty</w:t>
      </w:r>
      <w:del w:id="623" w:author="Maroš Varsányi" w:date="2019-03-08T11:29:00Z">
        <w:r w:rsidR="002B7F26" w:rsidRPr="002B7F26">
          <w:delText xml:space="preserve"> </w:delText>
        </w:r>
        <w:r w:rsidR="002B7F26">
          <w:delText>(</w:delText>
        </w:r>
      </w:del>
      <w:ins w:id="624" w:author="Maroš Varsányi" w:date="2019-03-08T11:29:00Z">
        <w:r w:rsidR="00386162">
          <w:t>/</w:t>
        </w:r>
      </w:ins>
      <w:proofErr w:type="spellStart"/>
      <w:r w:rsidR="00062B26" w:rsidRPr="00A3753D">
        <w:t>Projects</w:t>
      </w:r>
      <w:proofErr w:type="spellEnd"/>
      <w:del w:id="625" w:author="Maroš Varsányi" w:date="2019-03-08T11:29:00Z">
        <w:r w:rsidR="002B7F26">
          <w:delText>)</w:delText>
        </w:r>
      </w:del>
      <w:r w:rsidR="00C7210B" w:rsidRPr="00A3753D">
        <w:t xml:space="preserve"> a</w:t>
      </w:r>
      <w:r w:rsidR="006815F0">
        <w:t> </w:t>
      </w:r>
      <w:del w:id="626" w:author="Maroš Varsányi" w:date="2019-03-08T11:29:00Z">
        <w:r w:rsidR="00C7210B" w:rsidRPr="00A3753D">
          <w:delText>výsledok</w:delText>
        </w:r>
        <w:r w:rsidR="00841E82" w:rsidRPr="00A3753D">
          <w:delText xml:space="preserve"> (</w:delText>
        </w:r>
      </w:del>
      <w:ins w:id="627" w:author="Maroš Varsányi" w:date="2019-03-08T11:29:00Z">
        <w:r w:rsidR="006815F0">
          <w:t>Celkové hodnotenie/</w:t>
        </w:r>
      </w:ins>
      <w:proofErr w:type="spellStart"/>
      <w:r w:rsidR="00841E82" w:rsidRPr="00A3753D">
        <w:t>Overall</w:t>
      </w:r>
      <w:proofErr w:type="spellEnd"/>
      <w:r w:rsidR="00841E82" w:rsidRPr="00A3753D">
        <w:t xml:space="preserve"> </w:t>
      </w:r>
      <w:proofErr w:type="spellStart"/>
      <w:r w:rsidR="00841E82" w:rsidRPr="00A3753D">
        <w:t>Score</w:t>
      </w:r>
      <w:proofErr w:type="spellEnd"/>
      <w:del w:id="628" w:author="Maroš Varsányi" w:date="2019-03-08T11:29:00Z">
        <w:r w:rsidR="00841E82" w:rsidRPr="00A3753D">
          <w:delText>)</w:delText>
        </w:r>
        <w:r w:rsidR="00445897">
          <w:delText>,</w:delText>
        </w:r>
      </w:del>
      <w:r w:rsidR="00C7210B" w:rsidRPr="00A3753D">
        <w:t xml:space="preserve"> uvedie do kontrolného zoznamu</w:t>
      </w:r>
      <w:del w:id="629" w:author="Maroš Varsányi" w:date="2019-03-08T11:29:00Z">
        <w:r w:rsidR="00373DF2">
          <w:delText>,</w:delText>
        </w:r>
      </w:del>
      <w:ins w:id="630" w:author="Maroš Varsányi" w:date="2019-03-08T11:29:00Z">
        <w:r w:rsidR="00FD6258">
          <w:t xml:space="preserve"> (Vzor CKO č. 35)</w:t>
        </w:r>
        <w:r w:rsidR="00373DF2">
          <w:t>,</w:t>
        </w:r>
      </w:ins>
      <w:r w:rsidR="00373DF2">
        <w:t xml:space="preserve"> </w:t>
      </w:r>
      <w:r w:rsidR="00373DF2" w:rsidRPr="00373DF2">
        <w:t xml:space="preserve">ktorý uchováva </w:t>
      </w:r>
      <w:del w:id="631" w:author="Maroš Varsányi" w:date="2019-03-08T11:29:00Z">
        <w:r w:rsidR="007D7094">
          <w:br/>
        </w:r>
      </w:del>
      <w:ins w:id="632" w:author="Maroš Varsányi" w:date="2019-03-08T11:29:00Z">
        <w:r w:rsidR="00373DF2" w:rsidRPr="00373DF2">
          <w:t xml:space="preserve">v projektovej zložke týkajúcej </w:t>
        </w:r>
        <w:r w:rsidR="00445897">
          <w:t xml:space="preserve">sa </w:t>
        </w:r>
        <w:r w:rsidR="00373DF2" w:rsidRPr="00373DF2">
          <w:t>príslušnej fáz</w:t>
        </w:r>
        <w:r w:rsidR="00445897">
          <w:t>y</w:t>
        </w:r>
        <w:r w:rsidR="00373DF2" w:rsidRPr="00373DF2">
          <w:t xml:space="preserve"> implementácie, v rámci ktorej bola </w:t>
        </w:r>
        <w:r w:rsidR="00373DF2" w:rsidRPr="00A3022D">
          <w:t>vykonaná</w:t>
        </w:r>
        <w:r w:rsidR="00373DF2" w:rsidRPr="00373DF2">
          <w:t xml:space="preserve"> analýza prostredníctvom </w:t>
        </w:r>
        <w:r w:rsidR="00900102">
          <w:t xml:space="preserve">systému </w:t>
        </w:r>
        <w:r w:rsidR="00373DF2" w:rsidRPr="00373DF2">
          <w:t>ARACHNE</w:t>
        </w:r>
        <w:r w:rsidR="00373DF2">
          <w:t>.</w:t>
        </w:r>
      </w:ins>
    </w:p>
    <w:p w14:paraId="15D530F4" w14:textId="1555A2F9" w:rsidR="0020557A" w:rsidRPr="00A3753D" w:rsidRDefault="00D4285A" w:rsidP="004B6306">
      <w:pPr>
        <w:pStyle w:val="Zkladntext"/>
        <w:numPr>
          <w:ilvl w:val="1"/>
          <w:numId w:val="28"/>
        </w:numPr>
        <w:ind w:left="851" w:hanging="425"/>
        <w:jc w:val="both"/>
      </w:pPr>
      <w:ins w:id="633" w:author="Maroš Varsányi" w:date="2019-03-08T11:29:00Z">
        <w:r>
          <w:t>RO</w:t>
        </w:r>
        <w:r w:rsidR="0020557A" w:rsidRPr="00A3753D">
          <w:t xml:space="preserve"> overí rizikovosť zmluvy s dodávateľom v rámci </w:t>
        </w:r>
        <w:r w:rsidR="003A1493">
          <w:t xml:space="preserve">tabule </w:t>
        </w:r>
        <w:r w:rsidR="00A22FCC">
          <w:t>Zmluvy</w:t>
        </w:r>
        <w:r w:rsidR="00386162">
          <w:t>/</w:t>
        </w:r>
        <w:proofErr w:type="spellStart"/>
        <w:r w:rsidR="0020557A" w:rsidRPr="00A3753D">
          <w:t>Contracts</w:t>
        </w:r>
        <w:proofErr w:type="spellEnd"/>
        <w:r w:rsidR="0020557A" w:rsidRPr="00A3753D">
          <w:t xml:space="preserve"> a </w:t>
        </w:r>
        <w:r w:rsidR="00040C78">
          <w:t>Celkové hodnotenie/</w:t>
        </w:r>
        <w:proofErr w:type="spellStart"/>
        <w:r w:rsidR="00040C78" w:rsidRPr="00A3753D">
          <w:t>Overall</w:t>
        </w:r>
        <w:proofErr w:type="spellEnd"/>
        <w:r w:rsidR="00040C78" w:rsidRPr="00A3753D">
          <w:t xml:space="preserve"> </w:t>
        </w:r>
        <w:proofErr w:type="spellStart"/>
        <w:r w:rsidR="00040C78" w:rsidRPr="00A3753D">
          <w:t>Score</w:t>
        </w:r>
        <w:proofErr w:type="spellEnd"/>
        <w:r w:rsidR="0020557A" w:rsidRPr="00A3753D">
          <w:t xml:space="preserve"> uvedie do kontrolného zoznamu</w:t>
        </w:r>
        <w:r w:rsidR="00FD6258">
          <w:t xml:space="preserve"> (Vzor CKO č. 35)</w:t>
        </w:r>
        <w:r w:rsidR="00373DF2">
          <w:t xml:space="preserve">, </w:t>
        </w:r>
        <w:r w:rsidR="00373DF2" w:rsidRPr="00373DF2">
          <w:t xml:space="preserve">ktorý uchováva </w:t>
        </w:r>
      </w:ins>
      <w:r w:rsidR="00373DF2" w:rsidRPr="00373DF2">
        <w:t xml:space="preserve">v projektovej zložke týkajúcej </w:t>
      </w:r>
      <w:r w:rsidR="007D7094">
        <w:t xml:space="preserve">sa </w:t>
      </w:r>
      <w:r w:rsidR="00373DF2" w:rsidRPr="00373DF2">
        <w:t>príslušnej fáz</w:t>
      </w:r>
      <w:r w:rsidR="007D7094">
        <w:t>y</w:t>
      </w:r>
      <w:r w:rsidR="00373DF2" w:rsidRPr="00373DF2">
        <w:t xml:space="preserve"> implementácie, v rámci ktorej bola </w:t>
      </w:r>
      <w:r w:rsidR="00373DF2" w:rsidRPr="00A3022D">
        <w:t>vykonaná</w:t>
      </w:r>
      <w:r w:rsidR="00373DF2" w:rsidRPr="00373DF2">
        <w:t xml:space="preserve"> analýza prostredníctvom </w:t>
      </w:r>
      <w:ins w:id="634" w:author="Maroš Varsányi" w:date="2019-03-08T11:29:00Z">
        <w:r w:rsidR="00900102">
          <w:t xml:space="preserve">systému </w:t>
        </w:r>
      </w:ins>
      <w:r w:rsidR="00373DF2" w:rsidRPr="00373DF2">
        <w:t>ARACHNE</w:t>
      </w:r>
      <w:r w:rsidR="00373DF2">
        <w:t>.</w:t>
      </w:r>
    </w:p>
    <w:p w14:paraId="1CB8DDC1" w14:textId="77777777" w:rsidR="00062B26" w:rsidRPr="00A3753D" w:rsidRDefault="00C7210B" w:rsidP="00A3753D">
      <w:pPr>
        <w:pStyle w:val="Zkladntext"/>
        <w:jc w:val="both"/>
        <w:rPr>
          <w:del w:id="635" w:author="Maroš Varsányi" w:date="2019-03-08T11:29:00Z"/>
        </w:rPr>
      </w:pPr>
      <w:del w:id="636" w:author="Maroš Varsányi" w:date="2019-03-08T11:29:00Z">
        <w:r w:rsidRPr="00AC7CB7">
          <w:rPr>
            <w:noProof/>
          </w:rPr>
          <w:drawing>
            <wp:inline distT="0" distB="0" distL="0" distR="0" wp14:anchorId="7B200522" wp14:editId="1671E942">
              <wp:extent cx="5758180" cy="633730"/>
              <wp:effectExtent l="0" t="0" r="7620" b="1270"/>
              <wp:docPr id="8" name="Picture 8" descr="../../../../../Desktop/Screen%20Shot%202017-01-23%20at%2009.21.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../../../../../Desktop/Screen%20Shot%202017-01-23%20at%2009.21.0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8180" cy="633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257AC389" w14:textId="7DE14135" w:rsidR="0026369A" w:rsidRPr="00A3753D" w:rsidRDefault="00D4285A" w:rsidP="004B6306">
      <w:pPr>
        <w:pStyle w:val="Zkladntext"/>
        <w:numPr>
          <w:ilvl w:val="1"/>
          <w:numId w:val="28"/>
        </w:numPr>
        <w:ind w:left="851" w:hanging="425"/>
        <w:jc w:val="both"/>
      </w:pPr>
      <w:r>
        <w:t>RO</w:t>
      </w:r>
      <w:r w:rsidR="0026369A" w:rsidRPr="00A3753D">
        <w:t xml:space="preserve"> overí rizikovosť </w:t>
      </w:r>
      <w:del w:id="637" w:author="Maroš Varsányi" w:date="2019-03-08T11:29:00Z">
        <w:r w:rsidR="0020557A" w:rsidRPr="00A3753D">
          <w:delText>zmluvy s dodávateľom</w:delText>
        </w:r>
      </w:del>
      <w:ins w:id="638" w:author="Maroš Varsányi" w:date="2019-03-08T11:29:00Z">
        <w:r w:rsidR="0026369A" w:rsidRPr="00A3753D">
          <w:t>prijímateľa</w:t>
        </w:r>
      </w:ins>
      <w:r w:rsidR="0026369A" w:rsidRPr="00A3753D">
        <w:t xml:space="preserve"> v rámci </w:t>
      </w:r>
      <w:del w:id="639" w:author="Maroš Varsányi" w:date="2019-03-08T11:29:00Z">
        <w:r w:rsidR="0020557A" w:rsidRPr="00A3753D">
          <w:delText xml:space="preserve">pracovného panelu </w:delText>
        </w:r>
        <w:r w:rsidR="00A22FCC">
          <w:delText>Zmluvy (</w:delText>
        </w:r>
        <w:r w:rsidR="0020557A" w:rsidRPr="00A3753D">
          <w:delText>Contracts</w:delText>
        </w:r>
        <w:r w:rsidR="00A22FCC">
          <w:delText>)</w:delText>
        </w:r>
      </w:del>
      <w:ins w:id="640" w:author="Maroš Varsányi" w:date="2019-03-08T11:29:00Z">
        <w:r w:rsidR="003A1493">
          <w:t>tabule</w:t>
        </w:r>
        <w:r w:rsidR="0026369A" w:rsidRPr="00A3753D">
          <w:t xml:space="preserve"> </w:t>
        </w:r>
        <w:r w:rsidR="00A22FCC">
          <w:t xml:space="preserve">Prijímatelia </w:t>
        </w:r>
        <w:r w:rsidR="00386162">
          <w:t>/</w:t>
        </w:r>
        <w:proofErr w:type="spellStart"/>
        <w:r w:rsidR="0026369A" w:rsidRPr="00A3753D">
          <w:t>Beneficiaries</w:t>
        </w:r>
      </w:ins>
      <w:proofErr w:type="spellEnd"/>
      <w:r w:rsidR="00386162">
        <w:t xml:space="preserve"> </w:t>
      </w:r>
      <w:r w:rsidR="0026369A" w:rsidRPr="00A3753D">
        <w:t>a </w:t>
      </w:r>
      <w:del w:id="641" w:author="Maroš Varsányi" w:date="2019-03-08T11:29:00Z">
        <w:r w:rsidR="0020557A" w:rsidRPr="00A3753D">
          <w:delText>výsledok</w:delText>
        </w:r>
      </w:del>
      <w:ins w:id="642" w:author="Maroš Varsányi" w:date="2019-03-08T11:29:00Z">
        <w:r w:rsidR="00040C78">
          <w:t>Celkové hodnotenie/</w:t>
        </w:r>
        <w:proofErr w:type="spellStart"/>
        <w:r w:rsidR="00040C78" w:rsidRPr="00A3753D">
          <w:t>Overall</w:t>
        </w:r>
        <w:proofErr w:type="spellEnd"/>
        <w:r w:rsidR="00040C78" w:rsidRPr="00A3753D">
          <w:t xml:space="preserve"> </w:t>
        </w:r>
        <w:proofErr w:type="spellStart"/>
        <w:r w:rsidR="00040C78" w:rsidRPr="00A3753D">
          <w:t>Score</w:t>
        </w:r>
      </w:ins>
      <w:proofErr w:type="spellEnd"/>
      <w:r w:rsidR="0026369A" w:rsidRPr="00A3753D">
        <w:t xml:space="preserve"> uvedie do kontrolného zoznamu</w:t>
      </w:r>
      <w:del w:id="643" w:author="Maroš Varsányi" w:date="2019-03-08T11:29:00Z">
        <w:r w:rsidR="00373DF2">
          <w:delText>,</w:delText>
        </w:r>
      </w:del>
      <w:ins w:id="644" w:author="Maroš Varsányi" w:date="2019-03-08T11:29:00Z">
        <w:r w:rsidR="00FD6258">
          <w:t xml:space="preserve"> (Vzor CKO č. 35)</w:t>
        </w:r>
        <w:r w:rsidR="00373DF2">
          <w:t>,</w:t>
        </w:r>
      </w:ins>
      <w:r w:rsidR="00373DF2">
        <w:t xml:space="preserve"> </w:t>
      </w:r>
      <w:r w:rsidR="00373DF2" w:rsidRPr="00373DF2">
        <w:t xml:space="preserve">ktorý uchováva </w:t>
      </w:r>
      <w:del w:id="645" w:author="Maroš Varsányi" w:date="2019-03-08T11:29:00Z">
        <w:r w:rsidR="007D7094">
          <w:br/>
        </w:r>
      </w:del>
      <w:ins w:id="646" w:author="Maroš Varsányi" w:date="2019-03-08T11:29:00Z">
        <w:r w:rsidR="00FD6258">
          <w:t xml:space="preserve"> </w:t>
        </w:r>
      </w:ins>
      <w:r w:rsidR="00373DF2" w:rsidRPr="00373DF2">
        <w:t xml:space="preserve">v projektovej zložke týkajúcej </w:t>
      </w:r>
      <w:r w:rsidR="007D7094">
        <w:t xml:space="preserve">sa </w:t>
      </w:r>
      <w:r w:rsidR="00373DF2" w:rsidRPr="00373DF2">
        <w:t>príslušnej fáz</w:t>
      </w:r>
      <w:r w:rsidR="007D7094">
        <w:t>y</w:t>
      </w:r>
      <w:r w:rsidR="00373DF2" w:rsidRPr="00373DF2">
        <w:t xml:space="preserve"> implementácie, v rámci ktorej bola vykonaná analýza prostredníctvom </w:t>
      </w:r>
      <w:ins w:id="647" w:author="Maroš Varsányi" w:date="2019-03-08T11:29:00Z">
        <w:r w:rsidR="00900102">
          <w:t xml:space="preserve">systému </w:t>
        </w:r>
      </w:ins>
      <w:r w:rsidR="00373DF2" w:rsidRPr="00373DF2">
        <w:t>ARACHNE</w:t>
      </w:r>
      <w:r w:rsidR="00373DF2">
        <w:t>.</w:t>
      </w:r>
    </w:p>
    <w:p w14:paraId="458F797A" w14:textId="77777777" w:rsidR="0020557A" w:rsidRPr="00A3753D" w:rsidRDefault="00830EE8" w:rsidP="00A3753D">
      <w:pPr>
        <w:pStyle w:val="Zkladntext"/>
        <w:jc w:val="both"/>
        <w:rPr>
          <w:del w:id="648" w:author="Maroš Varsányi" w:date="2019-03-08T11:29:00Z"/>
        </w:rPr>
      </w:pPr>
      <w:del w:id="649" w:author="Maroš Varsányi" w:date="2019-03-08T11:29:00Z">
        <w:r w:rsidRPr="00AC7CB7">
          <w:rPr>
            <w:noProof/>
          </w:rPr>
          <w:drawing>
            <wp:inline distT="0" distB="0" distL="0" distR="0" wp14:anchorId="2C341477" wp14:editId="6501D638">
              <wp:extent cx="5748655" cy="678815"/>
              <wp:effectExtent l="0" t="0" r="0" b="6985"/>
              <wp:docPr id="10" name="Picture 10" descr="../../../../../Desktop/Screen%20Shot%202017-01-23%20at%2009.30.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../../../../../Desktop/Screen%20Shot%202017-01-23%20at%2009.30.0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48655" cy="678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21F34771" w14:textId="351F7590" w:rsidR="00841E82" w:rsidRPr="00A3753D" w:rsidRDefault="00841E82" w:rsidP="0033598D">
      <w:pPr>
        <w:pStyle w:val="Zkladntext"/>
        <w:numPr>
          <w:ilvl w:val="1"/>
          <w:numId w:val="28"/>
        </w:numPr>
        <w:ind w:left="851" w:hanging="425"/>
        <w:jc w:val="both"/>
      </w:pPr>
      <w:ins w:id="650" w:author="Maroš Varsányi" w:date="2019-03-08T11:29:00Z">
        <w:r w:rsidRPr="00A3753D">
          <w:t xml:space="preserve"> </w:t>
        </w:r>
      </w:ins>
      <w:r w:rsidR="00D4285A">
        <w:t>RO</w:t>
      </w:r>
      <w:r w:rsidRPr="00A3753D">
        <w:t xml:space="preserve"> overí rizikovosť </w:t>
      </w:r>
      <w:del w:id="651" w:author="Maroš Varsányi" w:date="2019-03-08T11:29:00Z">
        <w:r w:rsidR="0026369A" w:rsidRPr="00A3753D">
          <w:delText>prijímateľa</w:delText>
        </w:r>
      </w:del>
      <w:ins w:id="652" w:author="Maroš Varsányi" w:date="2019-03-08T11:29:00Z">
        <w:r w:rsidR="00E84B7B" w:rsidRPr="00A3753D">
          <w:t>dodávate</w:t>
        </w:r>
        <w:r w:rsidRPr="00A3753D">
          <w:t>ľa</w:t>
        </w:r>
      </w:ins>
      <w:r w:rsidRPr="00A3753D">
        <w:t xml:space="preserve"> v rámci </w:t>
      </w:r>
      <w:del w:id="653" w:author="Maroš Varsányi" w:date="2019-03-08T11:29:00Z">
        <w:r w:rsidR="0026369A" w:rsidRPr="00A3753D">
          <w:delText xml:space="preserve">pracovného panelu </w:delText>
        </w:r>
        <w:r w:rsidR="00A22FCC">
          <w:delText>Prijímatelia  (</w:delText>
        </w:r>
        <w:r w:rsidR="0026369A" w:rsidRPr="00A3753D">
          <w:delText>Beneficiaries</w:delText>
        </w:r>
        <w:r w:rsidR="00A22FCC">
          <w:delText>)</w:delText>
        </w:r>
      </w:del>
      <w:ins w:id="654" w:author="Maroš Varsányi" w:date="2019-03-08T11:29:00Z">
        <w:r w:rsidR="003A1493">
          <w:t>tabule</w:t>
        </w:r>
        <w:r w:rsidRPr="00A3753D">
          <w:t xml:space="preserve"> </w:t>
        </w:r>
        <w:r w:rsidR="00A22FCC">
          <w:t>Dodávatelia</w:t>
        </w:r>
        <w:r w:rsidR="00386162">
          <w:t>/</w:t>
        </w:r>
        <w:r w:rsidR="00A22FCC">
          <w:t xml:space="preserve"> </w:t>
        </w:r>
        <w:proofErr w:type="spellStart"/>
        <w:r w:rsidR="00E84B7B" w:rsidRPr="00A3753D">
          <w:t>Contractors</w:t>
        </w:r>
      </w:ins>
      <w:proofErr w:type="spellEnd"/>
      <w:r w:rsidRPr="00A3753D">
        <w:t xml:space="preserve"> a </w:t>
      </w:r>
      <w:del w:id="655" w:author="Maroš Varsányi" w:date="2019-03-08T11:29:00Z">
        <w:r w:rsidR="0026369A" w:rsidRPr="00A3753D">
          <w:delText>výsledok</w:delText>
        </w:r>
      </w:del>
      <w:ins w:id="656" w:author="Maroš Varsányi" w:date="2019-03-08T11:29:00Z">
        <w:r w:rsidR="00040C78">
          <w:t>Celkové hodnotenie/</w:t>
        </w:r>
        <w:proofErr w:type="spellStart"/>
        <w:r w:rsidR="00040C78" w:rsidRPr="00A3753D">
          <w:t>Overall</w:t>
        </w:r>
        <w:proofErr w:type="spellEnd"/>
        <w:r w:rsidR="00040C78" w:rsidRPr="00A3753D">
          <w:t xml:space="preserve"> </w:t>
        </w:r>
        <w:proofErr w:type="spellStart"/>
        <w:r w:rsidR="00040C78" w:rsidRPr="00A3753D">
          <w:t>Score</w:t>
        </w:r>
      </w:ins>
      <w:proofErr w:type="spellEnd"/>
      <w:r w:rsidRPr="00A3753D">
        <w:t xml:space="preserve"> uvedie do kontrolného zoznamu</w:t>
      </w:r>
      <w:del w:id="657" w:author="Maroš Varsányi" w:date="2019-03-08T11:29:00Z">
        <w:r w:rsidR="00373DF2">
          <w:delText>,</w:delText>
        </w:r>
      </w:del>
      <w:ins w:id="658" w:author="Maroš Varsányi" w:date="2019-03-08T11:29:00Z">
        <w:r w:rsidR="00FD6258">
          <w:t xml:space="preserve"> (Vzor CKO č. 35)</w:t>
        </w:r>
        <w:r w:rsidR="00373DF2">
          <w:t>,</w:t>
        </w:r>
      </w:ins>
      <w:r w:rsidR="00373DF2">
        <w:t xml:space="preserve"> </w:t>
      </w:r>
      <w:r w:rsidR="00373DF2" w:rsidRPr="00373DF2">
        <w:t xml:space="preserve">ktorý uchováva </w:t>
      </w:r>
      <w:del w:id="659" w:author="Maroš Varsányi" w:date="2019-03-08T11:29:00Z">
        <w:r w:rsidR="007D7094">
          <w:br/>
        </w:r>
      </w:del>
      <w:r w:rsidR="00373DF2" w:rsidRPr="00373DF2">
        <w:t xml:space="preserve">v projektovej zložke týkajúcej </w:t>
      </w:r>
      <w:r w:rsidR="007D7094">
        <w:t xml:space="preserve">sa </w:t>
      </w:r>
      <w:r w:rsidR="00373DF2" w:rsidRPr="00373DF2">
        <w:t>príslušnej fáz</w:t>
      </w:r>
      <w:r w:rsidR="007D7094">
        <w:t>y</w:t>
      </w:r>
      <w:r w:rsidR="00373DF2" w:rsidRPr="00373DF2">
        <w:t xml:space="preserve"> implementácie, v rámci ktorej bola vykonaná analýza prostredníctvom </w:t>
      </w:r>
      <w:ins w:id="660" w:author="Maroš Varsányi" w:date="2019-03-08T11:29:00Z">
        <w:r w:rsidR="00900102">
          <w:t xml:space="preserve">systému </w:t>
        </w:r>
      </w:ins>
      <w:r w:rsidR="00373DF2" w:rsidRPr="00373DF2">
        <w:t>ARACHNE</w:t>
      </w:r>
      <w:r w:rsidR="00373DF2">
        <w:t>.</w:t>
      </w:r>
    </w:p>
    <w:p w14:paraId="12EDD36F" w14:textId="77777777" w:rsidR="0026369A" w:rsidRPr="00A3753D" w:rsidRDefault="00841E82" w:rsidP="00A3753D">
      <w:pPr>
        <w:pStyle w:val="Zkladntext"/>
        <w:jc w:val="both"/>
        <w:rPr>
          <w:del w:id="661" w:author="Maroš Varsányi" w:date="2019-03-08T11:29:00Z"/>
        </w:rPr>
      </w:pPr>
      <w:del w:id="662" w:author="Maroš Varsányi" w:date="2019-03-08T11:29:00Z">
        <w:r w:rsidRPr="00AC7CB7">
          <w:rPr>
            <w:noProof/>
          </w:rPr>
          <w:drawing>
            <wp:inline distT="0" distB="0" distL="0" distR="0" wp14:anchorId="02F370C7" wp14:editId="503A2642">
              <wp:extent cx="5748655" cy="615950"/>
              <wp:effectExtent l="0" t="0" r="0" b="0"/>
              <wp:docPr id="11" name="Picture 11" descr="../../../../../Desktop/Screen%20Shot%202017-01-23%20at%2009.36.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../../../../../Desktop/Screen%20Shot%202017-01-23%20at%2009.36.0"/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48655" cy="615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3753D">
          <w:delText xml:space="preserve"> </w:delText>
        </w:r>
      </w:del>
    </w:p>
    <w:p w14:paraId="48D503B1" w14:textId="77777777" w:rsidR="00841E82" w:rsidRPr="00A3753D" w:rsidRDefault="00D4285A" w:rsidP="004B6306">
      <w:pPr>
        <w:pStyle w:val="Zkladntext"/>
        <w:numPr>
          <w:ilvl w:val="1"/>
          <w:numId w:val="28"/>
        </w:numPr>
        <w:ind w:left="851" w:hanging="425"/>
        <w:jc w:val="both"/>
        <w:rPr>
          <w:del w:id="663" w:author="Maroš Varsányi" w:date="2019-03-08T11:29:00Z"/>
        </w:rPr>
      </w:pPr>
      <w:del w:id="664" w:author="Maroš Varsányi" w:date="2019-03-08T11:29:00Z">
        <w:r>
          <w:delText>RO</w:delText>
        </w:r>
        <w:r w:rsidR="00841E82" w:rsidRPr="00A3753D">
          <w:delText xml:space="preserve"> overí rizikovosť </w:delText>
        </w:r>
        <w:r w:rsidR="00E84B7B" w:rsidRPr="00A3753D">
          <w:delText>dodávate</w:delText>
        </w:r>
        <w:r w:rsidR="00841E82" w:rsidRPr="00A3753D">
          <w:delText xml:space="preserve">ľa v rámci pracovného panelu </w:delText>
        </w:r>
        <w:r w:rsidR="00A22FCC">
          <w:delText>Dodávatelia  (</w:delText>
        </w:r>
        <w:r w:rsidR="00E84B7B" w:rsidRPr="00A3753D">
          <w:delText>Contractors</w:delText>
        </w:r>
        <w:r w:rsidR="00A22FCC">
          <w:delText>)</w:delText>
        </w:r>
        <w:r w:rsidR="00841E82" w:rsidRPr="00A3753D">
          <w:delText xml:space="preserve"> a výsledok uvedie do kontrolného zoznamu</w:delText>
        </w:r>
        <w:r w:rsidR="00373DF2">
          <w:delText xml:space="preserve">, </w:delText>
        </w:r>
        <w:r w:rsidR="00373DF2" w:rsidRPr="00373DF2">
          <w:delText xml:space="preserve">ktorý uchováva </w:delText>
        </w:r>
        <w:r w:rsidR="007D7094">
          <w:br/>
        </w:r>
        <w:r w:rsidR="00373DF2" w:rsidRPr="00373DF2">
          <w:delText xml:space="preserve">v projektovej zložke týkajúcej </w:delText>
        </w:r>
        <w:r w:rsidR="007D7094">
          <w:delText xml:space="preserve">sa </w:delText>
        </w:r>
        <w:r w:rsidR="00373DF2" w:rsidRPr="00373DF2">
          <w:delText>príslušnej fáz</w:delText>
        </w:r>
        <w:r w:rsidR="007D7094">
          <w:delText>y</w:delText>
        </w:r>
        <w:r w:rsidR="00373DF2" w:rsidRPr="00373DF2">
          <w:delText xml:space="preserve"> implementácie, v rámci ktorej bola vykonaná analýza prostredníctvom ARACHNE</w:delText>
        </w:r>
        <w:r w:rsidR="00373DF2">
          <w:delText>.</w:delText>
        </w:r>
      </w:del>
    </w:p>
    <w:p w14:paraId="2C3EEC44" w14:textId="2EFB8A3F" w:rsidR="00841E82" w:rsidRPr="00A3753D" w:rsidRDefault="00CF6E8D" w:rsidP="00A3753D">
      <w:pPr>
        <w:pStyle w:val="Zkladntext"/>
        <w:jc w:val="both"/>
      </w:pPr>
      <w:del w:id="665" w:author="Maroš Varsányi" w:date="2019-03-08T11:29:00Z">
        <w:r w:rsidRPr="00AC7CB7">
          <w:rPr>
            <w:noProof/>
          </w:rPr>
          <w:drawing>
            <wp:inline distT="0" distB="0" distL="0" distR="0" wp14:anchorId="61DA9302" wp14:editId="1946AD30">
              <wp:extent cx="5748655" cy="669925"/>
              <wp:effectExtent l="0" t="0" r="0" b="0"/>
              <wp:docPr id="12" name="Picture 12" descr="../../../../../Desktop/Screen%20Shot%202017-01-23%20at%2009.41.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../../../../../Desktop/Screen%20Shot%202017-01-23%20at%2009.41.5"/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48655" cy="669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7AC694D8" w14:textId="1560A3C4" w:rsidR="005475DE" w:rsidRPr="00A3753D" w:rsidRDefault="005475D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lastRenderedPageBreak/>
        <w:t>V</w:t>
      </w:r>
      <w:r w:rsidR="002B7F26">
        <w:t> </w:t>
      </w:r>
      <w:r w:rsidRPr="00A3753D">
        <w:t>prípade</w:t>
      </w:r>
      <w:r w:rsidR="002B7F26">
        <w:t>,</w:t>
      </w:r>
      <w:r w:rsidRPr="00A3753D">
        <w:t xml:space="preserve"> ak celkové </w:t>
      </w:r>
      <w:r w:rsidR="000C44EA">
        <w:t>hodnotenie</w:t>
      </w:r>
      <w:r w:rsidRPr="00A3753D">
        <w:t xml:space="preserve"> </w:t>
      </w:r>
      <w:r w:rsidR="00BC7ED4">
        <w:t xml:space="preserve">v rámci </w:t>
      </w:r>
      <w:del w:id="666" w:author="Maroš Varsányi" w:date="2019-03-08T11:29:00Z">
        <w:r w:rsidR="00FA000B">
          <w:delText xml:space="preserve">niektorého z </w:delText>
        </w:r>
        <w:r w:rsidRPr="00A3753D">
          <w:delText>vyššie uvedených pracovných panelov</w:delText>
        </w:r>
      </w:del>
      <w:ins w:id="667" w:author="Maroš Varsányi" w:date="2019-03-08T11:29:00Z">
        <w:r w:rsidR="00BC7ED4">
          <w:t xml:space="preserve">tabúl </w:t>
        </w:r>
        <w:r w:rsidR="00900102">
          <w:t>pre Projekty/</w:t>
        </w:r>
        <w:proofErr w:type="spellStart"/>
        <w:r w:rsidR="00900102" w:rsidRPr="00A3753D">
          <w:t>Projects</w:t>
        </w:r>
        <w:proofErr w:type="spellEnd"/>
        <w:r w:rsidR="00900102" w:rsidRPr="00A3753D">
          <w:t xml:space="preserve">, </w:t>
        </w:r>
        <w:r w:rsidR="00900102">
          <w:t>Zmluvy/</w:t>
        </w:r>
        <w:proofErr w:type="spellStart"/>
        <w:r w:rsidR="00900102" w:rsidRPr="00A3753D">
          <w:t>Contracts</w:t>
        </w:r>
        <w:proofErr w:type="spellEnd"/>
        <w:r w:rsidR="00900102" w:rsidRPr="00A3753D">
          <w:t xml:space="preserve">, </w:t>
        </w:r>
        <w:r w:rsidR="00900102">
          <w:t>Dodávateľov/</w:t>
        </w:r>
        <w:proofErr w:type="spellStart"/>
        <w:r w:rsidR="00900102" w:rsidRPr="00A3753D">
          <w:t>Contractor</w:t>
        </w:r>
        <w:proofErr w:type="spellEnd"/>
        <w:r w:rsidR="00900102" w:rsidRPr="00AC7CB7">
          <w:t xml:space="preserve"> a</w:t>
        </w:r>
        <w:r w:rsidR="00900102">
          <w:t>lebo</w:t>
        </w:r>
        <w:r w:rsidR="00900102" w:rsidRPr="00AC7CB7">
          <w:t> </w:t>
        </w:r>
        <w:r w:rsidR="00900102">
          <w:t>Prijímateľov/</w:t>
        </w:r>
        <w:proofErr w:type="spellStart"/>
        <w:r w:rsidR="00900102" w:rsidRPr="00A3753D">
          <w:t>Beneficiary</w:t>
        </w:r>
      </w:ins>
      <w:proofErr w:type="spellEnd"/>
      <w:r w:rsidR="00900102" w:rsidRPr="00A3753D">
        <w:t xml:space="preserve"> </w:t>
      </w:r>
      <w:r w:rsidRPr="00A3753D">
        <w:t xml:space="preserve">dosiahne hodnotu 20 a viac, </w:t>
      </w:r>
      <w:r w:rsidR="00D4285A">
        <w:t>RO</w:t>
      </w:r>
      <w:r w:rsidRPr="00A3753D">
        <w:t xml:space="preserve"> overí </w:t>
      </w:r>
      <w:r w:rsidR="00555EB9" w:rsidRPr="00AC7CB7">
        <w:t xml:space="preserve">hodnoty základných </w:t>
      </w:r>
      <w:r w:rsidR="00D93347">
        <w:t xml:space="preserve">kategorizovaných </w:t>
      </w:r>
      <w:del w:id="668" w:author="Maroš Varsányi" w:date="2019-03-08T11:29:00Z">
        <w:r w:rsidR="00D93347">
          <w:delText>výstrah</w:delText>
        </w:r>
      </w:del>
      <w:r w:rsidR="003303E4">
        <w:t>rizík</w:t>
      </w:r>
      <w:r w:rsidR="002970A0" w:rsidRPr="00AC7CB7">
        <w:t xml:space="preserve"> </w:t>
      </w:r>
      <w:r w:rsidR="00E801CD" w:rsidRPr="00AC7CB7">
        <w:t xml:space="preserve">pre </w:t>
      </w:r>
      <w:r w:rsidR="003A1493" w:rsidRPr="00AC7CB7">
        <w:t>príslušn</w:t>
      </w:r>
      <w:r w:rsidR="00900102">
        <w:t>ý</w:t>
      </w:r>
      <w:r w:rsidR="003A1493" w:rsidRPr="00AC7CB7">
        <w:t xml:space="preserve"> </w:t>
      </w:r>
      <w:del w:id="669" w:author="Maroš Varsányi" w:date="2019-03-08T11:29:00Z">
        <w:r w:rsidR="00E801CD" w:rsidRPr="00AC7CB7">
          <w:delText>pracovný panel</w:delText>
        </w:r>
      </w:del>
      <w:ins w:id="670" w:author="Maroš Varsányi" w:date="2019-03-08T11:29:00Z">
        <w:r w:rsidR="00900102">
          <w:t>Projekt/</w:t>
        </w:r>
        <w:proofErr w:type="spellStart"/>
        <w:r w:rsidR="00900102" w:rsidRPr="00A3753D">
          <w:t>Projects</w:t>
        </w:r>
        <w:proofErr w:type="spellEnd"/>
        <w:r w:rsidR="00900102" w:rsidRPr="00A3753D">
          <w:t xml:space="preserve">, </w:t>
        </w:r>
        <w:r w:rsidR="00900102">
          <w:t>Zmluvu/</w:t>
        </w:r>
        <w:proofErr w:type="spellStart"/>
        <w:r w:rsidR="00900102" w:rsidRPr="00A3753D">
          <w:t>Contracts</w:t>
        </w:r>
        <w:proofErr w:type="spellEnd"/>
        <w:r w:rsidR="00900102" w:rsidRPr="00A3753D">
          <w:t xml:space="preserve">, </w:t>
        </w:r>
        <w:r w:rsidR="00900102">
          <w:t>Dodávateľa/</w:t>
        </w:r>
        <w:proofErr w:type="spellStart"/>
        <w:r w:rsidR="00900102" w:rsidRPr="00A3753D">
          <w:t>Contractor</w:t>
        </w:r>
        <w:proofErr w:type="spellEnd"/>
        <w:r w:rsidR="00900102" w:rsidRPr="00AC7CB7">
          <w:t xml:space="preserve"> a</w:t>
        </w:r>
        <w:r w:rsidR="00900102">
          <w:t>lebo</w:t>
        </w:r>
        <w:r w:rsidR="00900102" w:rsidRPr="00AC7CB7">
          <w:t> </w:t>
        </w:r>
        <w:r w:rsidR="00900102">
          <w:t>Prijímateľa/</w:t>
        </w:r>
        <w:proofErr w:type="spellStart"/>
        <w:r w:rsidR="00900102" w:rsidRPr="00A3753D">
          <w:t>Beneficiary</w:t>
        </w:r>
        <w:proofErr w:type="spellEnd"/>
        <w:r w:rsidR="00BC7ED4">
          <w:t xml:space="preserve"> podľa matice uvedenej v tabuľke 2</w:t>
        </w:r>
      </w:ins>
      <w:r w:rsidR="00E801CD" w:rsidRPr="00AC7CB7">
        <w:t>.</w:t>
      </w:r>
    </w:p>
    <w:p w14:paraId="2E6D353F" w14:textId="25A63ECC" w:rsidR="00CF6E8D" w:rsidRPr="00A3753D" w:rsidRDefault="00AC6554" w:rsidP="00A3753D">
      <w:pPr>
        <w:pStyle w:val="Zkladntext"/>
        <w:jc w:val="both"/>
      </w:pPr>
      <w:del w:id="671" w:author="Maroš Varsányi" w:date="2019-03-08T11:29:00Z">
        <w:r w:rsidRPr="00AC7CB7">
          <w:rPr>
            <w:noProof/>
          </w:rPr>
          <w:drawing>
            <wp:inline distT="0" distB="0" distL="0" distR="0" wp14:anchorId="75C3D639" wp14:editId="74FE38CC">
              <wp:extent cx="5748655" cy="624840"/>
              <wp:effectExtent l="0" t="0" r="0" b="10160"/>
              <wp:docPr id="15" name="Picture 15" descr="../../../../../Desktop/Screen%20Shot%202017-01-23%20at%2009.48.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../../../../../Desktop/Screen%20Shot%202017-01-23%20at%2009.48.4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48655" cy="624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09763392" w14:textId="25FA0CEB" w:rsidR="00AF161F" w:rsidRPr="00A3753D" w:rsidRDefault="00AF161F" w:rsidP="00AF161F">
      <w:pPr>
        <w:pStyle w:val="AZtabuka"/>
        <w:rPr>
          <w:b w:val="0"/>
          <w:noProof w:val="0"/>
          <w:sz w:val="24"/>
          <w:szCs w:val="24"/>
        </w:rPr>
      </w:pPr>
      <w:r w:rsidRPr="00A3753D">
        <w:rPr>
          <w:b w:val="0"/>
          <w:noProof w:val="0"/>
          <w:sz w:val="24"/>
          <w:szCs w:val="24"/>
        </w:rPr>
        <w:t xml:space="preserve">Tabuľka </w:t>
      </w:r>
      <w:r w:rsidR="008F18A5">
        <w:rPr>
          <w:b w:val="0"/>
          <w:noProof w:val="0"/>
          <w:sz w:val="24"/>
          <w:szCs w:val="24"/>
        </w:rPr>
        <w:t>2</w:t>
      </w:r>
      <w:r w:rsidRPr="00A3753D">
        <w:rPr>
          <w:b w:val="0"/>
          <w:noProof w:val="0"/>
          <w:sz w:val="24"/>
          <w:szCs w:val="24"/>
        </w:rPr>
        <w:t xml:space="preserve">: </w:t>
      </w:r>
    </w:p>
    <w:p w14:paraId="3A151D7A" w14:textId="77777777" w:rsidR="00AF161F" w:rsidRPr="00A3753D" w:rsidRDefault="00AF161F" w:rsidP="00AF161F">
      <w:pPr>
        <w:pStyle w:val="AZtabuka"/>
        <w:rPr>
          <w:del w:id="672" w:author="Maroš Varsányi" w:date="2019-03-08T11:29:00Z"/>
          <w:b w:val="0"/>
          <w:noProof w:val="0"/>
          <w:sz w:val="24"/>
          <w:szCs w:val="24"/>
        </w:rPr>
      </w:pPr>
    </w:p>
    <w:tbl>
      <w:tblPr>
        <w:tblW w:w="83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6"/>
        <w:gridCol w:w="1110"/>
        <w:gridCol w:w="1109"/>
        <w:gridCol w:w="1591"/>
        <w:gridCol w:w="1418"/>
      </w:tblGrid>
      <w:tr w:rsidR="00A22FCC" w:rsidRPr="00AC7CB7" w14:paraId="6F0817F5" w14:textId="77777777" w:rsidTr="00941A61">
        <w:trPr>
          <w:trHeight w:val="278"/>
          <w:jc w:val="center"/>
          <w:del w:id="673" w:author="Maroš Varsányi" w:date="2019-03-08T11:29:00Z"/>
        </w:trPr>
        <w:tc>
          <w:tcPr>
            <w:tcW w:w="3136" w:type="dxa"/>
            <w:tcBorders>
              <w:top w:val="nil"/>
              <w:left w:val="nil"/>
              <w:bottom w:val="single" w:sz="8" w:space="0" w:color="4472C4"/>
              <w:right w:val="nil"/>
            </w:tcBorders>
            <w:shd w:val="clear" w:color="auto" w:fill="auto"/>
            <w:noWrap/>
            <w:vAlign w:val="bottom"/>
            <w:hideMark/>
          </w:tcPr>
          <w:p w14:paraId="5718B007" w14:textId="77777777" w:rsidR="00A22FCC" w:rsidRPr="00AC7CB7" w:rsidRDefault="00A22FCC" w:rsidP="00A22FCC">
            <w:pPr>
              <w:rPr>
                <w:del w:id="674" w:author="Maroš Varsányi" w:date="2019-03-08T11:29:00Z"/>
              </w:rPr>
            </w:pPr>
          </w:p>
        </w:tc>
        <w:tc>
          <w:tcPr>
            <w:tcW w:w="5228" w:type="dxa"/>
            <w:gridSpan w:val="4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000000" w:fill="E7F1F9"/>
            <w:noWrap/>
            <w:vAlign w:val="center"/>
            <w:hideMark/>
          </w:tcPr>
          <w:p w14:paraId="6925ED28" w14:textId="77777777" w:rsidR="00A22FCC" w:rsidRPr="00A3753D" w:rsidRDefault="00A96BDF" w:rsidP="00A22FCC">
            <w:pPr>
              <w:jc w:val="center"/>
              <w:rPr>
                <w:del w:id="675" w:author="Maroš Varsányi" w:date="2019-03-08T11:29:00Z"/>
                <w:bCs/>
                <w:color w:val="000000"/>
              </w:rPr>
            </w:pPr>
            <w:del w:id="676" w:author="Maroš Varsányi" w:date="2019-03-08T11:29:00Z">
              <w:r>
                <w:rPr>
                  <w:bCs/>
                  <w:color w:val="000000"/>
                </w:rPr>
                <w:delText>Objekt (Entity)</w:delText>
              </w:r>
            </w:del>
          </w:p>
        </w:tc>
      </w:tr>
      <w:tr w:rsidR="00D566C4" w:rsidRPr="00AC7CB7" w14:paraId="7BCEDD38" w14:textId="77777777" w:rsidTr="00941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  <w:jc w:val="center"/>
        </w:trPr>
        <w:tc>
          <w:tcPr>
            <w:tcW w:w="3136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04DDAB4" w14:textId="248BF895" w:rsidR="00A22FCC" w:rsidRPr="00A3753D" w:rsidRDefault="00A22FCC" w:rsidP="00A22FCC">
            <w:del w:id="677" w:author="Maroš Varsányi" w:date="2019-03-08T11:29:00Z">
              <w:r>
                <w:delText>Výstrahy/</w:delText>
              </w:r>
              <w:r w:rsidRPr="00A3753D">
                <w:delText xml:space="preserve"> Alerts</w:delText>
              </w:r>
            </w:del>
          </w:p>
        </w:tc>
        <w:tc>
          <w:tcPr>
            <w:tcW w:w="1110" w:type="dxa"/>
            <w:shd w:val="clear" w:color="000000" w:fill="E7F1F9"/>
            <w:noWrap/>
            <w:vAlign w:val="center"/>
          </w:tcPr>
          <w:p w14:paraId="15CBE191" w14:textId="77777777" w:rsidR="00A22FCC" w:rsidRPr="00A3753D" w:rsidRDefault="00A22FCC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Projekty/</w:t>
            </w:r>
            <w:r w:rsidRPr="00A3753D">
              <w:rPr>
                <w:bCs/>
                <w:color w:val="000000"/>
              </w:rPr>
              <w:t xml:space="preserve"> </w:t>
            </w:r>
            <w:proofErr w:type="spellStart"/>
            <w:r w:rsidRPr="00A3753D">
              <w:rPr>
                <w:bCs/>
                <w:color w:val="000000"/>
              </w:rPr>
              <w:t>Projects</w:t>
            </w:r>
            <w:proofErr w:type="spellEnd"/>
          </w:p>
        </w:tc>
        <w:tc>
          <w:tcPr>
            <w:tcW w:w="1109" w:type="dxa"/>
            <w:shd w:val="clear" w:color="000000" w:fill="E7F1F9"/>
            <w:noWrap/>
            <w:vAlign w:val="center"/>
          </w:tcPr>
          <w:p w14:paraId="499937AA" w14:textId="77777777" w:rsidR="00A22FCC" w:rsidRPr="00A3753D" w:rsidRDefault="00A22FCC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Zmluvy/ </w:t>
            </w:r>
            <w:proofErr w:type="spellStart"/>
            <w:r w:rsidRPr="00A3753D">
              <w:rPr>
                <w:bCs/>
                <w:color w:val="000000"/>
              </w:rPr>
              <w:t>Contracts</w:t>
            </w:r>
            <w:proofErr w:type="spellEnd"/>
          </w:p>
        </w:tc>
        <w:tc>
          <w:tcPr>
            <w:tcW w:w="1591" w:type="dxa"/>
            <w:shd w:val="clear" w:color="000000" w:fill="E7F1F9"/>
            <w:noWrap/>
            <w:vAlign w:val="center"/>
          </w:tcPr>
          <w:p w14:paraId="15F9533F" w14:textId="77777777" w:rsidR="00A22FCC" w:rsidRPr="00A3753D" w:rsidRDefault="00A22FCC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Prijímatelia/ </w:t>
            </w:r>
            <w:proofErr w:type="spellStart"/>
            <w:r w:rsidRPr="00A3753D">
              <w:rPr>
                <w:bCs/>
                <w:color w:val="000000"/>
              </w:rPr>
              <w:t>Beneficiaries</w:t>
            </w:r>
            <w:proofErr w:type="spellEnd"/>
          </w:p>
        </w:tc>
        <w:tc>
          <w:tcPr>
            <w:tcW w:w="1418" w:type="dxa"/>
            <w:shd w:val="clear" w:color="000000" w:fill="E7F1F9"/>
            <w:noWrap/>
            <w:vAlign w:val="center"/>
          </w:tcPr>
          <w:p w14:paraId="18FB4D3D" w14:textId="77777777" w:rsidR="00A22FCC" w:rsidRPr="00A3753D" w:rsidRDefault="00A22FCC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Dodávatelia/</w:t>
            </w:r>
            <w:r w:rsidRPr="00A3753D">
              <w:rPr>
                <w:bCs/>
                <w:color w:val="000000"/>
              </w:rPr>
              <w:t xml:space="preserve"> </w:t>
            </w:r>
            <w:proofErr w:type="spellStart"/>
            <w:r w:rsidRPr="00A3753D">
              <w:rPr>
                <w:bCs/>
                <w:color w:val="000000"/>
              </w:rPr>
              <w:t>Contractors</w:t>
            </w:r>
            <w:proofErr w:type="spellEnd"/>
          </w:p>
        </w:tc>
      </w:tr>
      <w:tr w:rsidR="00D566C4" w:rsidRPr="00AC7CB7" w14:paraId="44A574A2" w14:textId="77777777" w:rsidTr="00941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4A09B929" w14:textId="28CC393B" w:rsidR="00E823AF" w:rsidRPr="00AC7CB7" w:rsidRDefault="00E823AF" w:rsidP="00A22FCC">
            <w:pPr>
              <w:rPr>
                <w:color w:val="000000"/>
              </w:rPr>
            </w:pPr>
            <w:del w:id="678" w:author="Maroš Varsányi" w:date="2019-03-08T11:29:00Z">
              <w:r>
                <w:rPr>
                  <w:color w:val="000000"/>
                </w:rPr>
                <w:delText>VO/</w:delText>
              </w:r>
              <w:r w:rsidR="007D7094">
                <w:rPr>
                  <w:color w:val="000000"/>
                </w:rPr>
                <w:delText xml:space="preserve">Public </w:delText>
              </w:r>
            </w:del>
            <w:ins w:id="679" w:author="Maroš Varsányi" w:date="2019-03-08T11:29:00Z">
              <w:r w:rsidR="00155C7A" w:rsidRPr="00155C7A">
                <w:rPr>
                  <w:color w:val="000000"/>
                </w:rPr>
                <w:t>Obstarávanie/</w:t>
              </w:r>
            </w:ins>
            <w:proofErr w:type="spellStart"/>
            <w:r w:rsidR="00155C7A" w:rsidRPr="00155C7A">
              <w:rPr>
                <w:color w:val="000000"/>
              </w:rPr>
              <w:t>Procurement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vAlign w:val="center"/>
            <w:hideMark/>
          </w:tcPr>
          <w:p w14:paraId="721131A2" w14:textId="3282CCEA" w:rsidR="00E823AF" w:rsidRPr="00AC7CB7" w:rsidRDefault="00E823AF" w:rsidP="00E823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18AA0898" w14:textId="5EFBEA5F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  <w:hideMark/>
          </w:tcPr>
          <w:p w14:paraId="4E1862B2" w14:textId="015B35A7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E7FDEE"/>
            <w:noWrap/>
            <w:hideMark/>
          </w:tcPr>
          <w:p w14:paraId="188F1857" w14:textId="2325F3CE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</w:tr>
      <w:tr w:rsidR="00D566C4" w:rsidRPr="00AC7CB7" w14:paraId="7C89065E" w14:textId="77777777" w:rsidTr="00941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1A783914" w14:textId="7F25432D" w:rsidR="00E823AF" w:rsidRPr="00AC7CB7" w:rsidRDefault="00155C7A" w:rsidP="00A22FCC">
            <w:pPr>
              <w:rPr>
                <w:color w:val="000000"/>
              </w:rPr>
            </w:pPr>
            <w:r w:rsidRPr="00155C7A">
              <w:rPr>
                <w:color w:val="000000"/>
              </w:rPr>
              <w:t>Riadenie zmlúv/</w:t>
            </w:r>
            <w:proofErr w:type="spellStart"/>
            <w:del w:id="680" w:author="Maroš Varsányi" w:date="2019-03-08T11:29:00Z">
              <w:r w:rsidR="00E823AF">
                <w:rPr>
                  <w:color w:val="000000"/>
                </w:rPr>
                <w:delText xml:space="preserve"> </w:delText>
              </w:r>
            </w:del>
            <w:r w:rsidRPr="00155C7A">
              <w:rPr>
                <w:color w:val="000000"/>
              </w:rPr>
              <w:t>Contract</w:t>
            </w:r>
            <w:proofErr w:type="spellEnd"/>
            <w:r w:rsidRPr="00155C7A">
              <w:rPr>
                <w:color w:val="000000"/>
              </w:rPr>
              <w:t xml:space="preserve"> </w:t>
            </w:r>
            <w:del w:id="681" w:author="Maroš Varsányi" w:date="2019-03-08T11:29:00Z">
              <w:r w:rsidR="00E823AF" w:rsidRPr="00AC7CB7">
                <w:rPr>
                  <w:color w:val="000000"/>
                </w:rPr>
                <w:delText>management</w:delText>
              </w:r>
            </w:del>
            <w:ins w:id="682" w:author="Maroš Varsányi" w:date="2019-03-08T11:29:00Z">
              <w:r w:rsidRPr="00155C7A">
                <w:rPr>
                  <w:color w:val="000000"/>
                </w:rPr>
                <w:t>Management</w:t>
              </w:r>
            </w:ins>
          </w:p>
        </w:tc>
        <w:tc>
          <w:tcPr>
            <w:tcW w:w="1110" w:type="dxa"/>
            <w:shd w:val="clear" w:color="000000" w:fill="E7FDEE"/>
            <w:noWrap/>
            <w:hideMark/>
          </w:tcPr>
          <w:p w14:paraId="11328005" w14:textId="0206D8CB" w:rsidR="00E823AF" w:rsidRPr="00AC7CB7" w:rsidRDefault="00E823AF" w:rsidP="00E823AF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59660BCB" w14:textId="5BB79024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  <w:hideMark/>
          </w:tcPr>
          <w:p w14:paraId="3ADF4BA1" w14:textId="2C21939B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E7FDEE"/>
            <w:noWrap/>
            <w:hideMark/>
          </w:tcPr>
          <w:p w14:paraId="23653402" w14:textId="1F285DEE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</w:tr>
      <w:tr w:rsidR="00D566C4" w:rsidRPr="00AC7CB7" w14:paraId="57D7867E" w14:textId="77777777" w:rsidTr="00941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2FC63597" w14:textId="77777777" w:rsidR="00B41440" w:rsidRPr="00AC7CB7" w:rsidRDefault="00B41440" w:rsidP="00B4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Oprávnenosť/ </w:t>
            </w:r>
            <w:proofErr w:type="spellStart"/>
            <w:r w:rsidRPr="00AC7CB7">
              <w:rPr>
                <w:color w:val="000000"/>
              </w:rPr>
              <w:t>Eligibility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6202BBFE" w14:textId="6AA824E9" w:rsidR="00B41440" w:rsidRPr="00AC7CB7" w:rsidRDefault="00B41440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  <w:hideMark/>
          </w:tcPr>
          <w:p w14:paraId="1DF2ECD2" w14:textId="538F16F9" w:rsidR="00B41440" w:rsidRPr="00AC7CB7" w:rsidRDefault="00E823AF" w:rsidP="00B41440">
            <w:pPr>
              <w:jc w:val="center"/>
              <w:rPr>
                <w:sz w:val="20"/>
              </w:rPr>
            </w:pPr>
            <w:del w:id="683" w:author="Maroš Varsányi" w:date="2019-03-08T11:29:00Z">
              <w:r w:rsidRPr="00D84402">
                <w:rPr>
                  <w:sz w:val="20"/>
                </w:rPr>
                <w:delText>A</w:delText>
              </w:r>
            </w:del>
            <w:ins w:id="684" w:author="Maroš Varsányi" w:date="2019-03-08T11:29:00Z">
              <w:r w:rsidR="00B41440" w:rsidRPr="00AC7CB7">
                <w:rPr>
                  <w:sz w:val="20"/>
                </w:rPr>
                <w:t>N</w:t>
              </w:r>
            </w:ins>
          </w:p>
        </w:tc>
        <w:tc>
          <w:tcPr>
            <w:tcW w:w="1591" w:type="dxa"/>
            <w:shd w:val="clear" w:color="000000" w:fill="E7FDEE"/>
            <w:noWrap/>
            <w:hideMark/>
          </w:tcPr>
          <w:p w14:paraId="0B73FD33" w14:textId="543D2443" w:rsidR="00B41440" w:rsidRPr="00AC7CB7" w:rsidRDefault="00B41440" w:rsidP="00B41440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FDE9D9" w:themeFill="accent6" w:themeFillTint="33"/>
            <w:noWrap/>
            <w:vAlign w:val="center"/>
            <w:hideMark/>
          </w:tcPr>
          <w:p w14:paraId="7BC536E2" w14:textId="33713197" w:rsidR="00B41440" w:rsidRPr="00AC7CB7" w:rsidRDefault="00E823AF" w:rsidP="00B41440">
            <w:pPr>
              <w:jc w:val="center"/>
              <w:rPr>
                <w:sz w:val="20"/>
              </w:rPr>
            </w:pPr>
            <w:del w:id="685" w:author="Maroš Varsányi" w:date="2019-03-08T11:29:00Z">
              <w:r w:rsidRPr="00D84402">
                <w:rPr>
                  <w:sz w:val="20"/>
                </w:rPr>
                <w:delText>A</w:delText>
              </w:r>
            </w:del>
            <w:ins w:id="686" w:author="Maroš Varsányi" w:date="2019-03-08T11:29:00Z">
              <w:r w:rsidR="00B41440" w:rsidRPr="00AC7CB7">
                <w:rPr>
                  <w:sz w:val="20"/>
                </w:rPr>
                <w:t>N</w:t>
              </w:r>
            </w:ins>
          </w:p>
        </w:tc>
      </w:tr>
      <w:tr w:rsidR="00D566C4" w:rsidRPr="00AC7CB7" w14:paraId="7B40E035" w14:textId="77777777" w:rsidTr="00941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024F7C80" w14:textId="18882D3F" w:rsidR="00B41440" w:rsidRPr="00AC7CB7" w:rsidRDefault="00E823AF" w:rsidP="0033598D">
            <w:pPr>
              <w:rPr>
                <w:color w:val="000000"/>
              </w:rPr>
            </w:pPr>
            <w:del w:id="687" w:author="Maroš Varsányi" w:date="2019-03-08T11:29:00Z">
              <w:r>
                <w:rPr>
                  <w:color w:val="000000"/>
                </w:rPr>
                <w:delText>Výkonnosť</w:delText>
              </w:r>
            </w:del>
            <w:ins w:id="688" w:author="Maroš Varsányi" w:date="2019-03-08T11:29:00Z">
              <w:r w:rsidR="00B41440">
                <w:rPr>
                  <w:color w:val="000000"/>
                </w:rPr>
                <w:t>Výkon</w:t>
              </w:r>
            </w:ins>
            <w:r w:rsidR="00B41440">
              <w:rPr>
                <w:color w:val="000000"/>
              </w:rPr>
              <w:t>/</w:t>
            </w:r>
            <w:r w:rsidR="00B41440" w:rsidRPr="00AC7CB7">
              <w:rPr>
                <w:color w:val="000000"/>
              </w:rPr>
              <w:t xml:space="preserve"> </w:t>
            </w:r>
            <w:proofErr w:type="spellStart"/>
            <w:r w:rsidR="00B41440" w:rsidRPr="00AC7CB7">
              <w:rPr>
                <w:color w:val="000000"/>
              </w:rPr>
              <w:t>Performance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3E67DD1E" w14:textId="7E4FF1AB" w:rsidR="00B41440" w:rsidRPr="00AC7CB7" w:rsidRDefault="00B41440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  <w:hideMark/>
          </w:tcPr>
          <w:p w14:paraId="319A9E98" w14:textId="77777777" w:rsidR="00B41440" w:rsidRPr="00AC7CB7" w:rsidRDefault="00B41440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  <w:tc>
          <w:tcPr>
            <w:tcW w:w="1591" w:type="dxa"/>
            <w:shd w:val="clear" w:color="000000" w:fill="E7FDEE"/>
            <w:noWrap/>
            <w:hideMark/>
          </w:tcPr>
          <w:p w14:paraId="13C2FDC5" w14:textId="5BF732B8" w:rsidR="00B41440" w:rsidRPr="00AC7CB7" w:rsidRDefault="00B41440" w:rsidP="00B41440">
            <w:pPr>
              <w:jc w:val="center"/>
              <w:rPr>
                <w:sz w:val="20"/>
              </w:rPr>
            </w:pPr>
            <w:r w:rsidRPr="0019207F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FDE9D9" w:themeFill="accent6" w:themeFillTint="33"/>
            <w:noWrap/>
            <w:vAlign w:val="center"/>
            <w:hideMark/>
          </w:tcPr>
          <w:p w14:paraId="3A8E2C28" w14:textId="77777777" w:rsidR="00B41440" w:rsidRPr="00AC7CB7" w:rsidRDefault="00B41440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</w:tr>
      <w:tr w:rsidR="00D566C4" w:rsidRPr="00AC7CB7" w14:paraId="204F8A5D" w14:textId="77777777" w:rsidTr="00941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02E63DC1" w14:textId="77777777" w:rsidR="00B41440" w:rsidRPr="00AC7CB7" w:rsidRDefault="00B41440" w:rsidP="00B41440">
            <w:pPr>
              <w:rPr>
                <w:color w:val="000000"/>
              </w:rPr>
            </w:pPr>
            <w:r>
              <w:rPr>
                <w:color w:val="000000"/>
              </w:rPr>
              <w:t>Koncentrácia/</w:t>
            </w:r>
            <w:r w:rsidRPr="00AC7CB7">
              <w:rPr>
                <w:color w:val="000000"/>
              </w:rPr>
              <w:t xml:space="preserve"> </w:t>
            </w:r>
            <w:proofErr w:type="spellStart"/>
            <w:r w:rsidRPr="00AC7CB7">
              <w:rPr>
                <w:color w:val="000000"/>
              </w:rPr>
              <w:t>Concentration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55DBC930" w14:textId="35619197" w:rsidR="00B41440" w:rsidRPr="00AC7CB7" w:rsidRDefault="00B41440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6BC2197E" w14:textId="7B1B1209" w:rsidR="00B41440" w:rsidRPr="00AC7CB7" w:rsidRDefault="00B41440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  <w:hideMark/>
          </w:tcPr>
          <w:p w14:paraId="1058EC90" w14:textId="588FEEB6" w:rsidR="00B41440" w:rsidRPr="00AC7CB7" w:rsidRDefault="00B41440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E7FDEE"/>
            <w:noWrap/>
            <w:hideMark/>
          </w:tcPr>
          <w:p w14:paraId="3E781878" w14:textId="24C5974F" w:rsidR="00B41440" w:rsidRPr="00AC7CB7" w:rsidRDefault="00B41440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</w:tr>
      <w:tr w:rsidR="00D566C4" w:rsidRPr="00AC7CB7" w14:paraId="377E97B9" w14:textId="77777777" w:rsidTr="00941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</w:tcPr>
          <w:p w14:paraId="7D49BD52" w14:textId="3B3C96FD" w:rsidR="00B41440" w:rsidRDefault="00E823AF" w:rsidP="00B41440">
            <w:pPr>
              <w:rPr>
                <w:color w:val="000000"/>
              </w:rPr>
            </w:pPr>
            <w:del w:id="689" w:author="Maroš Varsányi" w:date="2019-03-08T11:29:00Z">
              <w:r>
                <w:rPr>
                  <w:color w:val="000000"/>
                </w:rPr>
                <w:delText>Reputácia a podvod/</w:delText>
              </w:r>
              <w:r w:rsidRPr="00AC7CB7">
                <w:rPr>
                  <w:color w:val="000000"/>
                </w:rPr>
                <w:delText xml:space="preserve"> Reputational &amp; Fraud</w:delText>
              </w:r>
            </w:del>
            <w:ins w:id="690" w:author="Maroš Varsányi" w:date="2019-03-08T11:29:00Z">
              <w:r w:rsidR="00B41440" w:rsidRPr="00EF284A">
                <w:rPr>
                  <w:color w:val="000000"/>
                </w:rPr>
                <w:t>Primeranosť/</w:t>
              </w:r>
              <w:proofErr w:type="spellStart"/>
              <w:r w:rsidR="00B41440" w:rsidRPr="00EF284A">
                <w:rPr>
                  <w:color w:val="000000"/>
                </w:rPr>
                <w:t>Reasonability</w:t>
              </w:r>
            </w:ins>
            <w:proofErr w:type="spellEnd"/>
          </w:p>
        </w:tc>
        <w:tc>
          <w:tcPr>
            <w:tcW w:w="1110" w:type="dxa"/>
            <w:shd w:val="clear" w:color="000000" w:fill="E7FDEE"/>
            <w:noWrap/>
          </w:tcPr>
          <w:p w14:paraId="10F0F072" w14:textId="7F62641B" w:rsidR="00B41440" w:rsidRPr="003546A6" w:rsidRDefault="00B41440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</w:tcPr>
          <w:p w14:paraId="0645106C" w14:textId="1E793E3B" w:rsidR="00B41440" w:rsidRPr="00EB693A" w:rsidRDefault="00E823AF" w:rsidP="00B41440">
            <w:pPr>
              <w:jc w:val="center"/>
              <w:rPr>
                <w:sz w:val="20"/>
              </w:rPr>
            </w:pPr>
            <w:del w:id="691" w:author="Maroš Varsányi" w:date="2019-03-08T11:29:00Z">
              <w:r w:rsidRPr="00EB693A">
                <w:rPr>
                  <w:sz w:val="20"/>
                </w:rPr>
                <w:delText>A</w:delText>
              </w:r>
            </w:del>
            <w:ins w:id="692" w:author="Maroš Varsányi" w:date="2019-03-08T11:29:00Z">
              <w:r w:rsidR="00B41440" w:rsidRPr="00AC7CB7">
                <w:rPr>
                  <w:sz w:val="20"/>
                </w:rPr>
                <w:t>N</w:t>
              </w:r>
            </w:ins>
          </w:p>
        </w:tc>
        <w:tc>
          <w:tcPr>
            <w:tcW w:w="1591" w:type="dxa"/>
            <w:shd w:val="clear" w:color="000000" w:fill="E7FDEE"/>
            <w:noWrap/>
          </w:tcPr>
          <w:p w14:paraId="2293ABE5" w14:textId="3CC4BD48" w:rsidR="00B41440" w:rsidRPr="00EB693A" w:rsidRDefault="00B41440" w:rsidP="00B41440">
            <w:pPr>
              <w:jc w:val="center"/>
              <w:rPr>
                <w:sz w:val="20"/>
              </w:rPr>
            </w:pPr>
            <w:r w:rsidRPr="0019207F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FDE9D9" w:themeFill="accent6" w:themeFillTint="33"/>
            <w:noWrap/>
            <w:vAlign w:val="center"/>
          </w:tcPr>
          <w:p w14:paraId="16362D90" w14:textId="2C551A80" w:rsidR="00B41440" w:rsidRPr="00EB693A" w:rsidRDefault="00E823AF" w:rsidP="00B41440">
            <w:pPr>
              <w:jc w:val="center"/>
              <w:rPr>
                <w:sz w:val="20"/>
              </w:rPr>
            </w:pPr>
            <w:del w:id="693" w:author="Maroš Varsányi" w:date="2019-03-08T11:29:00Z">
              <w:r w:rsidRPr="00EB693A">
                <w:rPr>
                  <w:sz w:val="20"/>
                </w:rPr>
                <w:delText>A</w:delText>
              </w:r>
            </w:del>
            <w:ins w:id="694" w:author="Maroš Varsányi" w:date="2019-03-08T11:29:00Z">
              <w:r w:rsidR="00B41440" w:rsidRPr="00AC7CB7">
                <w:rPr>
                  <w:sz w:val="20"/>
                </w:rPr>
                <w:t>N</w:t>
              </w:r>
            </w:ins>
          </w:p>
        </w:tc>
      </w:tr>
      <w:tr w:rsidR="00D566C4" w:rsidRPr="00AC7CB7" w14:paraId="1D20ABA5" w14:textId="77777777" w:rsidTr="00941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267BD24D" w14:textId="57E67BC3" w:rsidR="00B41440" w:rsidRPr="00AC7CB7" w:rsidRDefault="00E823AF" w:rsidP="00B41440">
            <w:pPr>
              <w:rPr>
                <w:color w:val="000000"/>
              </w:rPr>
            </w:pPr>
            <w:del w:id="695" w:author="Maroš Varsányi" w:date="2019-03-08T11:29:00Z">
              <w:r>
                <w:rPr>
                  <w:color w:val="000000"/>
                </w:rPr>
                <w:delText xml:space="preserve">Iné/ </w:delText>
              </w:r>
              <w:r w:rsidRPr="00AC7CB7">
                <w:rPr>
                  <w:color w:val="000000"/>
                </w:rPr>
                <w:delText>Other</w:delText>
              </w:r>
            </w:del>
            <w:ins w:id="696" w:author="Maroš Varsányi" w:date="2019-03-08T11:29:00Z">
              <w:r w:rsidR="00B41440" w:rsidRPr="00EF284A">
                <w:rPr>
                  <w:color w:val="000000"/>
                </w:rPr>
                <w:t>Upozornenia na podvody v súvislosti s dobrou povesťou/</w:t>
              </w:r>
              <w:proofErr w:type="spellStart"/>
              <w:r w:rsidR="00B41440" w:rsidRPr="00EF284A">
                <w:rPr>
                  <w:color w:val="000000"/>
                </w:rPr>
                <w:t>Reputational</w:t>
              </w:r>
              <w:proofErr w:type="spellEnd"/>
              <w:r w:rsidR="00B41440" w:rsidRPr="00EF284A">
                <w:rPr>
                  <w:color w:val="000000"/>
                </w:rPr>
                <w:t xml:space="preserve"> </w:t>
              </w:r>
              <w:proofErr w:type="spellStart"/>
              <w:r w:rsidR="00B41440" w:rsidRPr="00EF284A">
                <w:rPr>
                  <w:color w:val="000000"/>
                </w:rPr>
                <w:t>Fraud</w:t>
              </w:r>
              <w:proofErr w:type="spellEnd"/>
              <w:r w:rsidR="00B41440" w:rsidRPr="00EF284A">
                <w:rPr>
                  <w:color w:val="000000"/>
                </w:rPr>
                <w:t xml:space="preserve"> </w:t>
              </w:r>
              <w:proofErr w:type="spellStart"/>
              <w:r w:rsidR="00B41440" w:rsidRPr="00EF284A">
                <w:rPr>
                  <w:color w:val="000000"/>
                </w:rPr>
                <w:t>Alerts</w:t>
              </w:r>
            </w:ins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773F9682" w14:textId="4B4A6759" w:rsidR="00B41440" w:rsidRPr="00AC7CB7" w:rsidRDefault="00B41440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5D7DDE74" w14:textId="4026CAD2" w:rsidR="00B41440" w:rsidRPr="00AC7CB7" w:rsidRDefault="00E823AF" w:rsidP="00B41440">
            <w:pPr>
              <w:jc w:val="center"/>
              <w:rPr>
                <w:sz w:val="20"/>
              </w:rPr>
            </w:pPr>
            <w:del w:id="697" w:author="Maroš Varsányi" w:date="2019-03-08T11:29:00Z">
              <w:r w:rsidRPr="00AC7CB7">
                <w:rPr>
                  <w:sz w:val="20"/>
                </w:rPr>
                <w:delText>N</w:delText>
              </w:r>
            </w:del>
            <w:ins w:id="698" w:author="Maroš Varsányi" w:date="2019-03-08T11:29:00Z">
              <w:r w:rsidR="00B41440" w:rsidRPr="00EB693A">
                <w:rPr>
                  <w:sz w:val="20"/>
                </w:rPr>
                <w:t>A</w:t>
              </w:r>
            </w:ins>
          </w:p>
        </w:tc>
        <w:tc>
          <w:tcPr>
            <w:tcW w:w="1591" w:type="dxa"/>
            <w:shd w:val="clear" w:color="000000" w:fill="E7FDEE"/>
            <w:noWrap/>
            <w:hideMark/>
          </w:tcPr>
          <w:p w14:paraId="40CBF144" w14:textId="3B7D3509" w:rsidR="00B41440" w:rsidRPr="00AC7CB7" w:rsidRDefault="00B41440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E7FDEE"/>
            <w:noWrap/>
            <w:hideMark/>
          </w:tcPr>
          <w:p w14:paraId="6AF39178" w14:textId="2B3FB21B" w:rsidR="00B41440" w:rsidRPr="00AC7CB7" w:rsidRDefault="00E823AF" w:rsidP="00B41440">
            <w:pPr>
              <w:jc w:val="center"/>
              <w:rPr>
                <w:sz w:val="20"/>
              </w:rPr>
            </w:pPr>
            <w:del w:id="699" w:author="Maroš Varsányi" w:date="2019-03-08T11:29:00Z">
              <w:r w:rsidRPr="00AC7CB7">
                <w:rPr>
                  <w:sz w:val="20"/>
                </w:rPr>
                <w:delText>N</w:delText>
              </w:r>
            </w:del>
            <w:ins w:id="700" w:author="Maroš Varsányi" w:date="2019-03-08T11:29:00Z">
              <w:r w:rsidR="00B41440" w:rsidRPr="00EB693A">
                <w:rPr>
                  <w:sz w:val="20"/>
                </w:rPr>
                <w:t>A</w:t>
              </w:r>
            </w:ins>
          </w:p>
        </w:tc>
      </w:tr>
    </w:tbl>
    <w:p w14:paraId="2F8B15C5" w14:textId="77777777" w:rsidR="00AF161F" w:rsidRPr="00A3753D" w:rsidRDefault="00AF161F" w:rsidP="00A3753D">
      <w:pPr>
        <w:pStyle w:val="Zkladntext"/>
        <w:jc w:val="both"/>
      </w:pPr>
    </w:p>
    <w:p w14:paraId="768B785A" w14:textId="03026878" w:rsidR="004C5FAF" w:rsidRPr="00AC7CB7" w:rsidRDefault="00E74D37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Pre </w:t>
      </w:r>
      <w:del w:id="701" w:author="Maroš Varsányi" w:date="2019-03-08T11:29:00Z">
        <w:r w:rsidRPr="00A3753D">
          <w:delText xml:space="preserve">tú </w:delText>
        </w:r>
        <w:r w:rsidR="007936FD">
          <w:delText>kategorizovanú výstrahu</w:delText>
        </w:r>
      </w:del>
      <w:ins w:id="702" w:author="Maroš Varsányi" w:date="2019-03-08T11:29:00Z">
        <w:r w:rsidR="00237DE8" w:rsidRPr="00A3753D">
          <w:t>t</w:t>
        </w:r>
        <w:r w:rsidR="00237DE8">
          <w:t>o</w:t>
        </w:r>
        <w:r w:rsidR="00237DE8" w:rsidRPr="00A3753D">
          <w:t xml:space="preserve"> </w:t>
        </w:r>
        <w:r w:rsidR="002970A0">
          <w:t xml:space="preserve">kategorizované </w:t>
        </w:r>
      </w:ins>
      <w:r w:rsidR="003303E4">
        <w:t>rizik</w:t>
      </w:r>
      <w:r w:rsidR="00941A61">
        <w:t>o</w:t>
      </w:r>
      <w:r w:rsidRPr="00A3753D">
        <w:t xml:space="preserve">, kde </w:t>
      </w:r>
      <w:r w:rsidR="000C44EA" w:rsidRPr="00A3753D">
        <w:t xml:space="preserve">celkové </w:t>
      </w:r>
      <w:r w:rsidR="000C44EA">
        <w:t>hodnotenie</w:t>
      </w:r>
      <w:r w:rsidR="004C5FAF" w:rsidRPr="00A3753D">
        <w:t xml:space="preserve"> dosiahne hodnotu 20 a viac, </w:t>
      </w:r>
      <w:r w:rsidR="00D4285A">
        <w:t>RO</w:t>
      </w:r>
      <w:r w:rsidR="004C5FAF" w:rsidRPr="00A3753D">
        <w:t xml:space="preserve"> </w:t>
      </w:r>
      <w:r w:rsidRPr="00A3753D">
        <w:t>vykonáva kvalitatívnu analýzu</w:t>
      </w:r>
      <w:r w:rsidRPr="003303E4">
        <w:rPr>
          <w:rStyle w:val="Odkaznapoznmkupodiarou"/>
        </w:rPr>
        <w:footnoteReference w:id="13"/>
      </w:r>
      <w:r w:rsidR="002B7F26">
        <w:t>,</w:t>
      </w:r>
      <w:r w:rsidR="004437A9">
        <w:rPr>
          <w:b/>
        </w:rPr>
        <w:t xml:space="preserve"> </w:t>
      </w:r>
      <w:r w:rsidRPr="00AC7CB7">
        <w:t>a to buď prostredníctvom systému ARACHNE</w:t>
      </w:r>
      <w:r w:rsidR="007D7CB7">
        <w:t>,</w:t>
      </w:r>
      <w:r w:rsidRPr="00AC7CB7">
        <w:t xml:space="preserve"> alebo iných nástrojov.</w:t>
      </w:r>
      <w:r w:rsidR="00F9495F" w:rsidRPr="00AC7CB7">
        <w:t xml:space="preserve"> </w:t>
      </w:r>
      <w:r w:rsidR="00B438A9">
        <w:t xml:space="preserve">Maximálne </w:t>
      </w:r>
      <w:r w:rsidR="000C44EA" w:rsidRPr="00A3753D">
        <w:t xml:space="preserve">celkové </w:t>
      </w:r>
      <w:r w:rsidR="000C44EA">
        <w:t>hodnotenie</w:t>
      </w:r>
      <w:r w:rsidR="00B438A9">
        <w:t xml:space="preserve"> v rámci jednotlivých kategorizovaných </w:t>
      </w:r>
      <w:del w:id="710" w:author="Maroš Varsányi" w:date="2019-03-08T11:29:00Z">
        <w:r w:rsidR="00B438A9">
          <w:delText>vý</w:delText>
        </w:r>
        <w:r w:rsidR="0054165E">
          <w:delText>stra</w:delText>
        </w:r>
        <w:r w:rsidR="00B438A9">
          <w:delText>h</w:delText>
        </w:r>
      </w:del>
      <w:r w:rsidR="003303E4">
        <w:t>rizík</w:t>
      </w:r>
      <w:r w:rsidR="002970A0">
        <w:t xml:space="preserve"> </w:t>
      </w:r>
      <w:r w:rsidR="00B438A9">
        <w:t>je 50.</w:t>
      </w:r>
      <w:r w:rsidR="00686214">
        <w:t xml:space="preserve"> </w:t>
      </w:r>
    </w:p>
    <w:p w14:paraId="534CE754" w14:textId="6A270FF2" w:rsidR="00E260AE" w:rsidRPr="00A3753D" w:rsidRDefault="00A164C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Výsledky kvantitatívnej analýzy pre príslušné </w:t>
      </w:r>
      <w:del w:id="711" w:author="Maroš Varsányi" w:date="2019-03-08T11:29:00Z">
        <w:r w:rsidRPr="00A3753D">
          <w:delText>pracovných panelov</w:delText>
        </w:r>
      </w:del>
      <w:ins w:id="712" w:author="Maroš Varsányi" w:date="2019-03-08T11:29:00Z">
        <w:r w:rsidR="00BC7ED4">
          <w:t>tab</w:t>
        </w:r>
      </w:ins>
      <w:r w:rsidR="00D75EDA">
        <w:t>ule/</w:t>
      </w:r>
      <w:proofErr w:type="spellStart"/>
      <w:ins w:id="713" w:author="Maroš Varsányi" w:date="2019-03-08T11:29:00Z">
        <w:r w:rsidR="00D75EDA" w:rsidRPr="002C77FF">
          <w:t>dashboards</w:t>
        </w:r>
      </w:ins>
      <w:proofErr w:type="spellEnd"/>
      <w:r w:rsidR="00BC7ED4">
        <w:t xml:space="preserve"> </w:t>
      </w:r>
      <w:r w:rsidR="00D4285A">
        <w:t>RO</w:t>
      </w:r>
      <w:r w:rsidRPr="00A3753D">
        <w:t xml:space="preserve"> </w:t>
      </w:r>
      <w:r w:rsidR="00A22FCC">
        <w:t>uloží</w:t>
      </w:r>
      <w:r w:rsidR="00DC01D8" w:rsidRPr="00A3753D">
        <w:t xml:space="preserve"> vo forme </w:t>
      </w:r>
      <w:r w:rsidR="00DC01D8">
        <w:t>„</w:t>
      </w:r>
      <w:proofErr w:type="spellStart"/>
      <w:r w:rsidR="00DC01D8" w:rsidRPr="00A3753D">
        <w:t>Printable</w:t>
      </w:r>
      <w:proofErr w:type="spellEnd"/>
      <w:r w:rsidR="00DC01D8" w:rsidRPr="00A3753D">
        <w:t xml:space="preserve"> report</w:t>
      </w:r>
      <w:r w:rsidR="00DC01D8">
        <w:t>“</w:t>
      </w:r>
      <w:r w:rsidR="00EE148C">
        <w:rPr>
          <w:rStyle w:val="Odkaznapoznmkupodiarou"/>
        </w:rPr>
        <w:footnoteReference w:id="14"/>
      </w:r>
      <w:r w:rsidRPr="00A3753D">
        <w:t xml:space="preserve">. Táto správa sa následne stáva súčasťou projektového spisu. </w:t>
      </w:r>
    </w:p>
    <w:p w14:paraId="3433F2A3" w14:textId="5C42E515" w:rsidR="00896397" w:rsidRPr="00A3753D" w:rsidRDefault="00A164C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Výsledky kvantitatívnej analýzy tvoria vstup do kontrolného zoznamu </w:t>
      </w:r>
      <w:r w:rsidR="002B7F26">
        <w:t>na</w:t>
      </w:r>
      <w:r w:rsidRPr="00A3753D">
        <w:t xml:space="preserve"> overenie rizika indikovaného systémom ARACHNE </w:t>
      </w:r>
      <w:r w:rsidR="00EB6759">
        <w:t>- Vzor CKO č. 3</w:t>
      </w:r>
      <w:r w:rsidR="00627849">
        <w:t>5</w:t>
      </w:r>
      <w:r w:rsidR="005C40F2" w:rsidRPr="00A3753D">
        <w:t>.</w:t>
      </w:r>
      <w:r w:rsidR="00F9495F" w:rsidRPr="00AC7CB7">
        <w:t xml:space="preserve"> </w:t>
      </w:r>
      <w:r w:rsidR="002B7F26">
        <w:t>Zároveň</w:t>
      </w:r>
      <w:r w:rsidR="00F9495F" w:rsidRPr="00AC7CB7">
        <w:t xml:space="preserve"> výsledky následnej kvalitatívnej analýzy </w:t>
      </w:r>
      <w:r w:rsidR="00D4285A">
        <w:t>RO</w:t>
      </w:r>
      <w:r w:rsidR="00F9495F" w:rsidRPr="00AC7CB7">
        <w:t xml:space="preserve"> zaznamenáva do kontrolného zoznamu.</w:t>
      </w:r>
      <w:r w:rsidR="001521B3">
        <w:t xml:space="preserve"> </w:t>
      </w:r>
      <w:del w:id="714" w:author="Maroš Varsányi" w:date="2019-03-08T11:29:00Z">
        <w:r w:rsidR="001521B3">
          <w:delText>Kontrolný zoznam tvorí prílohu žiadostí o spoluprácu, oznámení alebo podnetov, ktoré RO</w:delText>
        </w:r>
        <w:r w:rsidR="00132867">
          <w:delText>,</w:delText>
        </w:r>
        <w:r w:rsidR="001521B3">
          <w:delText xml:space="preserve"> ak je to relevantné</w:delText>
        </w:r>
        <w:r w:rsidR="00132867">
          <w:delText>,</w:delText>
        </w:r>
        <w:r w:rsidR="001521B3">
          <w:delText xml:space="preserve"> zasiela príslušn</w:delText>
        </w:r>
        <w:r w:rsidR="00132867">
          <w:delText>ým</w:delText>
        </w:r>
        <w:r w:rsidR="001521B3">
          <w:delText xml:space="preserve"> orgán</w:delText>
        </w:r>
        <w:r w:rsidR="00132867">
          <w:delText>om</w:delText>
        </w:r>
        <w:r w:rsidR="001521B3">
          <w:delText>.</w:delText>
        </w:r>
        <w:r w:rsidR="00A2320B">
          <w:delText xml:space="preserve"> </w:delText>
        </w:r>
      </w:del>
      <w:r w:rsidR="00A2320B">
        <w:t xml:space="preserve">RO je oprávnený </w:t>
      </w:r>
      <w:r w:rsidR="00132867">
        <w:t xml:space="preserve">začleniť </w:t>
      </w:r>
      <w:r w:rsidR="00EF6950">
        <w:t>kontrolný zoznam</w:t>
      </w:r>
      <w:r w:rsidR="00EF6950" w:rsidRPr="00A3753D">
        <w:t xml:space="preserve"> </w:t>
      </w:r>
      <w:r w:rsidR="00EF6950">
        <w:t>na</w:t>
      </w:r>
      <w:r w:rsidR="00EF6950" w:rsidRPr="00A3753D">
        <w:t xml:space="preserve"> overenie rizika indikovaného systémom ARACHNE</w:t>
      </w:r>
      <w:r w:rsidR="00BC7ED4">
        <w:t xml:space="preserve"> </w:t>
      </w:r>
      <w:ins w:id="715" w:author="Maroš Varsányi" w:date="2019-03-08T11:29:00Z">
        <w:r w:rsidR="00BC7ED4">
          <w:t>- Vzor</w:t>
        </w:r>
        <w:r w:rsidR="00A2320B">
          <w:t xml:space="preserve"> </w:t>
        </w:r>
      </w:ins>
      <w:r w:rsidR="00A2320B">
        <w:t>CKO č. 3</w:t>
      </w:r>
      <w:r w:rsidR="00627849">
        <w:t>5</w:t>
      </w:r>
      <w:r w:rsidR="00EF6950">
        <w:t xml:space="preserve"> do príslušných kontrolných zoznamov, ktoré už využíva v rámci jednotlivých</w:t>
      </w:r>
      <w:r w:rsidR="00BC7ED4">
        <w:t xml:space="preserve"> </w:t>
      </w:r>
      <w:r w:rsidR="00EF6950">
        <w:t xml:space="preserve">fáz, pričom začlení len tie časti </w:t>
      </w:r>
      <w:del w:id="716" w:author="Maroš Varsányi" w:date="2019-03-08T11:29:00Z">
        <w:r w:rsidR="00EF6950">
          <w:delText xml:space="preserve">vzoru </w:delText>
        </w:r>
        <w:r w:rsidR="00132867">
          <w:br/>
        </w:r>
      </w:del>
      <w:ins w:id="717" w:author="Maroš Varsányi" w:date="2019-03-08T11:29:00Z">
        <w:r w:rsidR="00BC7ED4">
          <w:t xml:space="preserve">Vzoru CKO </w:t>
        </w:r>
      </w:ins>
      <w:r w:rsidR="00BC7ED4">
        <w:t>č. 35</w:t>
      </w:r>
      <w:r w:rsidR="00EF6950">
        <w:t>, ktoré sa týkajú príslušného procesu.</w:t>
      </w:r>
    </w:p>
    <w:p w14:paraId="184C494C" w14:textId="0D5B2B4D" w:rsidR="00B46A3C" w:rsidRPr="00A3753D" w:rsidRDefault="00896397" w:rsidP="00A3753D">
      <w:pPr>
        <w:pStyle w:val="MPCKO2"/>
        <w:spacing w:after="120"/>
      </w:pPr>
      <w:del w:id="718" w:author="Maroš Varsányi" w:date="2019-03-08T11:29:00Z">
        <w:r>
          <w:delText>6.2</w:delText>
        </w:r>
      </w:del>
      <w:bookmarkStart w:id="719" w:name="_Toc6304607"/>
      <w:ins w:id="720" w:author="Maroš Varsányi" w:date="2019-03-08T11:29:00Z">
        <w:r w:rsidR="00425635">
          <w:t>5</w:t>
        </w:r>
        <w:r>
          <w:t>.</w:t>
        </w:r>
        <w:r w:rsidR="00397006">
          <w:t>3</w:t>
        </w:r>
      </w:ins>
      <w:r w:rsidR="00397006">
        <w:t xml:space="preserve"> </w:t>
      </w:r>
      <w:r w:rsidR="00BA260B" w:rsidRPr="002C77FF">
        <w:t>Schvaľovací proces</w:t>
      </w:r>
      <w:r w:rsidR="001735F8">
        <w:t xml:space="preserve"> – administratívne overenie</w:t>
      </w:r>
      <w:bookmarkEnd w:id="719"/>
    </w:p>
    <w:p w14:paraId="72C1DC98" w14:textId="6DC3A8A2" w:rsidR="00562253" w:rsidRPr="00562253" w:rsidRDefault="009C14C1" w:rsidP="004B6306">
      <w:pPr>
        <w:pStyle w:val="Zkladntext"/>
        <w:numPr>
          <w:ilvl w:val="0"/>
          <w:numId w:val="53"/>
        </w:numPr>
        <w:ind w:left="426" w:hanging="426"/>
        <w:jc w:val="both"/>
        <w:rPr>
          <w:bCs/>
        </w:rPr>
      </w:pPr>
      <w:r>
        <w:t xml:space="preserve">Kvantitatívna analýza vo fáze </w:t>
      </w:r>
      <w:r w:rsidR="001735F8">
        <w:t>administratívneho overenia</w:t>
      </w:r>
      <w:r>
        <w:t xml:space="preserve"> žiadosti o NFP nie je povinná pre </w:t>
      </w:r>
      <w:r w:rsidR="00A36CD7">
        <w:t xml:space="preserve">veľké projekty, </w:t>
      </w:r>
      <w:r>
        <w:t xml:space="preserve">národné projekty a projekty technickej </w:t>
      </w:r>
      <w:r w:rsidR="000A46E6">
        <w:t>pomoci</w:t>
      </w:r>
      <w:r>
        <w:t xml:space="preserve">. </w:t>
      </w:r>
      <w:r w:rsidR="00F75C8A">
        <w:t xml:space="preserve">Vo fáze </w:t>
      </w:r>
      <w:r w:rsidR="007B7772">
        <w:t xml:space="preserve">administratívneho overenia </w:t>
      </w:r>
      <w:r w:rsidR="00F75C8A">
        <w:t xml:space="preserve">žiadosti o NFP </w:t>
      </w:r>
      <w:r w:rsidR="002B7F26">
        <w:t>ide</w:t>
      </w:r>
      <w:r w:rsidR="00F75C8A">
        <w:t xml:space="preserve"> najmä o overenie údajov</w:t>
      </w:r>
      <w:r w:rsidR="00DC7698">
        <w:t xml:space="preserve"> a podmienok poskytnutia pomoci</w:t>
      </w:r>
      <w:r w:rsidR="001215BC">
        <w:t xml:space="preserve"> v spolupráci s</w:t>
      </w:r>
      <w:r w:rsidR="00DC7698">
        <w:t xml:space="preserve"> orgán</w:t>
      </w:r>
      <w:r w:rsidR="001215BC">
        <w:t>om</w:t>
      </w:r>
      <w:r w:rsidR="00DC7698">
        <w:t>, k</w:t>
      </w:r>
      <w:r w:rsidR="00952EEF">
        <w:t>torý je vecne relev</w:t>
      </w:r>
      <w:r w:rsidR="00DC7698">
        <w:t xml:space="preserve">antný. </w:t>
      </w:r>
      <w:r w:rsidR="00CC5C06" w:rsidRPr="003D5098">
        <w:t>V závislosti od</w:t>
      </w:r>
      <w:del w:id="721" w:author="Maroš Varsányi" w:date="2019-03-08T11:29:00Z">
        <w:r w:rsidR="00CC5C06" w:rsidRPr="003D5098">
          <w:delText xml:space="preserve"> </w:delText>
        </w:r>
      </w:del>
      <w:ins w:id="722" w:author="Maroš Varsányi" w:date="2019-03-08T11:29:00Z">
        <w:r w:rsidR="0044182C">
          <w:t> </w:t>
        </w:r>
      </w:ins>
      <w:r w:rsidR="00CC5C06" w:rsidRPr="003D5098">
        <w:t>skutočností indikovaných systémom ARACHNE a za predpo</w:t>
      </w:r>
      <w:r w:rsidR="00CC5C06" w:rsidRPr="001101A8">
        <w:t>kladu ich následnej verifikácie v ďalších relevantný</w:t>
      </w:r>
      <w:r w:rsidR="00CC5C06" w:rsidRPr="001E2066">
        <w:t xml:space="preserve">ch zdrojoch, </w:t>
      </w:r>
      <w:r w:rsidR="00551708" w:rsidRPr="00551708">
        <w:t xml:space="preserve">je RO povinný prijať ďalšie opatrenia </w:t>
      </w:r>
      <w:r w:rsidR="00551708" w:rsidRPr="00551708">
        <w:lastRenderedPageBreak/>
        <w:t>na</w:t>
      </w:r>
      <w:del w:id="723" w:author="Maroš Varsányi" w:date="2019-03-08T11:29:00Z">
        <w:r w:rsidR="00551708" w:rsidRPr="00551708">
          <w:delText xml:space="preserve"> </w:delText>
        </w:r>
      </w:del>
      <w:ins w:id="724" w:author="Maroš Varsányi" w:date="2019-03-08T11:29:00Z">
        <w:r w:rsidR="0044182C">
          <w:t> </w:t>
        </w:r>
      </w:ins>
      <w:r w:rsidR="00551708" w:rsidRPr="00551708">
        <w:t>preverenie skutočností zistených na základe kvantitatívnej analýzy a tieto zaznamenať v kontrolnom zozname.</w:t>
      </w:r>
    </w:p>
    <w:p w14:paraId="1835E3F6" w14:textId="7CBA541F" w:rsidR="00CC5C06" w:rsidRPr="00DA5084" w:rsidRDefault="00562253" w:rsidP="00A3022D">
      <w:pPr>
        <w:pStyle w:val="Zkladntext"/>
        <w:ind w:left="426"/>
        <w:jc w:val="both"/>
        <w:rPr>
          <w:bCs/>
        </w:rPr>
      </w:pPr>
      <w:r>
        <w:t>Príklady opatrení:</w:t>
      </w:r>
    </w:p>
    <w:p w14:paraId="03630F28" w14:textId="06294FF5" w:rsidR="00961850" w:rsidRPr="00961850" w:rsidRDefault="00961850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902983">
        <w:rPr>
          <w:b w:val="0"/>
          <w:sz w:val="24"/>
          <w:szCs w:val="24"/>
        </w:rPr>
        <w:t>p</w:t>
      </w:r>
      <w:r w:rsidRPr="00A3022D">
        <w:rPr>
          <w:b w:val="0"/>
          <w:sz w:val="24"/>
          <w:szCs w:val="24"/>
        </w:rPr>
        <w:t>odať pod</w:t>
      </w:r>
      <w:r w:rsidR="00F72370">
        <w:rPr>
          <w:b w:val="0"/>
          <w:sz w:val="24"/>
          <w:szCs w:val="24"/>
        </w:rPr>
        <w:t xml:space="preserve">net na príslušný orgán (napr. </w:t>
      </w:r>
      <w:r w:rsidRPr="00A3022D">
        <w:rPr>
          <w:b w:val="0"/>
          <w:sz w:val="24"/>
          <w:szCs w:val="24"/>
        </w:rPr>
        <w:t>ÚVO, OCKÚ OLAF, NKÚ, PMÚ</w:t>
      </w:r>
      <w:del w:id="725" w:author="Maroš Varsányi" w:date="2019-03-08T11:29:00Z">
        <w:r w:rsidRPr="00A3022D">
          <w:rPr>
            <w:b w:val="0"/>
            <w:sz w:val="24"/>
            <w:szCs w:val="24"/>
          </w:rPr>
          <w:delText>)</w:delText>
        </w:r>
        <w:r w:rsidR="00132867" w:rsidRPr="00132867">
          <w:rPr>
            <w:b w:val="0"/>
            <w:sz w:val="24"/>
            <w:szCs w:val="24"/>
          </w:rPr>
          <w:delText xml:space="preserve"> </w:delText>
        </w:r>
        <w:r w:rsidR="00132867" w:rsidRPr="00DA5084">
          <w:rPr>
            <w:b w:val="0"/>
            <w:sz w:val="24"/>
            <w:szCs w:val="24"/>
          </w:rPr>
          <w:delText>;</w:delText>
        </w:r>
      </w:del>
      <w:ins w:id="726" w:author="Maroš Varsányi" w:date="2019-03-08T11:29:00Z">
        <w:r w:rsidRPr="00A3022D">
          <w:rPr>
            <w:b w:val="0"/>
            <w:sz w:val="24"/>
            <w:szCs w:val="24"/>
          </w:rPr>
          <w:t>)</w:t>
        </w:r>
        <w:r w:rsidR="00132867" w:rsidRPr="00DA5084">
          <w:rPr>
            <w:b w:val="0"/>
            <w:sz w:val="24"/>
            <w:szCs w:val="24"/>
          </w:rPr>
          <w:t>;</w:t>
        </w:r>
      </w:ins>
    </w:p>
    <w:p w14:paraId="667706F1" w14:textId="1862CB6D" w:rsidR="00CC5C06" w:rsidRPr="00DA5084" w:rsidRDefault="008C2653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sz w:val="24"/>
          <w:szCs w:val="24"/>
        </w:rPr>
      </w:pPr>
      <w:r w:rsidRPr="008C2653">
        <w:rPr>
          <w:b w:val="0"/>
          <w:sz w:val="24"/>
          <w:szCs w:val="24"/>
        </w:rPr>
        <w:t xml:space="preserve">postupovať v zmysle § 46 ods. 9 až 12 zákona </w:t>
      </w:r>
      <w:del w:id="727" w:author="Maroš Varsányi" w:date="2019-03-08T11:29:00Z">
        <w:r w:rsidRPr="008C2653">
          <w:rPr>
            <w:b w:val="0"/>
            <w:sz w:val="24"/>
            <w:szCs w:val="24"/>
          </w:rPr>
          <w:delText xml:space="preserve">č. 292/2014 Z. z. </w:delText>
        </w:r>
      </w:del>
      <w:r w:rsidRPr="008C2653">
        <w:rPr>
          <w:b w:val="0"/>
          <w:sz w:val="24"/>
          <w:szCs w:val="24"/>
        </w:rPr>
        <w:t xml:space="preserve">o  príspevku </w:t>
      </w:r>
      <w:del w:id="728" w:author="Maroš Varsányi" w:date="2019-03-08T11:29:00Z">
        <w:r w:rsidRPr="008C2653">
          <w:rPr>
            <w:b w:val="0"/>
            <w:sz w:val="24"/>
            <w:szCs w:val="24"/>
          </w:rPr>
          <w:delText xml:space="preserve">poskytovanom z európskych štrukturálnych a investičných fondov a o zmene </w:delText>
        </w:r>
        <w:r w:rsidR="00132867">
          <w:rPr>
            <w:b w:val="0"/>
            <w:sz w:val="24"/>
            <w:szCs w:val="24"/>
          </w:rPr>
          <w:br/>
        </w:r>
        <w:r w:rsidRPr="008C2653">
          <w:rPr>
            <w:b w:val="0"/>
            <w:sz w:val="24"/>
            <w:szCs w:val="24"/>
          </w:rPr>
          <w:delText>a doplnení niektorých zákonov</w:delText>
        </w:r>
      </w:del>
      <w:ins w:id="729" w:author="Maroš Varsányi" w:date="2019-03-08T11:29:00Z">
        <w:r w:rsidR="0044182C">
          <w:rPr>
            <w:b w:val="0"/>
            <w:sz w:val="24"/>
            <w:szCs w:val="24"/>
          </w:rPr>
          <w:t>z EŠIF</w:t>
        </w:r>
      </w:ins>
      <w:r w:rsidR="00F101AF" w:rsidRPr="00DA5084">
        <w:rPr>
          <w:b w:val="0"/>
          <w:sz w:val="24"/>
          <w:szCs w:val="24"/>
        </w:rPr>
        <w:t>;</w:t>
      </w:r>
    </w:p>
    <w:p w14:paraId="7F523CB0" w14:textId="2122E359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>v prípade vznik</w:t>
      </w:r>
      <w:r w:rsidR="00132867">
        <w:rPr>
          <w:b w:val="0"/>
          <w:sz w:val="24"/>
          <w:szCs w:val="24"/>
        </w:rPr>
        <w:t>u</w:t>
      </w:r>
      <w:r w:rsidRPr="00DA5084">
        <w:rPr>
          <w:b w:val="0"/>
          <w:sz w:val="24"/>
          <w:szCs w:val="24"/>
        </w:rPr>
        <w:t xml:space="preserve"> pochybností o pravdivosti informácií o žiadateľovi uvedených v </w:t>
      </w:r>
      <w:proofErr w:type="spellStart"/>
      <w:r w:rsidRPr="00DA5084">
        <w:rPr>
          <w:b w:val="0"/>
          <w:sz w:val="24"/>
          <w:szCs w:val="24"/>
        </w:rPr>
        <w:t>ŽoNFP</w:t>
      </w:r>
      <w:proofErr w:type="spellEnd"/>
      <w:r w:rsidRPr="00DA5084">
        <w:rPr>
          <w:b w:val="0"/>
          <w:sz w:val="24"/>
          <w:szCs w:val="24"/>
        </w:rPr>
        <w:t xml:space="preserve">, ktoré boli overované systémom ARACHNE, je možné vykonať príslušné kroky v súlade so Systémom riadenia EŠIF (napr. vyzvať žiadateľa </w:t>
      </w:r>
      <w:r w:rsidR="008B4113">
        <w:rPr>
          <w:b w:val="0"/>
          <w:sz w:val="24"/>
          <w:szCs w:val="24"/>
        </w:rPr>
        <w:t>na</w:t>
      </w:r>
      <w:del w:id="730" w:author="Maroš Varsányi" w:date="2019-03-08T11:29:00Z">
        <w:r w:rsidR="008B4113">
          <w:rPr>
            <w:b w:val="0"/>
            <w:sz w:val="24"/>
            <w:szCs w:val="24"/>
          </w:rPr>
          <w:delText xml:space="preserve"> </w:delText>
        </w:r>
      </w:del>
      <w:ins w:id="731" w:author="Maroš Varsányi" w:date="2019-03-08T11:29:00Z">
        <w:r w:rsidR="0044182C">
          <w:rPr>
            <w:b w:val="0"/>
            <w:sz w:val="24"/>
            <w:szCs w:val="24"/>
          </w:rPr>
          <w:t> </w:t>
        </w:r>
      </w:ins>
      <w:r w:rsidRPr="00DA5084">
        <w:rPr>
          <w:b w:val="0"/>
          <w:sz w:val="24"/>
          <w:szCs w:val="24"/>
        </w:rPr>
        <w:t>doplnenie </w:t>
      </w:r>
      <w:proofErr w:type="spellStart"/>
      <w:r w:rsidRPr="00DA5084">
        <w:rPr>
          <w:b w:val="0"/>
          <w:sz w:val="24"/>
          <w:szCs w:val="24"/>
        </w:rPr>
        <w:t>ŽoNFP</w:t>
      </w:r>
      <w:proofErr w:type="spellEnd"/>
      <w:r w:rsidR="00132867">
        <w:rPr>
          <w:b w:val="0"/>
          <w:sz w:val="24"/>
          <w:szCs w:val="24"/>
        </w:rPr>
        <w:t xml:space="preserve">, </w:t>
      </w:r>
      <w:r w:rsidRPr="00DA5084">
        <w:rPr>
          <w:b w:val="0"/>
          <w:sz w:val="24"/>
          <w:szCs w:val="24"/>
        </w:rPr>
        <w:t>vyzvať žiadateľa o vysvetlenie nejasností alebo nápravu nepravdivých údajov zaslaním výzvy na do</w:t>
      </w:r>
      <w:r w:rsidR="00F101AF">
        <w:rPr>
          <w:b w:val="0"/>
          <w:sz w:val="24"/>
          <w:szCs w:val="24"/>
        </w:rPr>
        <w:t xml:space="preserve">plnenie </w:t>
      </w:r>
      <w:proofErr w:type="spellStart"/>
      <w:r w:rsidR="00F101AF">
        <w:rPr>
          <w:b w:val="0"/>
          <w:sz w:val="24"/>
          <w:szCs w:val="24"/>
        </w:rPr>
        <w:t>ŽoNFP</w:t>
      </w:r>
      <w:proofErr w:type="spellEnd"/>
      <w:r w:rsidR="00F101AF" w:rsidRPr="00DA5084">
        <w:rPr>
          <w:b w:val="0"/>
          <w:sz w:val="24"/>
          <w:szCs w:val="24"/>
        </w:rPr>
        <w:t>;</w:t>
      </w:r>
    </w:p>
    <w:p w14:paraId="10EF36C8" w14:textId="77777777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 xml:space="preserve">overiť splnenie podmienok poskytnutia príspevku na mieste; </w:t>
      </w:r>
    </w:p>
    <w:p w14:paraId="44156076" w14:textId="2849967E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>oznámiť OČTK skutočnos</w:t>
      </w:r>
      <w:r w:rsidR="00132867">
        <w:rPr>
          <w:b w:val="0"/>
          <w:sz w:val="24"/>
          <w:szCs w:val="24"/>
        </w:rPr>
        <w:t>ť</w:t>
      </w:r>
      <w:r w:rsidRPr="00DA5084">
        <w:rPr>
          <w:b w:val="0"/>
          <w:sz w:val="24"/>
          <w:szCs w:val="24"/>
        </w:rPr>
        <w:t xml:space="preserve">, že mohol byť spáchaný trestný čin; </w:t>
      </w:r>
    </w:p>
    <w:p w14:paraId="0322657D" w14:textId="3C4E5CB0" w:rsidR="00CC5C06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 xml:space="preserve">vykonať opakovanú kontrolu vybraných skutočností (administratívna </w:t>
      </w:r>
      <w:r w:rsidR="00564125">
        <w:rPr>
          <w:b w:val="0"/>
          <w:sz w:val="24"/>
          <w:szCs w:val="24"/>
        </w:rPr>
        <w:t xml:space="preserve">finančná </w:t>
      </w:r>
      <w:r w:rsidRPr="00DA5084">
        <w:rPr>
          <w:b w:val="0"/>
          <w:sz w:val="24"/>
          <w:szCs w:val="24"/>
        </w:rPr>
        <w:t>kontrola), prípadne určenie nových osobitných predmetov kontroly.</w:t>
      </w:r>
    </w:p>
    <w:p w14:paraId="67B393A8" w14:textId="2AA1777E" w:rsidR="009C5B74" w:rsidRPr="00A3753D" w:rsidRDefault="009C5B74" w:rsidP="002B3442">
      <w:pPr>
        <w:pStyle w:val="Odsekzoznamu"/>
        <w:numPr>
          <w:ilvl w:val="0"/>
          <w:numId w:val="53"/>
        </w:numPr>
        <w:spacing w:after="120"/>
        <w:ind w:left="426" w:hanging="426"/>
        <w:jc w:val="both"/>
        <w:rPr>
          <w:b/>
          <w:bCs/>
        </w:rPr>
      </w:pPr>
      <w:r w:rsidRPr="004965CF">
        <w:rPr>
          <w:bCs/>
        </w:rPr>
        <w:t>V záujme zníženia administratívnej záťaže</w:t>
      </w:r>
      <w:r>
        <w:rPr>
          <w:bCs/>
        </w:rPr>
        <w:t>,</w:t>
      </w:r>
      <w:r w:rsidRPr="004965CF">
        <w:rPr>
          <w:bCs/>
        </w:rPr>
        <w:t xml:space="preserve"> </w:t>
      </w:r>
      <w:r w:rsidR="00D4285A">
        <w:rPr>
          <w:bCs/>
        </w:rPr>
        <w:t>RO</w:t>
      </w:r>
      <w:r w:rsidRPr="004965CF">
        <w:rPr>
          <w:bCs/>
        </w:rPr>
        <w:t xml:space="preserve"> </w:t>
      </w:r>
      <w:r>
        <w:rPr>
          <w:bCs/>
        </w:rPr>
        <w:t>nie je povinn</w:t>
      </w:r>
      <w:r w:rsidR="00132867">
        <w:rPr>
          <w:bCs/>
        </w:rPr>
        <w:t>ý</w:t>
      </w:r>
      <w:r>
        <w:rPr>
          <w:bCs/>
        </w:rPr>
        <w:t xml:space="preserve"> </w:t>
      </w:r>
      <w:r w:rsidRPr="004965CF">
        <w:rPr>
          <w:bCs/>
        </w:rPr>
        <w:t>v</w:t>
      </w:r>
      <w:r w:rsidR="00132867">
        <w:rPr>
          <w:bCs/>
        </w:rPr>
        <w:t xml:space="preserve"> rámci </w:t>
      </w:r>
      <w:r w:rsidRPr="004965CF">
        <w:rPr>
          <w:bCs/>
        </w:rPr>
        <w:t>konan</w:t>
      </w:r>
      <w:r w:rsidR="00132867">
        <w:rPr>
          <w:bCs/>
        </w:rPr>
        <w:t>ia</w:t>
      </w:r>
      <w:r w:rsidRPr="004965CF">
        <w:rPr>
          <w:bCs/>
        </w:rPr>
        <w:t xml:space="preserve"> o </w:t>
      </w:r>
      <w:proofErr w:type="spellStart"/>
      <w:r w:rsidRPr="004965CF">
        <w:rPr>
          <w:bCs/>
        </w:rPr>
        <w:t>ŽoNFP</w:t>
      </w:r>
      <w:proofErr w:type="spellEnd"/>
      <w:r w:rsidRPr="004965CF">
        <w:rPr>
          <w:bCs/>
        </w:rPr>
        <w:t xml:space="preserve"> opakovať overenia v systéme ARACHNE</w:t>
      </w:r>
      <w:r>
        <w:rPr>
          <w:bCs/>
        </w:rPr>
        <w:t xml:space="preserve"> v</w:t>
      </w:r>
      <w:r w:rsidR="00F71AF5">
        <w:rPr>
          <w:bCs/>
        </w:rPr>
        <w:t> </w:t>
      </w:r>
      <w:r>
        <w:rPr>
          <w:bCs/>
        </w:rPr>
        <w:t>prípade</w:t>
      </w:r>
      <w:r w:rsidR="00F71AF5">
        <w:rPr>
          <w:bCs/>
        </w:rPr>
        <w:t>,</w:t>
      </w:r>
      <w:r>
        <w:rPr>
          <w:bCs/>
        </w:rPr>
        <w:t xml:space="preserve"> ak toto overenie </w:t>
      </w:r>
      <w:r w:rsidR="00132867">
        <w:rPr>
          <w:bCs/>
        </w:rPr>
        <w:t xml:space="preserve">už </w:t>
      </w:r>
      <w:r>
        <w:rPr>
          <w:bCs/>
        </w:rPr>
        <w:t>bolo</w:t>
      </w:r>
      <w:r w:rsidRPr="004965CF">
        <w:rPr>
          <w:bCs/>
        </w:rPr>
        <w:t xml:space="preserve"> vykonané </w:t>
      </w:r>
      <w:r w:rsidR="00F71AF5">
        <w:rPr>
          <w:bCs/>
        </w:rPr>
        <w:br/>
      </w:r>
      <w:r w:rsidRPr="004965CF">
        <w:rPr>
          <w:bCs/>
        </w:rPr>
        <w:t>v procese posudzovania projektového zámeru</w:t>
      </w:r>
      <w:r w:rsidR="002B3442">
        <w:rPr>
          <w:bCs/>
        </w:rPr>
        <w:t>, pričom RO</w:t>
      </w:r>
      <w:r w:rsidR="002B3442" w:rsidRPr="002B3442">
        <w:rPr>
          <w:bCs/>
        </w:rPr>
        <w:t xml:space="preserve"> prihliad</w:t>
      </w:r>
      <w:r w:rsidR="002B3442">
        <w:rPr>
          <w:bCs/>
        </w:rPr>
        <w:t>ne</w:t>
      </w:r>
      <w:r w:rsidR="002B3442" w:rsidRPr="002B3442">
        <w:rPr>
          <w:bCs/>
        </w:rPr>
        <w:t xml:space="preserve"> na výsledky tohto posúdenia.</w:t>
      </w:r>
    </w:p>
    <w:p w14:paraId="7910891C" w14:textId="5278A380" w:rsidR="00896397" w:rsidRDefault="00896397" w:rsidP="00A3753D">
      <w:pPr>
        <w:pStyle w:val="MPCKO2"/>
        <w:spacing w:after="120"/>
      </w:pPr>
      <w:del w:id="732" w:author="Maroš Varsányi" w:date="2019-03-08T11:29:00Z">
        <w:r>
          <w:delText>6.3</w:delText>
        </w:r>
      </w:del>
      <w:bookmarkStart w:id="733" w:name="_Toc6304608"/>
      <w:ins w:id="734" w:author="Maroš Varsányi" w:date="2019-03-08T11:29:00Z">
        <w:r w:rsidR="00425635">
          <w:t>5</w:t>
        </w:r>
        <w:r>
          <w:t>.</w:t>
        </w:r>
        <w:r w:rsidR="00397006">
          <w:t>4</w:t>
        </w:r>
      </w:ins>
      <w:r w:rsidR="00397006">
        <w:t xml:space="preserve"> </w:t>
      </w:r>
      <w:r w:rsidR="0004632C">
        <w:t>Finančná k</w:t>
      </w:r>
      <w:r>
        <w:t>ontrola verejného obstarávania</w:t>
      </w:r>
      <w:bookmarkEnd w:id="733"/>
    </w:p>
    <w:p w14:paraId="722A8420" w14:textId="73FA9B3C" w:rsidR="00562253" w:rsidRPr="00562253" w:rsidRDefault="009A6A8B" w:rsidP="003C40A0">
      <w:pPr>
        <w:pStyle w:val="Zkladntext"/>
        <w:numPr>
          <w:ilvl w:val="0"/>
          <w:numId w:val="71"/>
        </w:numPr>
        <w:ind w:left="426" w:hanging="426"/>
        <w:jc w:val="both"/>
        <w:rPr>
          <w:bCs/>
        </w:rPr>
      </w:pPr>
      <w:r w:rsidRPr="00A3022D">
        <w:t xml:space="preserve">V závislosti od skutočností indikovaných systémom ARACHNE a za predpokladu ich následnej verifikácie </w:t>
      </w:r>
      <w:r w:rsidRPr="000F442C">
        <w:rPr>
          <w:rPrChange w:id="735" w:author="Maroš Varsányi" w:date="2019-03-08T11:29:00Z">
            <w:rPr>
              <w:b/>
            </w:rPr>
          </w:rPrChange>
        </w:rPr>
        <w:t>v</w:t>
      </w:r>
      <w:r w:rsidRPr="00940C16">
        <w:rPr>
          <w:b/>
        </w:rPr>
        <w:t xml:space="preserve"> </w:t>
      </w:r>
      <w:r w:rsidRPr="00A3022D">
        <w:t>ďalších relevantných zdrojoch</w:t>
      </w:r>
      <w:r w:rsidR="00562253">
        <w:t>,</w:t>
      </w:r>
      <w:r w:rsidRPr="00A3022D">
        <w:t xml:space="preserve"> </w:t>
      </w:r>
      <w:r w:rsidR="00562253" w:rsidRPr="00562253">
        <w:t>je RO povinný prijať ďalšie opatrenia na preverenie skutočností zistených na základe kva</w:t>
      </w:r>
      <w:r w:rsidR="00877EC2">
        <w:t>l</w:t>
      </w:r>
      <w:r w:rsidR="00562253" w:rsidRPr="00562253">
        <w:t>itatívnej analýzy a tieto zaznamenať v kontrolnom zozname.</w:t>
      </w:r>
    </w:p>
    <w:p w14:paraId="0BFBB4B3" w14:textId="7AD3351D" w:rsidR="009A6A8B" w:rsidRPr="00132867" w:rsidRDefault="00562253" w:rsidP="00A3022D">
      <w:pPr>
        <w:pStyle w:val="AZnadpisbezcisla"/>
        <w:tabs>
          <w:tab w:val="clear" w:pos="1008"/>
        </w:tabs>
        <w:spacing w:after="120"/>
        <w:ind w:left="426" w:firstLine="0"/>
        <w:rPr>
          <w:b w:val="0"/>
          <w:sz w:val="24"/>
          <w:szCs w:val="24"/>
        </w:rPr>
      </w:pPr>
      <w:r w:rsidRPr="00A3022D">
        <w:rPr>
          <w:b w:val="0"/>
          <w:sz w:val="24"/>
          <w:szCs w:val="24"/>
        </w:rPr>
        <w:t>Príklady opatrení:</w:t>
      </w:r>
    </w:p>
    <w:p w14:paraId="524FEF86" w14:textId="5F71A9D8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vykonať preventívne kroky </w:t>
      </w:r>
      <w:r w:rsidR="00F71AF5">
        <w:rPr>
          <w:b w:val="0"/>
          <w:sz w:val="24"/>
          <w:szCs w:val="24"/>
        </w:rPr>
        <w:t>s cieľom</w:t>
      </w:r>
      <w:r w:rsidRPr="004A0DC7">
        <w:rPr>
          <w:b w:val="0"/>
          <w:sz w:val="24"/>
          <w:szCs w:val="24"/>
        </w:rPr>
        <w:t xml:space="preserve"> eliminova</w:t>
      </w:r>
      <w:r w:rsidR="00F71AF5">
        <w:rPr>
          <w:b w:val="0"/>
          <w:sz w:val="24"/>
          <w:szCs w:val="24"/>
        </w:rPr>
        <w:t>ť</w:t>
      </w:r>
      <w:r w:rsidRPr="004A0DC7">
        <w:rPr>
          <w:b w:val="0"/>
          <w:sz w:val="24"/>
          <w:szCs w:val="24"/>
        </w:rPr>
        <w:t xml:space="preserve"> ch</w:t>
      </w:r>
      <w:r w:rsidR="00F71AF5">
        <w:rPr>
          <w:b w:val="0"/>
          <w:sz w:val="24"/>
          <w:szCs w:val="24"/>
        </w:rPr>
        <w:t>yby</w:t>
      </w:r>
      <w:r w:rsidRPr="004A0DC7">
        <w:rPr>
          <w:b w:val="0"/>
          <w:sz w:val="24"/>
          <w:szCs w:val="24"/>
        </w:rPr>
        <w:t xml:space="preserve"> a nedostatk</w:t>
      </w:r>
      <w:r w:rsidR="00F71AF5">
        <w:rPr>
          <w:b w:val="0"/>
          <w:sz w:val="24"/>
          <w:szCs w:val="24"/>
        </w:rPr>
        <w:t>y</w:t>
      </w:r>
      <w:r w:rsidRPr="004A0DC7">
        <w:rPr>
          <w:b w:val="0"/>
          <w:sz w:val="24"/>
          <w:szCs w:val="24"/>
        </w:rPr>
        <w:t xml:space="preserve"> v návrhoch dokumentácie k VO, a tým znížiť riziko porušenia ZVO</w:t>
      </w:r>
      <w:r w:rsidR="003A3400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proofErr w:type="spellStart"/>
      <w:r w:rsidR="003A3400">
        <w:rPr>
          <w:b w:val="0"/>
          <w:sz w:val="24"/>
          <w:szCs w:val="24"/>
        </w:rPr>
        <w:t>ante</w:t>
      </w:r>
      <w:proofErr w:type="spellEnd"/>
      <w:r w:rsidR="003A3400">
        <w:rPr>
          <w:b w:val="0"/>
          <w:sz w:val="24"/>
          <w:szCs w:val="24"/>
        </w:rPr>
        <w:t xml:space="preserve"> kontrolu)</w:t>
      </w:r>
      <w:r w:rsidRPr="004A0DC7">
        <w:rPr>
          <w:b w:val="0"/>
          <w:sz w:val="24"/>
          <w:szCs w:val="24"/>
        </w:rPr>
        <w:t xml:space="preserve">; </w:t>
      </w:r>
    </w:p>
    <w:p w14:paraId="5FA4BFDE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postúpiť dokumentáciu na kontrolu ÚVO, prípadne požiadať o konzultáciu ÚVO k vybranej otázke VO;</w:t>
      </w:r>
    </w:p>
    <w:p w14:paraId="4E619FD5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požiadať o konzultáciu, prípadne uplatniť podnet na PMÚ;</w:t>
      </w:r>
    </w:p>
    <w:p w14:paraId="123D95B5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oznámiť OČTK  skutočnosť, že bol alebo mohol byť spáchaný trestný čin; </w:t>
      </w:r>
    </w:p>
    <w:p w14:paraId="5FA506BC" w14:textId="4C33F1FD" w:rsidR="009A6A8B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neudeliť súhlas </w:t>
      </w:r>
      <w:r w:rsidR="007E24C8">
        <w:rPr>
          <w:b w:val="0"/>
          <w:sz w:val="24"/>
          <w:szCs w:val="24"/>
        </w:rPr>
        <w:t>s</w:t>
      </w:r>
      <w:r w:rsidRPr="004A0DC7">
        <w:rPr>
          <w:b w:val="0"/>
          <w:sz w:val="24"/>
          <w:szCs w:val="24"/>
        </w:rPr>
        <w:t xml:space="preserve"> uzatvoren</w:t>
      </w:r>
      <w:r w:rsidR="007E24C8">
        <w:rPr>
          <w:b w:val="0"/>
          <w:sz w:val="24"/>
          <w:szCs w:val="24"/>
        </w:rPr>
        <w:t>ím</w:t>
      </w:r>
      <w:r w:rsidRPr="004A0DC7">
        <w:rPr>
          <w:b w:val="0"/>
          <w:sz w:val="24"/>
          <w:szCs w:val="24"/>
        </w:rPr>
        <w:t xml:space="preserve"> zmluvy s úspešným uchádzačom a vyzvať na opakovanie procesu VO a</w:t>
      </w:r>
      <w:r w:rsidR="0044182C">
        <w:rPr>
          <w:b w:val="0"/>
          <w:sz w:val="24"/>
          <w:szCs w:val="24"/>
        </w:rPr>
        <w:t> </w:t>
      </w:r>
      <w:r w:rsidRPr="004A0DC7">
        <w:rPr>
          <w:b w:val="0"/>
          <w:sz w:val="24"/>
          <w:szCs w:val="24"/>
        </w:rPr>
        <w:t>pod</w:t>
      </w:r>
      <w:ins w:id="736" w:author="Maroš Varsányi" w:date="2019-03-08T11:29:00Z">
        <w:r w:rsidR="0044182C">
          <w:rPr>
            <w:b w:val="0"/>
            <w:sz w:val="24"/>
            <w:szCs w:val="24"/>
          </w:rPr>
          <w:t>.</w:t>
        </w:r>
      </w:ins>
      <w:r w:rsidR="00CE0BEA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proofErr w:type="spellStart"/>
      <w:r w:rsidR="00CE0BEA">
        <w:rPr>
          <w:b w:val="0"/>
          <w:sz w:val="24"/>
          <w:szCs w:val="24"/>
        </w:rPr>
        <w:t>ante</w:t>
      </w:r>
      <w:proofErr w:type="spellEnd"/>
      <w:r w:rsidR="00CE0BEA">
        <w:rPr>
          <w:b w:val="0"/>
          <w:sz w:val="24"/>
          <w:szCs w:val="24"/>
        </w:rPr>
        <w:t xml:space="preserve"> kontrolu)</w:t>
      </w:r>
      <w:r w:rsidR="00132867" w:rsidRPr="004A0DC7">
        <w:rPr>
          <w:b w:val="0"/>
          <w:sz w:val="24"/>
          <w:szCs w:val="24"/>
        </w:rPr>
        <w:t>;</w:t>
      </w:r>
    </w:p>
    <w:p w14:paraId="68351E92" w14:textId="2614609E" w:rsidR="003A3400" w:rsidRPr="004A0DC7" w:rsidRDefault="003A3400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nepripustiť výdavky súvisiace s VO do financovania v plnom rozsahu</w:t>
      </w:r>
      <w:r w:rsidR="00CE0BEA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r w:rsidR="00CE0BEA">
        <w:rPr>
          <w:b w:val="0"/>
          <w:sz w:val="24"/>
          <w:szCs w:val="24"/>
        </w:rPr>
        <w:t>post kontrolu)</w:t>
      </w:r>
      <w:r w:rsidRPr="004A0DC7">
        <w:rPr>
          <w:b w:val="0"/>
          <w:sz w:val="24"/>
          <w:szCs w:val="24"/>
        </w:rPr>
        <w:t>;</w:t>
      </w:r>
    </w:p>
    <w:p w14:paraId="58E2B8DB" w14:textId="4843379F" w:rsidR="003A3400" w:rsidRPr="004A0DC7" w:rsidRDefault="003A3400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určiť </w:t>
      </w:r>
      <w:r w:rsidR="00B81D43">
        <w:rPr>
          <w:b w:val="0"/>
          <w:sz w:val="24"/>
          <w:szCs w:val="24"/>
        </w:rPr>
        <w:t>opravy</w:t>
      </w:r>
      <w:r w:rsidR="00B81D43" w:rsidRPr="004A0DC7">
        <w:rPr>
          <w:b w:val="0"/>
          <w:sz w:val="24"/>
          <w:szCs w:val="24"/>
        </w:rPr>
        <w:t xml:space="preserve"> </w:t>
      </w:r>
      <w:r w:rsidRPr="004A0DC7">
        <w:rPr>
          <w:b w:val="0"/>
          <w:sz w:val="24"/>
          <w:szCs w:val="24"/>
        </w:rPr>
        <w:t>za VO</w:t>
      </w:r>
      <w:r w:rsidR="00CE0BEA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r w:rsidR="00CE0BEA">
        <w:rPr>
          <w:b w:val="0"/>
          <w:sz w:val="24"/>
          <w:szCs w:val="24"/>
        </w:rPr>
        <w:t>post kontrolu)</w:t>
      </w:r>
      <w:r w:rsidRPr="004A0DC7">
        <w:rPr>
          <w:b w:val="0"/>
          <w:sz w:val="24"/>
          <w:szCs w:val="24"/>
        </w:rPr>
        <w:t>;</w:t>
      </w:r>
    </w:p>
    <w:p w14:paraId="61F48C45" w14:textId="79253AFD" w:rsidR="009A6A8B" w:rsidRPr="001101A8" w:rsidRDefault="003A3400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</w:pPr>
      <w:r w:rsidRPr="004A0DC7">
        <w:rPr>
          <w:b w:val="0"/>
          <w:sz w:val="24"/>
          <w:szCs w:val="24"/>
        </w:rPr>
        <w:t>vyhodnotiť skutočnosti ako podstatné porušeni</w:t>
      </w:r>
      <w:r w:rsidR="00F71AF5">
        <w:rPr>
          <w:b w:val="0"/>
          <w:sz w:val="24"/>
          <w:szCs w:val="24"/>
        </w:rPr>
        <w:t>e</w:t>
      </w:r>
      <w:r w:rsidRPr="004A0DC7">
        <w:rPr>
          <w:b w:val="0"/>
          <w:sz w:val="24"/>
          <w:szCs w:val="24"/>
        </w:rPr>
        <w:t xml:space="preserve"> </w:t>
      </w:r>
      <w:del w:id="737" w:author="Maroš Varsányi" w:date="2019-03-08T11:29:00Z">
        <w:r w:rsidRPr="004A0DC7">
          <w:rPr>
            <w:b w:val="0"/>
            <w:sz w:val="24"/>
            <w:szCs w:val="24"/>
          </w:rPr>
          <w:delText>Zmluvy</w:delText>
        </w:r>
      </w:del>
      <w:ins w:id="738" w:author="Maroš Varsányi" w:date="2019-03-08T11:29:00Z">
        <w:r w:rsidR="0044182C">
          <w:rPr>
            <w:b w:val="0"/>
            <w:sz w:val="24"/>
            <w:szCs w:val="24"/>
          </w:rPr>
          <w:t>z</w:t>
        </w:r>
        <w:r w:rsidRPr="004A0DC7">
          <w:rPr>
            <w:b w:val="0"/>
            <w:sz w:val="24"/>
            <w:szCs w:val="24"/>
          </w:rPr>
          <w:t>mluvy</w:t>
        </w:r>
      </w:ins>
      <w:r w:rsidRPr="004A0DC7">
        <w:rPr>
          <w:b w:val="0"/>
          <w:sz w:val="24"/>
          <w:szCs w:val="24"/>
        </w:rPr>
        <w:t xml:space="preserve"> o NFP a pod.</w:t>
      </w:r>
    </w:p>
    <w:p w14:paraId="1B612AA5" w14:textId="59641C67" w:rsidR="00896397" w:rsidRDefault="0004632C">
      <w:pPr>
        <w:pStyle w:val="MPCKO2"/>
        <w:numPr>
          <w:ilvl w:val="1"/>
          <w:numId w:val="73"/>
        </w:numPr>
        <w:spacing w:after="120"/>
        <w:pPrChange w:id="739" w:author="Maroš Varsányi" w:date="2019-03-08T11:29:00Z">
          <w:pPr>
            <w:pStyle w:val="MPCKO2"/>
            <w:numPr>
              <w:ilvl w:val="1"/>
              <w:numId w:val="66"/>
            </w:numPr>
            <w:spacing w:after="120"/>
            <w:ind w:left="360" w:hanging="360"/>
          </w:pPr>
        </w:pPrChange>
      </w:pPr>
      <w:bookmarkStart w:id="740" w:name="_Toc6304609"/>
      <w:r>
        <w:lastRenderedPageBreak/>
        <w:t>Administratívna finančná kontrola</w:t>
      </w:r>
      <w:r w:rsidR="0050366F">
        <w:t xml:space="preserve"> </w:t>
      </w:r>
      <w:proofErr w:type="spellStart"/>
      <w:r w:rsidR="0050366F">
        <w:t>ŽoP</w:t>
      </w:r>
      <w:proofErr w:type="spellEnd"/>
      <w:r w:rsidR="0050366F">
        <w:t xml:space="preserve"> </w:t>
      </w:r>
      <w:r w:rsidR="004F69F3">
        <w:t>/Finančná kontrola na mieste</w:t>
      </w:r>
      <w:bookmarkEnd w:id="740"/>
    </w:p>
    <w:p w14:paraId="1654EFC3" w14:textId="2C363458" w:rsidR="009F1128" w:rsidRDefault="00D4285A" w:rsidP="004B6306">
      <w:pPr>
        <w:pStyle w:val="AZnadpisbezcisla"/>
        <w:numPr>
          <w:ilvl w:val="0"/>
          <w:numId w:val="55"/>
        </w:numPr>
        <w:spacing w:after="120"/>
        <w:ind w:left="426" w:hanging="42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RO</w:t>
      </w:r>
      <w:r w:rsidR="009F1128" w:rsidRPr="009F1128">
        <w:rPr>
          <w:b w:val="0"/>
          <w:sz w:val="24"/>
          <w:szCs w:val="24"/>
        </w:rPr>
        <w:t xml:space="preserve"> pri administratívnej </w:t>
      </w:r>
      <w:r w:rsidR="00564125">
        <w:rPr>
          <w:b w:val="0"/>
          <w:sz w:val="24"/>
          <w:szCs w:val="24"/>
        </w:rPr>
        <w:t xml:space="preserve">finančnej </w:t>
      </w:r>
      <w:r w:rsidR="009F1128" w:rsidRPr="009F1128">
        <w:rPr>
          <w:b w:val="0"/>
          <w:sz w:val="24"/>
          <w:szCs w:val="24"/>
        </w:rPr>
        <w:t xml:space="preserve">kontrole </w:t>
      </w:r>
      <w:proofErr w:type="spellStart"/>
      <w:r w:rsidR="009F1128" w:rsidRPr="009F1128">
        <w:rPr>
          <w:b w:val="0"/>
          <w:sz w:val="24"/>
          <w:szCs w:val="24"/>
        </w:rPr>
        <w:t>ŽoP</w:t>
      </w:r>
      <w:proofErr w:type="spellEnd"/>
      <w:r w:rsidR="009F1128" w:rsidRPr="009F1128">
        <w:rPr>
          <w:b w:val="0"/>
          <w:sz w:val="24"/>
          <w:szCs w:val="24"/>
        </w:rPr>
        <w:t xml:space="preserve"> vykonávajú rizikovú analýzu žiadosti o</w:t>
      </w:r>
      <w:r w:rsidR="00BF5012">
        <w:rPr>
          <w:b w:val="0"/>
          <w:sz w:val="24"/>
          <w:szCs w:val="24"/>
        </w:rPr>
        <w:t> </w:t>
      </w:r>
      <w:r w:rsidR="009F1128" w:rsidRPr="009F1128">
        <w:rPr>
          <w:b w:val="0"/>
          <w:sz w:val="24"/>
          <w:szCs w:val="24"/>
        </w:rPr>
        <w:t>platbu</w:t>
      </w:r>
      <w:r w:rsidR="00BF5012">
        <w:rPr>
          <w:b w:val="0"/>
          <w:sz w:val="24"/>
          <w:szCs w:val="24"/>
        </w:rPr>
        <w:t xml:space="preserve"> v súlade so vzorom CKO č. 8</w:t>
      </w:r>
      <w:r w:rsidR="009F1128" w:rsidRPr="009F1128">
        <w:rPr>
          <w:b w:val="0"/>
          <w:sz w:val="24"/>
          <w:szCs w:val="24"/>
        </w:rPr>
        <w:t xml:space="preserve">, na základe ktorej následne vykonávajú alebo nevykonávajú </w:t>
      </w:r>
      <w:r w:rsidR="00564125">
        <w:rPr>
          <w:b w:val="0"/>
          <w:sz w:val="24"/>
          <w:szCs w:val="24"/>
        </w:rPr>
        <w:t xml:space="preserve">finančnú </w:t>
      </w:r>
      <w:r w:rsidR="009F1128" w:rsidRPr="009F1128">
        <w:rPr>
          <w:b w:val="0"/>
          <w:sz w:val="24"/>
          <w:szCs w:val="24"/>
        </w:rPr>
        <w:t>kontrolu na mieste. V</w:t>
      </w:r>
      <w:r w:rsidR="00F71AF5">
        <w:rPr>
          <w:b w:val="0"/>
          <w:sz w:val="24"/>
          <w:szCs w:val="24"/>
        </w:rPr>
        <w:t> </w:t>
      </w:r>
      <w:r w:rsidR="009F1128" w:rsidRPr="009F1128">
        <w:rPr>
          <w:b w:val="0"/>
          <w:sz w:val="24"/>
          <w:szCs w:val="24"/>
        </w:rPr>
        <w:t>prípade</w:t>
      </w:r>
      <w:r w:rsidR="00F71AF5">
        <w:rPr>
          <w:b w:val="0"/>
          <w:sz w:val="24"/>
          <w:szCs w:val="24"/>
        </w:rPr>
        <w:t>,</w:t>
      </w:r>
      <w:r w:rsidR="009F1128" w:rsidRPr="009F1128">
        <w:rPr>
          <w:b w:val="0"/>
          <w:sz w:val="24"/>
          <w:szCs w:val="24"/>
        </w:rPr>
        <w:t xml:space="preserve"> ak je</w:t>
      </w:r>
      <w:del w:id="741" w:author="Maroš Varsányi" w:date="2019-03-08T11:29:00Z">
        <w:r w:rsidR="009F1128" w:rsidRPr="009F1128">
          <w:rPr>
            <w:b w:val="0"/>
            <w:sz w:val="24"/>
            <w:szCs w:val="24"/>
          </w:rPr>
          <w:delText xml:space="preserve"> </w:delText>
        </w:r>
      </w:del>
      <w:r w:rsidR="009F1128" w:rsidRPr="009F1128">
        <w:rPr>
          <w:b w:val="0"/>
          <w:sz w:val="24"/>
          <w:szCs w:val="24"/>
        </w:rPr>
        <w:t xml:space="preserve"> na základe výsledku rizikovej analýzy </w:t>
      </w:r>
      <w:r>
        <w:rPr>
          <w:b w:val="0"/>
          <w:sz w:val="24"/>
          <w:szCs w:val="24"/>
        </w:rPr>
        <w:t>RO</w:t>
      </w:r>
      <w:r w:rsidR="009F1128" w:rsidRPr="009F1128">
        <w:rPr>
          <w:b w:val="0"/>
          <w:sz w:val="24"/>
          <w:szCs w:val="24"/>
        </w:rPr>
        <w:t xml:space="preserve"> povinný vykonať finančnú kontrolu na mieste</w:t>
      </w:r>
      <w:r w:rsidR="00F71AF5">
        <w:rPr>
          <w:b w:val="0"/>
          <w:sz w:val="24"/>
          <w:szCs w:val="24"/>
        </w:rPr>
        <w:t>,</w:t>
      </w:r>
      <w:r w:rsidR="009F1128" w:rsidRPr="009F1128">
        <w:rPr>
          <w:b w:val="0"/>
          <w:sz w:val="24"/>
          <w:szCs w:val="24"/>
        </w:rPr>
        <w:t xml:space="preserve"> je zároveň povinný vykonať kvantitatívnu analýzu relevantných </w:t>
      </w:r>
      <w:r w:rsidR="000F48B0">
        <w:rPr>
          <w:b w:val="0"/>
          <w:sz w:val="24"/>
          <w:szCs w:val="24"/>
        </w:rPr>
        <w:t>tabúľ v systéme ARACHNE</w:t>
      </w:r>
      <w:del w:id="742" w:author="Maroš Varsányi" w:date="2019-03-08T11:29:00Z">
        <w:r w:rsidR="008940D0">
          <w:rPr>
            <w:b w:val="0"/>
            <w:sz w:val="24"/>
            <w:szCs w:val="24"/>
          </w:rPr>
          <w:delText xml:space="preserve"> </w:delText>
        </w:r>
      </w:del>
      <w:r w:rsidR="009F1128" w:rsidRPr="009F1128">
        <w:rPr>
          <w:b w:val="0"/>
          <w:sz w:val="24"/>
          <w:szCs w:val="24"/>
        </w:rPr>
        <w:t>.</w:t>
      </w:r>
    </w:p>
    <w:p w14:paraId="683E0773" w14:textId="5D0C235A" w:rsidR="00562253" w:rsidRPr="00902983" w:rsidRDefault="00CC5C06" w:rsidP="003C40A0">
      <w:pPr>
        <w:pStyle w:val="Zkladntext"/>
        <w:numPr>
          <w:ilvl w:val="0"/>
          <w:numId w:val="71"/>
        </w:numPr>
        <w:ind w:left="426" w:hanging="426"/>
        <w:jc w:val="both"/>
        <w:rPr>
          <w:bCs/>
        </w:rPr>
      </w:pPr>
      <w:r w:rsidRPr="00A3022D">
        <w:t>V závislosti od skutočností indikovaných systémom ARACHNE a za predpokladu ich následnej verifikácie v</w:t>
      </w:r>
      <w:r w:rsidRPr="008D02AC">
        <w:rPr>
          <w:b/>
        </w:rPr>
        <w:t xml:space="preserve"> </w:t>
      </w:r>
      <w:r w:rsidRPr="00A3022D">
        <w:t>ďalších relevantných zdrojoch</w:t>
      </w:r>
      <w:r w:rsidR="00562253" w:rsidRPr="00A3022D">
        <w:t>,</w:t>
      </w:r>
      <w:r w:rsidRPr="00A3022D">
        <w:t xml:space="preserve"> </w:t>
      </w:r>
      <w:r w:rsidR="00562253" w:rsidRPr="00562253">
        <w:t>je RO povinný prijať ďalšie opatrenia na preverenie skutočností zistených na základe kva</w:t>
      </w:r>
      <w:r w:rsidR="001D0F6D">
        <w:t>litatív</w:t>
      </w:r>
      <w:r w:rsidR="00562253" w:rsidRPr="00562253">
        <w:t xml:space="preserve">nej analýzy a tieto </w:t>
      </w:r>
      <w:r w:rsidR="00562253" w:rsidRPr="00961850">
        <w:t>zaznamenať v kontrolnom zozname.</w:t>
      </w:r>
    </w:p>
    <w:p w14:paraId="2A7C7E9A" w14:textId="3E35B39B" w:rsidR="00CC5C06" w:rsidRPr="00132867" w:rsidRDefault="00562253" w:rsidP="00A3022D">
      <w:pPr>
        <w:pStyle w:val="AZnadpisbezcisla"/>
        <w:tabs>
          <w:tab w:val="clear" w:pos="1008"/>
        </w:tabs>
        <w:spacing w:after="120"/>
        <w:ind w:left="426" w:firstLine="0"/>
        <w:rPr>
          <w:b w:val="0"/>
          <w:sz w:val="24"/>
          <w:szCs w:val="24"/>
        </w:rPr>
      </w:pPr>
      <w:r w:rsidRPr="00A3022D">
        <w:rPr>
          <w:b w:val="0"/>
          <w:sz w:val="24"/>
          <w:szCs w:val="24"/>
        </w:rPr>
        <w:t>Príklady opatrení:</w:t>
      </w:r>
    </w:p>
    <w:p w14:paraId="0511A2B4" w14:textId="2D381B73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>oznámiť OČTK skutočnos</w:t>
      </w:r>
      <w:r w:rsidR="00132867">
        <w:rPr>
          <w:szCs w:val="22"/>
        </w:rPr>
        <w:t>ť</w:t>
      </w:r>
      <w:r w:rsidRPr="002C77FF">
        <w:rPr>
          <w:szCs w:val="22"/>
        </w:rPr>
        <w:t xml:space="preserve">, že </w:t>
      </w:r>
      <w:r>
        <w:rPr>
          <w:szCs w:val="22"/>
        </w:rPr>
        <w:t xml:space="preserve">bol alebo </w:t>
      </w:r>
      <w:r w:rsidRPr="002C77FF">
        <w:rPr>
          <w:szCs w:val="22"/>
        </w:rPr>
        <w:t xml:space="preserve">mohol byť spáchaný trestný čin; </w:t>
      </w:r>
    </w:p>
    <w:p w14:paraId="109B952E" w14:textId="42FEB427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prizvať </w:t>
      </w:r>
      <w:r w:rsidR="00876D5B">
        <w:rPr>
          <w:szCs w:val="22"/>
        </w:rPr>
        <w:t>ďalšie subjekty</w:t>
      </w:r>
      <w:r w:rsidRPr="002C77FF">
        <w:rPr>
          <w:szCs w:val="22"/>
        </w:rPr>
        <w:t xml:space="preserve"> na vykonanie kontroly projektu (napr. zástupcov OCK</w:t>
      </w:r>
      <w:r w:rsidR="003C4853">
        <w:rPr>
          <w:szCs w:val="22"/>
        </w:rPr>
        <w:t>Ú</w:t>
      </w:r>
      <w:r w:rsidRPr="002C77FF">
        <w:rPr>
          <w:szCs w:val="22"/>
        </w:rPr>
        <w:t xml:space="preserve"> OLAF, znalcov a expertov); </w:t>
      </w:r>
    </w:p>
    <w:p w14:paraId="3BB6CB9F" w14:textId="77777777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vykonať opakovanú kontrolu vybraných skutočností, prípadne určenie nových osobitných predmetov kontroly; </w:t>
      </w:r>
    </w:p>
    <w:p w14:paraId="6EAE584B" w14:textId="205040C4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vykonať opakovanú </w:t>
      </w:r>
      <w:r w:rsidR="00564125">
        <w:rPr>
          <w:szCs w:val="22"/>
        </w:rPr>
        <w:t xml:space="preserve">finančnú </w:t>
      </w:r>
      <w:r w:rsidRPr="002C77FF">
        <w:rPr>
          <w:szCs w:val="22"/>
        </w:rPr>
        <w:t xml:space="preserve">kontrolu na mieste; </w:t>
      </w:r>
    </w:p>
    <w:p w14:paraId="317E24AA" w14:textId="40522033" w:rsidR="00CC5C06" w:rsidRPr="002C77FF" w:rsidRDefault="00890411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>
        <w:rPr>
          <w:szCs w:val="22"/>
        </w:rPr>
        <w:t>prijať opatrenie</w:t>
      </w:r>
      <w:r w:rsidR="00CC5C06" w:rsidRPr="002C77FF">
        <w:rPr>
          <w:szCs w:val="22"/>
        </w:rPr>
        <w:t xml:space="preserve">: </w:t>
      </w:r>
    </w:p>
    <w:p w14:paraId="539ABBB8" w14:textId="77777777" w:rsidR="00E14B8C" w:rsidRPr="00E14B8C" w:rsidRDefault="00E14B8C" w:rsidP="00A3022D">
      <w:pPr>
        <w:spacing w:after="120"/>
        <w:ind w:left="720"/>
        <w:jc w:val="both"/>
        <w:rPr>
          <w:szCs w:val="22"/>
        </w:rPr>
      </w:pPr>
      <w:r w:rsidRPr="00E14B8C">
        <w:rPr>
          <w:szCs w:val="22"/>
        </w:rPr>
        <w:t xml:space="preserve">i) formou schválenia nárokovaných finančných prostriedkov / deklarovaných výdavkov vo výške zníženej o neoprávnenú sumu; </w:t>
      </w:r>
    </w:p>
    <w:p w14:paraId="72205503" w14:textId="77777777" w:rsidR="00E14B8C" w:rsidRPr="00E14B8C" w:rsidRDefault="00E14B8C" w:rsidP="00A3022D">
      <w:pPr>
        <w:spacing w:after="120"/>
        <w:ind w:left="720"/>
        <w:jc w:val="both"/>
        <w:rPr>
          <w:szCs w:val="22"/>
        </w:rPr>
      </w:pPr>
      <w:r w:rsidRPr="00E14B8C">
        <w:rPr>
          <w:szCs w:val="22"/>
        </w:rPr>
        <w:t>ii) formou schválenia nárokovaných finančných prostriedkov / deklarovaných výdavkov vo výške zníženej o nárokované finančné prostriedky / deklarované výdavky, ktoré sú predmetom samostatnej kontroly z dôvodu doplnenia/zmeny/overenia skutočností na mieste;</w:t>
      </w:r>
    </w:p>
    <w:p w14:paraId="09D3105F" w14:textId="459EE44F" w:rsidR="00896397" w:rsidRPr="006B3655" w:rsidRDefault="00E14B8C" w:rsidP="006B3655">
      <w:pPr>
        <w:spacing w:after="120"/>
        <w:ind w:left="720"/>
        <w:jc w:val="both"/>
        <w:rPr>
          <w:szCs w:val="22"/>
        </w:rPr>
      </w:pPr>
      <w:r w:rsidRPr="006B3655">
        <w:rPr>
          <w:szCs w:val="22"/>
        </w:rPr>
        <w:t>iii) formou zamietnutia nárokovaných finančných prostriedkov / deklarovaných výdavkov v celom rozsahu.</w:t>
      </w:r>
    </w:p>
    <w:p w14:paraId="56CE448A" w14:textId="77777777" w:rsidR="00DB0343" w:rsidRDefault="00DB0343">
      <w:pPr>
        <w:spacing w:after="200" w:line="276" w:lineRule="auto"/>
        <w:rPr>
          <w:del w:id="743" w:author="Maroš Varsányi" w:date="2019-03-08T11:29:00Z"/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del w:id="744" w:author="Maroš Varsányi" w:date="2019-03-08T11:29:00Z">
        <w:r>
          <w:br w:type="page"/>
        </w:r>
      </w:del>
    </w:p>
    <w:p w14:paraId="42283A79" w14:textId="77777777" w:rsidR="00D0796D" w:rsidRPr="002C77FF" w:rsidRDefault="00D0796D" w:rsidP="00D0796D">
      <w:pPr>
        <w:pStyle w:val="MPCKO1"/>
        <w:rPr>
          <w:del w:id="745" w:author="Maroš Varsányi" w:date="2019-03-08T11:29:00Z"/>
        </w:rPr>
      </w:pPr>
      <w:del w:id="746" w:author="Maroš Varsányi" w:date="2019-03-08T11:29:00Z">
        <w:r>
          <w:delText>7 Odporúčané v</w:delText>
        </w:r>
        <w:r w:rsidRPr="002C77FF">
          <w:delText xml:space="preserve">yužitie </w:delText>
        </w:r>
        <w:r>
          <w:delText xml:space="preserve">systému </w:delText>
        </w:r>
        <w:r w:rsidRPr="002C77FF">
          <w:delText>ARACHNE v </w:delText>
        </w:r>
        <w:r w:rsidRPr="00C34C0B">
          <w:delText>S</w:delText>
        </w:r>
        <w:r>
          <w:delText>ystéme riadenia</w:delText>
        </w:r>
        <w:r w:rsidRPr="002C77FF">
          <w:delText xml:space="preserve"> EŠIF</w:delText>
        </w:r>
      </w:del>
    </w:p>
    <w:p w14:paraId="1C5813B8" w14:textId="77777777" w:rsidR="00591F20" w:rsidRDefault="00591F20" w:rsidP="004B6306">
      <w:pPr>
        <w:pStyle w:val="MPCKO2"/>
        <w:numPr>
          <w:ilvl w:val="1"/>
          <w:numId w:val="29"/>
        </w:numPr>
        <w:rPr>
          <w:del w:id="747" w:author="Maroš Varsányi" w:date="2019-03-08T11:29:00Z"/>
        </w:rPr>
      </w:pPr>
      <w:del w:id="748" w:author="Maroš Varsányi" w:date="2019-03-08T11:29:00Z">
        <w:r>
          <w:delText>Úvodné ustanovenia</w:delText>
        </w:r>
      </w:del>
    </w:p>
    <w:p w14:paraId="79F93290" w14:textId="77777777" w:rsidR="00397006" w:rsidRDefault="00397006">
      <w:pPr>
        <w:pStyle w:val="Zkladntext"/>
        <w:jc w:val="both"/>
        <w:rPr>
          <w:moveFrom w:id="749" w:author="Maroš Varsányi" w:date="2019-03-08T11:29:00Z"/>
        </w:rPr>
        <w:pPrChange w:id="750" w:author="Maroš Varsányi" w:date="2019-03-08T11:29:00Z">
          <w:pPr>
            <w:pStyle w:val="Zkladntext"/>
            <w:ind w:left="360"/>
            <w:jc w:val="both"/>
          </w:pPr>
        </w:pPrChange>
      </w:pPr>
      <w:moveFromRangeStart w:id="751" w:author="Maroš Varsányi" w:date="2019-03-08T11:29:00Z" w:name="move2937003"/>
    </w:p>
    <w:p w14:paraId="7CE71C64" w14:textId="77777777" w:rsidR="00397006" w:rsidRPr="00EC4C1B" w:rsidRDefault="00397006" w:rsidP="00397006">
      <w:pPr>
        <w:pStyle w:val="Zkladntext"/>
        <w:numPr>
          <w:ilvl w:val="0"/>
          <w:numId w:val="30"/>
        </w:numPr>
        <w:ind w:left="426" w:hanging="426"/>
        <w:jc w:val="both"/>
        <w:rPr>
          <w:moveFrom w:id="752" w:author="Maroš Varsányi" w:date="2019-03-08T11:29:00Z"/>
        </w:rPr>
      </w:pPr>
      <w:moveFrom w:id="753" w:author="Maroš Varsányi" w:date="2019-03-08T11:29:00Z">
        <w:r w:rsidRPr="00A3753D">
          <w:t xml:space="preserve">Povinné využitie systému ARACHNE v zmysle </w:t>
        </w:r>
      </w:moveFrom>
      <w:moveFromRangeEnd w:id="751"/>
      <w:del w:id="754" w:author="Maroš Varsányi" w:date="2019-03-08T11:29:00Z">
        <w:r w:rsidR="009C14C1" w:rsidRPr="00A3753D">
          <w:delText>kapitoly</w:delText>
        </w:r>
        <w:r w:rsidR="00921FA6" w:rsidRPr="00A3753D">
          <w:delText xml:space="preserve"> 6</w:delText>
        </w:r>
        <w:r w:rsidR="009C14C1" w:rsidRPr="00A3753D">
          <w:delText xml:space="preserve"> predstavuje nevyhnutné minimum. </w:delText>
        </w:r>
      </w:del>
      <w:moveFromRangeStart w:id="755" w:author="Maroš Varsányi" w:date="2019-03-08T11:29:00Z" w:name="move2937004"/>
      <w:moveFrom w:id="756" w:author="Maroš Varsányi" w:date="2019-03-08T11:29:00Z">
        <w:r w:rsidRPr="00A3753D">
          <w:t xml:space="preserve">CKO odporúča </w:t>
        </w:r>
        <w:r>
          <w:t>RO</w:t>
        </w:r>
        <w:r w:rsidRPr="00A3753D">
          <w:t xml:space="preserve"> využívať aj ďalšie funkcionality ARACHNE pri kontrole </w:t>
        </w:r>
        <w:r>
          <w:br/>
        </w:r>
        <w:r w:rsidRPr="00A3753D">
          <w:t>a riadení projektov, a to najmä projektov, ktoré majú signifikantný prínos k cieľom OP, alebo NFP schválený pre príslušný projekt predstavuje významný podiel na celkovej alokácii OP.</w:t>
        </w:r>
      </w:moveFrom>
    </w:p>
    <w:moveFromRangeEnd w:id="755"/>
    <w:p w14:paraId="49393079" w14:textId="77777777" w:rsidR="00AF6004" w:rsidRPr="00DA5084" w:rsidRDefault="00591F20" w:rsidP="00A3753D">
      <w:pPr>
        <w:pStyle w:val="Zkladntext"/>
        <w:ind w:left="426" w:hanging="426"/>
        <w:jc w:val="both"/>
        <w:rPr>
          <w:del w:id="757" w:author="Maroš Varsányi" w:date="2019-03-08T11:29:00Z"/>
        </w:rPr>
      </w:pPr>
      <w:del w:id="758" w:author="Maroš Varsányi" w:date="2019-03-08T11:29:00Z">
        <w:r w:rsidRPr="00591F20">
          <w:delText xml:space="preserve">2. </w:delText>
        </w:r>
        <w:r w:rsidRPr="00591F20">
          <w:tab/>
        </w:r>
        <w:r w:rsidR="00921FA6" w:rsidRPr="00591F20">
          <w:delText xml:space="preserve">Prehľad možností využitia kľúčových oblastí systému ARACHNE v procese riadenia EŠIF obsahuje Príloha č. </w:delText>
        </w:r>
        <w:r w:rsidR="00DC01D8">
          <w:delText>2</w:delText>
        </w:r>
        <w:r w:rsidR="00DC01D8" w:rsidRPr="00591F20">
          <w:delText xml:space="preserve"> </w:delText>
        </w:r>
        <w:r w:rsidR="00921FA6" w:rsidRPr="00591F20">
          <w:delText>tohto metodického pokynu</w:delText>
        </w:r>
        <w:r w:rsidRPr="00591F20">
          <w:delText>.</w:delText>
        </w:r>
      </w:del>
    </w:p>
    <w:p w14:paraId="32056D72" w14:textId="77777777" w:rsidR="00AF6004" w:rsidRPr="00C665BD" w:rsidRDefault="00BA260B" w:rsidP="00A3753D">
      <w:pPr>
        <w:pStyle w:val="MPCKO2"/>
        <w:rPr>
          <w:del w:id="759" w:author="Maroš Varsányi" w:date="2019-03-08T11:29:00Z"/>
        </w:rPr>
      </w:pPr>
      <w:del w:id="760" w:author="Maroš Varsányi" w:date="2019-03-08T11:29:00Z">
        <w:r w:rsidRPr="00BA260B">
          <w:delText>7.</w:delText>
        </w:r>
        <w:r w:rsidR="00C24210">
          <w:delText>2</w:delText>
        </w:r>
        <w:r w:rsidRPr="00895326">
          <w:delText xml:space="preserve">  Schvaľovací proces ŽoNFP </w:delText>
        </w:r>
        <w:r w:rsidR="00AF6004" w:rsidRPr="002F0D6C">
          <w:delText>pri využití dvojkolového procesu výberu</w:delText>
        </w:r>
      </w:del>
    </w:p>
    <w:p w14:paraId="15447FF0" w14:textId="77777777" w:rsidR="00AF6004" w:rsidRPr="00DA5084" w:rsidRDefault="00AF6004" w:rsidP="004B6306">
      <w:pPr>
        <w:pStyle w:val="AZnadpisbezcisla"/>
        <w:numPr>
          <w:ilvl w:val="0"/>
          <w:numId w:val="32"/>
        </w:numPr>
        <w:spacing w:after="120"/>
        <w:ind w:left="426" w:hanging="426"/>
        <w:rPr>
          <w:del w:id="761" w:author="Maroš Varsányi" w:date="2019-03-08T11:29:00Z"/>
          <w:b w:val="0"/>
          <w:bCs/>
          <w:sz w:val="24"/>
          <w:szCs w:val="24"/>
        </w:rPr>
      </w:pPr>
      <w:del w:id="762" w:author="Maroš Varsányi" w:date="2019-03-08T11:29:00Z">
        <w:r w:rsidRPr="00DA5084">
          <w:rPr>
            <w:b w:val="0"/>
            <w:bCs/>
            <w:sz w:val="24"/>
            <w:szCs w:val="24"/>
          </w:rPr>
          <w:delText xml:space="preserve">Ak vyhláseniu výzvy predchádzalo posudzovanie projektového zámeru, </w:delText>
        </w:r>
        <w:r w:rsidR="00D4285A">
          <w:rPr>
            <w:b w:val="0"/>
            <w:bCs/>
            <w:sz w:val="24"/>
            <w:szCs w:val="24"/>
          </w:rPr>
          <w:delText>RO</w:delText>
        </w:r>
        <w:r w:rsidRPr="00DA5084">
          <w:rPr>
            <w:b w:val="0"/>
            <w:bCs/>
            <w:sz w:val="24"/>
            <w:szCs w:val="24"/>
          </w:rPr>
          <w:delText xml:space="preserve"> môže v relevantných fázach posudzovania zámeru over</w:delText>
        </w:r>
        <w:r w:rsidR="00340CB4">
          <w:rPr>
            <w:b w:val="0"/>
            <w:bCs/>
            <w:sz w:val="24"/>
            <w:szCs w:val="24"/>
          </w:rPr>
          <w:delText>iť</w:delText>
        </w:r>
        <w:r w:rsidRPr="00DA5084">
          <w:rPr>
            <w:b w:val="0"/>
            <w:bCs/>
            <w:sz w:val="24"/>
            <w:szCs w:val="24"/>
          </w:rPr>
          <w:delText xml:space="preserve"> kontrolovan</w:delText>
        </w:r>
        <w:r w:rsidR="00340CB4">
          <w:rPr>
            <w:b w:val="0"/>
            <w:bCs/>
            <w:sz w:val="24"/>
            <w:szCs w:val="24"/>
          </w:rPr>
          <w:delText>é</w:delText>
        </w:r>
        <w:r w:rsidRPr="00DA5084">
          <w:rPr>
            <w:b w:val="0"/>
            <w:bCs/>
            <w:sz w:val="24"/>
            <w:szCs w:val="24"/>
          </w:rPr>
          <w:delText xml:space="preserve"> skutočnost</w:delText>
        </w:r>
        <w:r w:rsidR="00340CB4">
          <w:rPr>
            <w:b w:val="0"/>
            <w:bCs/>
            <w:sz w:val="24"/>
            <w:szCs w:val="24"/>
          </w:rPr>
          <w:delText>i</w:delText>
        </w:r>
        <w:r w:rsidRPr="00DA5084">
          <w:rPr>
            <w:b w:val="0"/>
            <w:bCs/>
            <w:sz w:val="24"/>
            <w:szCs w:val="24"/>
          </w:rPr>
          <w:delText xml:space="preserve"> v systéme ARACHNE, ktoré </w:delText>
        </w:r>
        <w:r w:rsidRPr="0065496C">
          <w:rPr>
            <w:b w:val="0"/>
            <w:bCs/>
            <w:sz w:val="24"/>
            <w:szCs w:val="24"/>
          </w:rPr>
          <w:delText>overuje</w:delText>
        </w:r>
        <w:r w:rsidRPr="00DA5084">
          <w:rPr>
            <w:b w:val="0"/>
            <w:bCs/>
            <w:sz w:val="24"/>
            <w:szCs w:val="24"/>
          </w:rPr>
          <w:delText xml:space="preserve"> aj v konaní o ŽoNFP. Ide najmä o</w:delText>
        </w:r>
        <w:r w:rsidR="00F50C30">
          <w:rPr>
            <w:b w:val="0"/>
            <w:bCs/>
            <w:sz w:val="24"/>
            <w:szCs w:val="24"/>
          </w:rPr>
          <w:delText>:</w:delText>
        </w:r>
      </w:del>
    </w:p>
    <w:p w14:paraId="7FECE5A3" w14:textId="77777777" w:rsidR="00AF6004" w:rsidRPr="00DA5084" w:rsidRDefault="00AF6004" w:rsidP="004B6306">
      <w:pPr>
        <w:pStyle w:val="AZnadpisbezcisla"/>
        <w:numPr>
          <w:ilvl w:val="0"/>
          <w:numId w:val="15"/>
        </w:numPr>
        <w:spacing w:after="120"/>
        <w:ind w:left="709" w:hanging="283"/>
        <w:rPr>
          <w:del w:id="763" w:author="Maroš Varsányi" w:date="2019-03-08T11:29:00Z"/>
          <w:b w:val="0"/>
          <w:sz w:val="24"/>
          <w:szCs w:val="24"/>
        </w:rPr>
      </w:pPr>
      <w:del w:id="764" w:author="Maroš Varsányi" w:date="2019-03-08T11:29:00Z">
        <w:r w:rsidRPr="00DA5084">
          <w:rPr>
            <w:b w:val="0"/>
            <w:sz w:val="24"/>
            <w:szCs w:val="24"/>
          </w:rPr>
          <w:delText>informácie o osobe žiadateľa a jeho partneroch uvedených v projektovom zámere;</w:delText>
        </w:r>
      </w:del>
    </w:p>
    <w:p w14:paraId="3E329B0C" w14:textId="77777777" w:rsidR="00AF6004" w:rsidRPr="00DA5084" w:rsidRDefault="00AF6004" w:rsidP="004B6306">
      <w:pPr>
        <w:pStyle w:val="AZnadpisbezcisla"/>
        <w:numPr>
          <w:ilvl w:val="0"/>
          <w:numId w:val="15"/>
        </w:numPr>
        <w:spacing w:after="120"/>
        <w:ind w:left="709" w:hanging="283"/>
        <w:rPr>
          <w:del w:id="765" w:author="Maroš Varsányi" w:date="2019-03-08T11:29:00Z"/>
          <w:b w:val="0"/>
          <w:sz w:val="24"/>
          <w:szCs w:val="24"/>
        </w:rPr>
      </w:pPr>
      <w:del w:id="766" w:author="Maroš Varsányi" w:date="2019-03-08T11:29:00Z">
        <w:r w:rsidRPr="00DA5084">
          <w:rPr>
            <w:b w:val="0"/>
            <w:sz w:val="24"/>
            <w:szCs w:val="24"/>
          </w:rPr>
          <w:delText xml:space="preserve">informácie o spoločnosti, ktorá je žiadateľom a jej partneroch uvedených </w:delText>
        </w:r>
        <w:r w:rsidR="00F50C30">
          <w:rPr>
            <w:b w:val="0"/>
            <w:sz w:val="24"/>
            <w:szCs w:val="24"/>
          </w:rPr>
          <w:br/>
        </w:r>
        <w:r w:rsidRPr="00DA5084">
          <w:rPr>
            <w:b w:val="0"/>
            <w:sz w:val="24"/>
            <w:szCs w:val="24"/>
          </w:rPr>
          <w:delText>v projektovom zámere;</w:delText>
        </w:r>
      </w:del>
    </w:p>
    <w:p w14:paraId="3672E683" w14:textId="77777777" w:rsidR="00AF6004" w:rsidRPr="00DA5084" w:rsidRDefault="00AF6004" w:rsidP="004B6306">
      <w:pPr>
        <w:pStyle w:val="AZnadpisbezcisla"/>
        <w:numPr>
          <w:ilvl w:val="0"/>
          <w:numId w:val="15"/>
        </w:numPr>
        <w:spacing w:after="120"/>
        <w:ind w:left="709" w:hanging="283"/>
        <w:rPr>
          <w:del w:id="767" w:author="Maroš Varsányi" w:date="2019-03-08T11:29:00Z"/>
          <w:b w:val="0"/>
          <w:sz w:val="24"/>
          <w:szCs w:val="24"/>
        </w:rPr>
      </w:pPr>
      <w:del w:id="768" w:author="Maroš Varsányi" w:date="2019-03-08T11:29:00Z">
        <w:r w:rsidRPr="00DA5084">
          <w:rPr>
            <w:b w:val="0"/>
            <w:sz w:val="24"/>
            <w:szCs w:val="24"/>
          </w:rPr>
          <w:delText>informácie o vzťahu žiadateľa k iným osobám, spoločnostiam, príp. skupinám;</w:delText>
        </w:r>
      </w:del>
    </w:p>
    <w:p w14:paraId="7102108B" w14:textId="77777777" w:rsidR="00AF6004" w:rsidRPr="00DA5084" w:rsidRDefault="00AF6004" w:rsidP="004B6306">
      <w:pPr>
        <w:pStyle w:val="AZnadpisbezcisla"/>
        <w:numPr>
          <w:ilvl w:val="0"/>
          <w:numId w:val="15"/>
        </w:numPr>
        <w:spacing w:after="120"/>
        <w:ind w:left="709" w:hanging="283"/>
        <w:rPr>
          <w:del w:id="769" w:author="Maroš Varsányi" w:date="2019-03-08T11:29:00Z"/>
          <w:b w:val="0"/>
          <w:sz w:val="24"/>
          <w:szCs w:val="24"/>
        </w:rPr>
      </w:pPr>
      <w:del w:id="770" w:author="Maroš Varsányi" w:date="2019-03-08T11:29:00Z">
        <w:r w:rsidRPr="00DA5084">
          <w:rPr>
            <w:b w:val="0"/>
            <w:sz w:val="24"/>
            <w:szCs w:val="24"/>
          </w:rPr>
          <w:delText>informácie o iných osobách, spoločnostiach, príp. skupinách uvedených v projektovom zámere, resp. prepojených so žiadateľom;</w:delText>
        </w:r>
      </w:del>
    </w:p>
    <w:p w14:paraId="7741A658" w14:textId="77777777" w:rsidR="00AF6004" w:rsidRPr="00DA5084" w:rsidRDefault="00AF6004" w:rsidP="004B6306">
      <w:pPr>
        <w:pStyle w:val="AZnadpisbezcisla"/>
        <w:numPr>
          <w:ilvl w:val="0"/>
          <w:numId w:val="15"/>
        </w:numPr>
        <w:spacing w:after="120"/>
        <w:ind w:left="709" w:hanging="283"/>
        <w:rPr>
          <w:del w:id="771" w:author="Maroš Varsányi" w:date="2019-03-08T11:29:00Z"/>
          <w:b w:val="0"/>
          <w:sz w:val="24"/>
          <w:szCs w:val="24"/>
        </w:rPr>
      </w:pPr>
      <w:del w:id="772" w:author="Maroš Varsányi" w:date="2019-03-08T11:29:00Z">
        <w:r w:rsidRPr="00DA5084">
          <w:rPr>
            <w:b w:val="0"/>
            <w:sz w:val="24"/>
            <w:szCs w:val="24"/>
          </w:rPr>
          <w:delText>informácie o rizikovosti žiadateľa.</w:delText>
        </w:r>
      </w:del>
    </w:p>
    <w:p w14:paraId="2C9775EE" w14:textId="77777777" w:rsidR="00AF6004" w:rsidRPr="00DA5084" w:rsidRDefault="00AF6004" w:rsidP="004B6306">
      <w:pPr>
        <w:pStyle w:val="AZnadpisbezcisla"/>
        <w:numPr>
          <w:ilvl w:val="0"/>
          <w:numId w:val="32"/>
        </w:numPr>
        <w:spacing w:after="120"/>
        <w:ind w:left="426" w:hanging="426"/>
        <w:rPr>
          <w:del w:id="773" w:author="Maroš Varsányi" w:date="2019-03-08T11:29:00Z"/>
          <w:b w:val="0"/>
          <w:bCs/>
          <w:sz w:val="24"/>
          <w:szCs w:val="24"/>
        </w:rPr>
      </w:pPr>
      <w:del w:id="774" w:author="Maroš Varsányi" w:date="2019-03-08T11:29:00Z">
        <w:r w:rsidRPr="00DA5084">
          <w:rPr>
            <w:b w:val="0"/>
            <w:bCs/>
            <w:sz w:val="24"/>
            <w:szCs w:val="24"/>
          </w:rPr>
          <w:delText xml:space="preserve">V tomto procese je možné preveriť rizikovosť žiadateľa vo vzťahu ku všetkým projektom, do ktorých bol žiadateľ zapojený (či už ako prijímateľ alebo dodávateľ), a to prostredníctvom analýzy v rámci </w:delText>
        </w:r>
        <w:r w:rsidR="00A93B42">
          <w:rPr>
            <w:b w:val="0"/>
            <w:bCs/>
            <w:sz w:val="24"/>
            <w:szCs w:val="24"/>
          </w:rPr>
          <w:delText>kategori</w:delText>
        </w:r>
        <w:r w:rsidR="006904E0">
          <w:rPr>
            <w:b w:val="0"/>
            <w:bCs/>
            <w:sz w:val="24"/>
            <w:szCs w:val="24"/>
          </w:rPr>
          <w:delText>zovan</w:delText>
        </w:r>
        <w:r w:rsidR="00A93B42">
          <w:rPr>
            <w:b w:val="0"/>
            <w:bCs/>
            <w:sz w:val="24"/>
            <w:szCs w:val="24"/>
          </w:rPr>
          <w:delText>ých výstrah</w:delText>
        </w:r>
        <w:r w:rsidRPr="00DA5084">
          <w:rPr>
            <w:b w:val="0"/>
            <w:bCs/>
            <w:sz w:val="24"/>
            <w:szCs w:val="24"/>
          </w:rPr>
          <w:delText xml:space="preserve"> 5.</w:delText>
        </w:r>
        <w:r w:rsidR="00F50C30">
          <w:rPr>
            <w:b w:val="0"/>
            <w:bCs/>
            <w:sz w:val="24"/>
            <w:szCs w:val="24"/>
          </w:rPr>
          <w:delText xml:space="preserve"> </w:delText>
        </w:r>
        <w:r w:rsidR="00A22FCC">
          <w:rPr>
            <w:b w:val="0"/>
            <w:bCs/>
            <w:sz w:val="24"/>
            <w:szCs w:val="24"/>
          </w:rPr>
          <w:delText>Koncentrácia</w:delText>
        </w:r>
        <w:r w:rsidR="00A22FCC" w:rsidRPr="00DA5084">
          <w:rPr>
            <w:b w:val="0"/>
            <w:bCs/>
            <w:sz w:val="24"/>
            <w:szCs w:val="24"/>
          </w:rPr>
          <w:delText xml:space="preserve"> </w:delText>
        </w:r>
        <w:r w:rsidR="00A22FCC">
          <w:rPr>
            <w:b w:val="0"/>
            <w:bCs/>
            <w:sz w:val="24"/>
            <w:szCs w:val="24"/>
          </w:rPr>
          <w:delText xml:space="preserve"> (</w:delText>
        </w:r>
        <w:r w:rsidRPr="00DA5084">
          <w:rPr>
            <w:b w:val="0"/>
            <w:bCs/>
            <w:sz w:val="24"/>
            <w:szCs w:val="24"/>
          </w:rPr>
          <w:delText>Concentration</w:delText>
        </w:r>
        <w:r w:rsidR="00A22FCC">
          <w:rPr>
            <w:b w:val="0"/>
            <w:bCs/>
            <w:sz w:val="24"/>
            <w:szCs w:val="24"/>
          </w:rPr>
          <w:delText>)</w:delText>
        </w:r>
        <w:r w:rsidRPr="00DA5084">
          <w:rPr>
            <w:b w:val="0"/>
            <w:bCs/>
            <w:sz w:val="24"/>
            <w:szCs w:val="24"/>
          </w:rPr>
          <w:delText xml:space="preserve"> a 7.</w:delText>
        </w:r>
        <w:r w:rsidR="00F50C30">
          <w:rPr>
            <w:b w:val="0"/>
            <w:bCs/>
            <w:sz w:val="24"/>
            <w:szCs w:val="24"/>
          </w:rPr>
          <w:delText xml:space="preserve"> </w:delText>
        </w:r>
        <w:r w:rsidR="00A22FCC">
          <w:rPr>
            <w:b w:val="0"/>
            <w:bCs/>
            <w:sz w:val="24"/>
            <w:szCs w:val="24"/>
          </w:rPr>
          <w:delText>Reputácia a podvod</w:delText>
        </w:r>
        <w:r w:rsidR="00A22FCC" w:rsidRPr="00DA5084">
          <w:rPr>
            <w:b w:val="0"/>
            <w:bCs/>
            <w:sz w:val="24"/>
            <w:szCs w:val="24"/>
          </w:rPr>
          <w:delText xml:space="preserve"> </w:delText>
        </w:r>
        <w:r w:rsidR="00A22FCC">
          <w:rPr>
            <w:b w:val="0"/>
            <w:bCs/>
            <w:sz w:val="24"/>
            <w:szCs w:val="24"/>
          </w:rPr>
          <w:delText xml:space="preserve"> (</w:delText>
        </w:r>
        <w:r w:rsidRPr="00DA5084">
          <w:rPr>
            <w:b w:val="0"/>
            <w:bCs/>
            <w:sz w:val="24"/>
            <w:szCs w:val="24"/>
          </w:rPr>
          <w:delText>Reputational and fraud alerts</w:delText>
        </w:r>
        <w:r w:rsidR="00A22FCC">
          <w:rPr>
            <w:b w:val="0"/>
            <w:bCs/>
            <w:sz w:val="24"/>
            <w:szCs w:val="24"/>
          </w:rPr>
          <w:delText>)</w:delText>
        </w:r>
        <w:r w:rsidRPr="00DA5084">
          <w:rPr>
            <w:b w:val="0"/>
            <w:bCs/>
            <w:sz w:val="24"/>
            <w:szCs w:val="24"/>
          </w:rPr>
          <w:delText xml:space="preserve">. Analýzu je potrebné vykonať na úrovni individuálnych </w:delText>
        </w:r>
        <w:r w:rsidR="00A93B42">
          <w:rPr>
            <w:b w:val="0"/>
            <w:bCs/>
            <w:sz w:val="24"/>
            <w:szCs w:val="24"/>
          </w:rPr>
          <w:delText>výstrah</w:delText>
        </w:r>
        <w:r w:rsidRPr="00DA5084">
          <w:rPr>
            <w:b w:val="0"/>
            <w:bCs/>
            <w:sz w:val="24"/>
            <w:szCs w:val="24"/>
          </w:rPr>
          <w:delText>.</w:delText>
        </w:r>
      </w:del>
    </w:p>
    <w:p w14:paraId="4993FDF5" w14:textId="77777777" w:rsidR="00AF6004" w:rsidRPr="00DA5084" w:rsidRDefault="00AF6004" w:rsidP="004B6306">
      <w:pPr>
        <w:pStyle w:val="AZnadpisbezcisla"/>
        <w:numPr>
          <w:ilvl w:val="0"/>
          <w:numId w:val="32"/>
        </w:numPr>
        <w:spacing w:after="120"/>
        <w:ind w:left="426" w:hanging="426"/>
        <w:rPr>
          <w:del w:id="775" w:author="Maroš Varsányi" w:date="2019-03-08T11:29:00Z"/>
          <w:b w:val="0"/>
          <w:bCs/>
          <w:sz w:val="24"/>
          <w:szCs w:val="24"/>
        </w:rPr>
      </w:pPr>
      <w:del w:id="776" w:author="Maroš Varsányi" w:date="2019-03-08T11:29:00Z">
        <w:r w:rsidRPr="00DA5084">
          <w:rPr>
            <w:b w:val="0"/>
            <w:bCs/>
            <w:sz w:val="24"/>
            <w:szCs w:val="24"/>
          </w:rPr>
          <w:delText xml:space="preserve">V závislosti </w:delText>
        </w:r>
        <w:r w:rsidR="00340CB4">
          <w:rPr>
            <w:b w:val="0"/>
            <w:bCs/>
            <w:sz w:val="24"/>
            <w:szCs w:val="24"/>
          </w:rPr>
          <w:delText xml:space="preserve">od </w:delText>
        </w:r>
        <w:r w:rsidRPr="00DA5084">
          <w:rPr>
            <w:b w:val="0"/>
            <w:bCs/>
            <w:sz w:val="24"/>
            <w:szCs w:val="24"/>
          </w:rPr>
          <w:delText xml:space="preserve">skutočností indikovaných systémom ARACHNE a za predpokladu ich následnej verifikácie v ďalších relevantných zdrojoch môže byť </w:delText>
        </w:r>
        <w:r w:rsidR="00D4285A">
          <w:rPr>
            <w:b w:val="0"/>
            <w:bCs/>
            <w:sz w:val="24"/>
            <w:szCs w:val="24"/>
          </w:rPr>
          <w:delText>RO</w:delText>
        </w:r>
        <w:r w:rsidRPr="00DA5084">
          <w:rPr>
            <w:b w:val="0"/>
            <w:bCs/>
            <w:sz w:val="24"/>
            <w:szCs w:val="24"/>
          </w:rPr>
          <w:delText xml:space="preserve"> oprávnený napr.:</w:delText>
        </w:r>
      </w:del>
    </w:p>
    <w:p w14:paraId="4D827951" w14:textId="77777777" w:rsidR="00961850" w:rsidRPr="00961850" w:rsidRDefault="00961850" w:rsidP="00A3022D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del w:id="777" w:author="Maroš Varsányi" w:date="2019-03-08T11:29:00Z"/>
          <w:b w:val="0"/>
          <w:sz w:val="24"/>
          <w:szCs w:val="24"/>
        </w:rPr>
      </w:pPr>
      <w:del w:id="778" w:author="Maroš Varsányi" w:date="2019-03-08T11:29:00Z">
        <w:r w:rsidRPr="00D613BB">
          <w:rPr>
            <w:b w:val="0"/>
            <w:sz w:val="24"/>
            <w:szCs w:val="24"/>
          </w:rPr>
          <w:delText>podať podnet na príslušný orgán (napr. ÚVO, OCKÚ OLAF, NKÚ, PMÚ)</w:delText>
        </w:r>
        <w:r w:rsidR="00F50C30" w:rsidRPr="00F50C30">
          <w:rPr>
            <w:b w:val="0"/>
            <w:sz w:val="24"/>
            <w:szCs w:val="24"/>
          </w:rPr>
          <w:delText xml:space="preserve"> </w:delText>
        </w:r>
        <w:r w:rsidR="00F50C30" w:rsidRPr="00DA5084">
          <w:rPr>
            <w:b w:val="0"/>
            <w:sz w:val="24"/>
            <w:szCs w:val="24"/>
          </w:rPr>
          <w:delText>;</w:delText>
        </w:r>
      </w:del>
    </w:p>
    <w:p w14:paraId="2175060C" w14:textId="77777777" w:rsidR="00AF6004" w:rsidRPr="00DA5084" w:rsidRDefault="00FB6AE4" w:rsidP="004B6306">
      <w:pPr>
        <w:pStyle w:val="AZnadpisbezcisla"/>
        <w:numPr>
          <w:ilvl w:val="0"/>
          <w:numId w:val="15"/>
        </w:numPr>
        <w:spacing w:after="120"/>
        <w:ind w:hanging="294"/>
        <w:rPr>
          <w:del w:id="779" w:author="Maroš Varsányi" w:date="2019-03-08T11:29:00Z"/>
          <w:b w:val="0"/>
          <w:sz w:val="24"/>
          <w:szCs w:val="24"/>
        </w:rPr>
      </w:pPr>
      <w:del w:id="780" w:author="Maroš Varsányi" w:date="2019-03-08T11:29:00Z">
        <w:r>
          <w:rPr>
            <w:b w:val="0"/>
            <w:sz w:val="24"/>
            <w:szCs w:val="24"/>
          </w:rPr>
          <w:delText xml:space="preserve">postupovať v zmysle </w:delText>
        </w:r>
        <w:r w:rsidRPr="0026598C">
          <w:rPr>
            <w:b w:val="0"/>
            <w:sz w:val="24"/>
            <w:szCs w:val="24"/>
          </w:rPr>
          <w:delText>§ 46 ods. 9 až 12 zákona č. 292/2014 Z. z. o  príspevku poskytovanom z európskych štrukturálnych a investičných fondov a o zmen</w:delText>
        </w:r>
        <w:r>
          <w:rPr>
            <w:b w:val="0"/>
            <w:sz w:val="24"/>
            <w:szCs w:val="24"/>
          </w:rPr>
          <w:delText xml:space="preserve">e </w:delText>
        </w:r>
        <w:r w:rsidR="00F50C30">
          <w:rPr>
            <w:b w:val="0"/>
            <w:sz w:val="24"/>
            <w:szCs w:val="24"/>
          </w:rPr>
          <w:br/>
        </w:r>
        <w:r>
          <w:rPr>
            <w:b w:val="0"/>
            <w:sz w:val="24"/>
            <w:szCs w:val="24"/>
          </w:rPr>
          <w:delText>a doplnení niektorých zákonov</w:delText>
        </w:r>
        <w:r w:rsidR="00F101AF" w:rsidRPr="00DA5084">
          <w:rPr>
            <w:b w:val="0"/>
            <w:sz w:val="24"/>
            <w:szCs w:val="24"/>
          </w:rPr>
          <w:delText>;</w:delText>
        </w:r>
      </w:del>
    </w:p>
    <w:p w14:paraId="2175CA3C" w14:textId="77777777" w:rsidR="00AF6004" w:rsidRPr="00DA5084" w:rsidRDefault="00AF6004" w:rsidP="004B6306">
      <w:pPr>
        <w:pStyle w:val="AZnadpisbezcisla"/>
        <w:numPr>
          <w:ilvl w:val="0"/>
          <w:numId w:val="15"/>
        </w:numPr>
        <w:spacing w:after="120"/>
        <w:ind w:hanging="294"/>
        <w:rPr>
          <w:del w:id="781" w:author="Maroš Varsányi" w:date="2019-03-08T11:29:00Z"/>
          <w:b w:val="0"/>
          <w:sz w:val="24"/>
          <w:szCs w:val="24"/>
        </w:rPr>
      </w:pPr>
      <w:del w:id="782" w:author="Maroš Varsányi" w:date="2019-03-08T11:29:00Z">
        <w:r w:rsidRPr="00DA5084">
          <w:rPr>
            <w:b w:val="0"/>
            <w:sz w:val="24"/>
            <w:szCs w:val="24"/>
          </w:rPr>
          <w:delText>v prípade vznik</w:delText>
        </w:r>
        <w:r w:rsidR="00340CB4">
          <w:rPr>
            <w:b w:val="0"/>
            <w:sz w:val="24"/>
            <w:szCs w:val="24"/>
          </w:rPr>
          <w:delText>u</w:delText>
        </w:r>
        <w:r w:rsidRPr="00DA5084">
          <w:rPr>
            <w:b w:val="0"/>
            <w:sz w:val="24"/>
            <w:szCs w:val="24"/>
          </w:rPr>
          <w:delText xml:space="preserve"> pochybností o pravdivosti informácií o žiadateľovi uvedených </w:delText>
        </w:r>
        <w:r w:rsidR="00340CB4">
          <w:rPr>
            <w:b w:val="0"/>
            <w:sz w:val="24"/>
            <w:szCs w:val="24"/>
          </w:rPr>
          <w:br/>
        </w:r>
        <w:r w:rsidRPr="00DA5084">
          <w:rPr>
            <w:b w:val="0"/>
            <w:sz w:val="24"/>
            <w:szCs w:val="24"/>
          </w:rPr>
          <w:delText xml:space="preserve">v projektovom zámere, ktoré boli overované </w:delText>
        </w:r>
        <w:r w:rsidR="00340CB4">
          <w:rPr>
            <w:b w:val="0"/>
            <w:sz w:val="24"/>
            <w:szCs w:val="24"/>
          </w:rPr>
          <w:delText xml:space="preserve">cez </w:delText>
        </w:r>
        <w:r w:rsidRPr="00DA5084">
          <w:rPr>
            <w:b w:val="0"/>
            <w:sz w:val="24"/>
            <w:szCs w:val="24"/>
          </w:rPr>
          <w:delText>systém ARACHNE, možn</w:delText>
        </w:r>
        <w:r w:rsidR="00340CB4">
          <w:rPr>
            <w:b w:val="0"/>
            <w:sz w:val="24"/>
            <w:szCs w:val="24"/>
          </w:rPr>
          <w:delText>o</w:delText>
        </w:r>
        <w:r w:rsidRPr="00DA5084">
          <w:rPr>
            <w:b w:val="0"/>
            <w:sz w:val="24"/>
            <w:szCs w:val="24"/>
          </w:rPr>
          <w:delText xml:space="preserve"> </w:delText>
        </w:r>
        <w:r w:rsidR="00340CB4">
          <w:rPr>
            <w:b w:val="0"/>
            <w:sz w:val="24"/>
            <w:szCs w:val="24"/>
          </w:rPr>
          <w:delText>urobiť</w:delText>
        </w:r>
        <w:r w:rsidRPr="00DA5084">
          <w:rPr>
            <w:b w:val="0"/>
            <w:sz w:val="24"/>
            <w:szCs w:val="24"/>
          </w:rPr>
          <w:delText xml:space="preserve"> príslušné kroky v súlade so </w:delText>
        </w:r>
        <w:r w:rsidR="0001240F" w:rsidRPr="00DA5084">
          <w:rPr>
            <w:b w:val="0"/>
            <w:sz w:val="24"/>
            <w:szCs w:val="24"/>
          </w:rPr>
          <w:delText>Systémom riadenia</w:delText>
        </w:r>
        <w:r w:rsidRPr="00DA5084">
          <w:rPr>
            <w:b w:val="0"/>
            <w:sz w:val="24"/>
            <w:szCs w:val="24"/>
          </w:rPr>
          <w:delText xml:space="preserve"> EŠIF (napr. vyzvať žiadateľa </w:delText>
        </w:r>
        <w:r w:rsidR="008B4113">
          <w:rPr>
            <w:b w:val="0"/>
            <w:sz w:val="24"/>
            <w:szCs w:val="24"/>
          </w:rPr>
          <w:delText>na</w:delText>
        </w:r>
        <w:r w:rsidR="008B4113" w:rsidRPr="00DA5084">
          <w:rPr>
            <w:b w:val="0"/>
            <w:sz w:val="24"/>
            <w:szCs w:val="24"/>
          </w:rPr>
          <w:delText xml:space="preserve"> </w:delText>
        </w:r>
        <w:r w:rsidRPr="00DA5084">
          <w:rPr>
            <w:b w:val="0"/>
            <w:sz w:val="24"/>
            <w:szCs w:val="24"/>
          </w:rPr>
          <w:delText xml:space="preserve">doplnenie </w:delText>
        </w:r>
        <w:r w:rsidR="008B4113">
          <w:rPr>
            <w:b w:val="0"/>
            <w:sz w:val="24"/>
            <w:szCs w:val="24"/>
          </w:rPr>
          <w:delText>zámeru</w:delText>
        </w:r>
        <w:r w:rsidRPr="00DA5084">
          <w:rPr>
            <w:b w:val="0"/>
            <w:sz w:val="24"/>
            <w:szCs w:val="24"/>
          </w:rPr>
          <w:delText xml:space="preserve"> alebo vyzvať žiadateľa k vysvetleniu nejasností alebo nápravu nepravdivých údajov zaslaním výzvy na doplnenie ŽoNFP a pod.);</w:delText>
        </w:r>
      </w:del>
    </w:p>
    <w:p w14:paraId="3EDC2B66" w14:textId="77777777" w:rsidR="00AF6004" w:rsidRPr="00DA5084" w:rsidRDefault="00AF6004" w:rsidP="004B6306">
      <w:pPr>
        <w:pStyle w:val="AZnadpisbezcisla"/>
        <w:numPr>
          <w:ilvl w:val="0"/>
          <w:numId w:val="15"/>
        </w:numPr>
        <w:spacing w:after="120"/>
        <w:ind w:hanging="294"/>
        <w:rPr>
          <w:del w:id="783" w:author="Maroš Varsányi" w:date="2019-03-08T11:29:00Z"/>
          <w:b w:val="0"/>
          <w:sz w:val="24"/>
          <w:szCs w:val="24"/>
        </w:rPr>
      </w:pPr>
      <w:del w:id="784" w:author="Maroš Varsányi" w:date="2019-03-08T11:29:00Z">
        <w:r w:rsidRPr="00DA5084">
          <w:rPr>
            <w:b w:val="0"/>
            <w:sz w:val="24"/>
            <w:szCs w:val="24"/>
          </w:rPr>
          <w:delText>oznámiť OČTK skutočnos</w:delText>
        </w:r>
        <w:r w:rsidR="00F50C30">
          <w:rPr>
            <w:b w:val="0"/>
            <w:sz w:val="24"/>
            <w:szCs w:val="24"/>
          </w:rPr>
          <w:delText>ť</w:delText>
        </w:r>
        <w:r w:rsidRPr="00DA5084">
          <w:rPr>
            <w:b w:val="0"/>
            <w:sz w:val="24"/>
            <w:szCs w:val="24"/>
          </w:rPr>
          <w:delText xml:space="preserve">, že mohol byť spáchaný trestný čin; </w:delText>
        </w:r>
      </w:del>
    </w:p>
    <w:p w14:paraId="1F79CC76" w14:textId="77777777" w:rsidR="00AF6004" w:rsidRPr="00DA5084" w:rsidRDefault="00AF6004" w:rsidP="004B6306">
      <w:pPr>
        <w:pStyle w:val="AZnadpisbezcisla"/>
        <w:numPr>
          <w:ilvl w:val="0"/>
          <w:numId w:val="15"/>
        </w:numPr>
        <w:spacing w:after="120"/>
        <w:ind w:hanging="294"/>
        <w:rPr>
          <w:del w:id="785" w:author="Maroš Varsányi" w:date="2019-03-08T11:29:00Z"/>
          <w:b w:val="0"/>
          <w:sz w:val="24"/>
          <w:szCs w:val="24"/>
        </w:rPr>
      </w:pPr>
      <w:del w:id="786" w:author="Maroš Varsányi" w:date="2019-03-08T11:29:00Z">
        <w:r w:rsidRPr="00DA5084">
          <w:rPr>
            <w:b w:val="0"/>
            <w:sz w:val="24"/>
            <w:szCs w:val="24"/>
          </w:rPr>
          <w:delText xml:space="preserve">vykonať opakovanú kontrolu vybraných skutočností, prípadne určenie nových osobitných predmetov kontroly. </w:delText>
        </w:r>
      </w:del>
    </w:p>
    <w:p w14:paraId="1EA58DA1" w14:textId="77777777" w:rsidR="00AF6004" w:rsidRPr="00E06AB1" w:rsidRDefault="00BA260B" w:rsidP="00A3753D">
      <w:pPr>
        <w:pStyle w:val="MPCKO2"/>
        <w:rPr>
          <w:del w:id="787" w:author="Maroš Varsányi" w:date="2019-03-08T11:29:00Z"/>
        </w:rPr>
      </w:pPr>
      <w:bookmarkStart w:id="788" w:name="_Ref444468467"/>
      <w:del w:id="789" w:author="Maroš Varsányi" w:date="2019-03-08T11:29:00Z">
        <w:r w:rsidRPr="00BA260B">
          <w:delText>7.</w:delText>
        </w:r>
        <w:r w:rsidR="00C24210">
          <w:delText>3</w:delText>
        </w:r>
        <w:r w:rsidR="0065496C" w:rsidRPr="00BA260B">
          <w:delText xml:space="preserve">  </w:delText>
        </w:r>
        <w:r w:rsidR="00AF6004" w:rsidRPr="00895326">
          <w:delText>Kontrola projektov</w:delText>
        </w:r>
        <w:bookmarkEnd w:id="788"/>
      </w:del>
    </w:p>
    <w:p w14:paraId="50372D42" w14:textId="77777777" w:rsidR="004A0DC7" w:rsidRPr="004A0DC7" w:rsidRDefault="004A0DC7" w:rsidP="004A0DC7">
      <w:pPr>
        <w:rPr>
          <w:del w:id="790" w:author="Maroš Varsányi" w:date="2019-03-08T11:29:00Z"/>
        </w:rPr>
      </w:pPr>
    </w:p>
    <w:p w14:paraId="6FD019A9" w14:textId="77777777" w:rsidR="00AF6004" w:rsidRPr="003B7B60" w:rsidRDefault="00D4285A" w:rsidP="00F26803">
      <w:pPr>
        <w:pStyle w:val="Odsekzoznamu"/>
        <w:numPr>
          <w:ilvl w:val="0"/>
          <w:numId w:val="34"/>
        </w:numPr>
        <w:spacing w:after="120"/>
        <w:ind w:left="425" w:hanging="425"/>
        <w:contextualSpacing w:val="0"/>
        <w:jc w:val="both"/>
        <w:rPr>
          <w:del w:id="791" w:author="Maroš Varsányi" w:date="2019-03-08T11:29:00Z"/>
          <w:szCs w:val="22"/>
        </w:rPr>
      </w:pPr>
      <w:del w:id="792" w:author="Maroš Varsányi" w:date="2019-03-08T11:29:00Z">
        <w:r>
          <w:rPr>
            <w:szCs w:val="22"/>
          </w:rPr>
          <w:delText>RO</w:delText>
        </w:r>
        <w:r w:rsidR="00AF6004" w:rsidRPr="003B7B60">
          <w:rPr>
            <w:szCs w:val="22"/>
          </w:rPr>
          <w:delText xml:space="preserve"> môže systém ARACHNE využiť ako podporný nástroj </w:delText>
        </w:r>
        <w:r w:rsidR="00340CB4">
          <w:rPr>
            <w:szCs w:val="22"/>
          </w:rPr>
          <w:delText>na</w:delText>
        </w:r>
        <w:r w:rsidR="00AF6004" w:rsidRPr="003B7B60">
          <w:rPr>
            <w:szCs w:val="22"/>
          </w:rPr>
          <w:delText xml:space="preserve"> overenie jednotlivých kontrolovaných skutočností, a to vo fázach kontroly projektu v zmysle Prílohy č. </w:delText>
        </w:r>
        <w:r w:rsidR="00DC01D8">
          <w:rPr>
            <w:szCs w:val="22"/>
          </w:rPr>
          <w:delText>2</w:delText>
        </w:r>
        <w:r w:rsidR="00DC01D8" w:rsidRPr="003B7B60">
          <w:rPr>
            <w:szCs w:val="22"/>
          </w:rPr>
          <w:delText xml:space="preserve"> </w:delText>
        </w:r>
        <w:r w:rsidR="00AF6004" w:rsidRPr="003B7B60">
          <w:rPr>
            <w:szCs w:val="22"/>
          </w:rPr>
          <w:delText xml:space="preserve">. </w:delText>
        </w:r>
      </w:del>
    </w:p>
    <w:p w14:paraId="1D755CB0" w14:textId="77777777" w:rsidR="00AF6004" w:rsidRPr="00903415" w:rsidRDefault="00AF6004" w:rsidP="00F26803">
      <w:pPr>
        <w:pStyle w:val="Odsekzoznamu"/>
        <w:numPr>
          <w:ilvl w:val="0"/>
          <w:numId w:val="34"/>
        </w:numPr>
        <w:spacing w:before="120" w:after="120"/>
        <w:ind w:left="425" w:hanging="425"/>
        <w:contextualSpacing w:val="0"/>
        <w:jc w:val="both"/>
        <w:rPr>
          <w:del w:id="793" w:author="Maroš Varsányi" w:date="2019-03-08T11:29:00Z"/>
          <w:szCs w:val="22"/>
        </w:rPr>
      </w:pPr>
      <w:del w:id="794" w:author="Maroš Varsányi" w:date="2019-03-08T11:29:00Z">
        <w:r w:rsidRPr="003B7B60">
          <w:rPr>
            <w:szCs w:val="22"/>
          </w:rPr>
          <w:delText xml:space="preserve">Informácie získané, resp. overené prostredníctvom jednotlivých vyhľadávacích kritérií, resp. funkcií systému ARACHNE, môže </w:delText>
        </w:r>
        <w:r w:rsidR="00D4285A">
          <w:rPr>
            <w:szCs w:val="22"/>
          </w:rPr>
          <w:delText>RO</w:delText>
        </w:r>
        <w:r w:rsidRPr="003B7B60">
          <w:rPr>
            <w:szCs w:val="22"/>
          </w:rPr>
          <w:delText xml:space="preserve"> využiť najmä pri overovaní informácií o projekte, zmluve, prijímateľovi, resp. ich rizikovosti. </w:delText>
        </w:r>
      </w:del>
    </w:p>
    <w:p w14:paraId="3A717BD1" w14:textId="77777777" w:rsidR="00AF6004" w:rsidRPr="00903415" w:rsidRDefault="00AF6004" w:rsidP="004B6306">
      <w:pPr>
        <w:pStyle w:val="Odsekzoznamu"/>
        <w:numPr>
          <w:ilvl w:val="0"/>
          <w:numId w:val="34"/>
        </w:numPr>
        <w:spacing w:after="120"/>
        <w:ind w:left="426" w:hanging="426"/>
        <w:jc w:val="both"/>
        <w:rPr>
          <w:del w:id="795" w:author="Maroš Varsányi" w:date="2019-03-08T11:29:00Z"/>
          <w:szCs w:val="22"/>
        </w:rPr>
      </w:pPr>
      <w:del w:id="796" w:author="Maroš Varsányi" w:date="2019-03-08T11:29:00Z">
        <w:r w:rsidRPr="00903415">
          <w:rPr>
            <w:szCs w:val="22"/>
          </w:rPr>
          <w:delText xml:space="preserve">Kontrola projektu môže byť vykonávaná formou administratívnej </w:delText>
        </w:r>
        <w:r w:rsidR="00564125">
          <w:rPr>
            <w:szCs w:val="22"/>
          </w:rPr>
          <w:delText xml:space="preserve">finančnej </w:delText>
        </w:r>
        <w:r w:rsidRPr="00903415">
          <w:rPr>
            <w:szCs w:val="22"/>
          </w:rPr>
          <w:delText>kontroly a</w:delText>
        </w:r>
        <w:r w:rsidR="00564125">
          <w:rPr>
            <w:szCs w:val="22"/>
          </w:rPr>
          <w:delText xml:space="preserve"> finančnej </w:delText>
        </w:r>
        <w:r w:rsidRPr="00903415">
          <w:rPr>
            <w:szCs w:val="22"/>
          </w:rPr>
          <w:delText xml:space="preserve">kontroly na mieste. Z hľadiska časovej možnosti vykonania kontroly projektu postupuje </w:delText>
        </w:r>
        <w:r w:rsidR="00D4285A">
          <w:rPr>
            <w:szCs w:val="22"/>
          </w:rPr>
          <w:delText>RO</w:delText>
        </w:r>
        <w:r w:rsidRPr="00903415">
          <w:rPr>
            <w:szCs w:val="22"/>
          </w:rPr>
          <w:delText xml:space="preserve"> </w:delText>
        </w:r>
        <w:r w:rsidR="00340CB4">
          <w:rPr>
            <w:szCs w:val="22"/>
          </w:rPr>
          <w:delText>takto</w:delText>
        </w:r>
        <w:r w:rsidRPr="00903415">
          <w:rPr>
            <w:szCs w:val="22"/>
          </w:rPr>
          <w:delText>:</w:delText>
        </w:r>
      </w:del>
    </w:p>
    <w:p w14:paraId="2EA7DD64" w14:textId="77777777" w:rsidR="00AF6004" w:rsidRPr="002C77FF" w:rsidRDefault="00F50C30" w:rsidP="004B6306">
      <w:pPr>
        <w:numPr>
          <w:ilvl w:val="0"/>
          <w:numId w:val="16"/>
        </w:numPr>
        <w:spacing w:after="120"/>
        <w:jc w:val="both"/>
        <w:rPr>
          <w:del w:id="797" w:author="Maroš Varsányi" w:date="2019-03-08T11:29:00Z"/>
          <w:szCs w:val="22"/>
        </w:rPr>
      </w:pPr>
      <w:del w:id="798" w:author="Maroš Varsányi" w:date="2019-03-08T11:29:00Z">
        <w:r>
          <w:rPr>
            <w:szCs w:val="22"/>
          </w:rPr>
          <w:delText>v</w:delText>
        </w:r>
        <w:r w:rsidR="00AF6004" w:rsidRPr="002C77FF">
          <w:rPr>
            <w:szCs w:val="22"/>
          </w:rPr>
          <w:delText>ýkon kontroly projektu od účinnosti zmluvy o NFP do momentu ukončenia realizácie projektu;</w:delText>
        </w:r>
      </w:del>
    </w:p>
    <w:p w14:paraId="78E4FE58" w14:textId="77777777" w:rsidR="00AF6004" w:rsidRPr="002C77FF" w:rsidRDefault="00F50C30" w:rsidP="004B6306">
      <w:pPr>
        <w:numPr>
          <w:ilvl w:val="0"/>
          <w:numId w:val="16"/>
        </w:numPr>
        <w:spacing w:after="120"/>
        <w:jc w:val="both"/>
        <w:rPr>
          <w:del w:id="799" w:author="Maroš Varsányi" w:date="2019-03-08T11:29:00Z"/>
          <w:szCs w:val="22"/>
        </w:rPr>
      </w:pPr>
      <w:del w:id="800" w:author="Maroš Varsányi" w:date="2019-03-08T11:29:00Z">
        <w:r>
          <w:rPr>
            <w:szCs w:val="22"/>
          </w:rPr>
          <w:delText>v</w:delText>
        </w:r>
        <w:r w:rsidR="00AF6004" w:rsidRPr="002C77FF">
          <w:rPr>
            <w:szCs w:val="22"/>
          </w:rPr>
          <w:delText>ýkon kontroly po ukončení realizácie projektu do skončenia účinnosti zmluvy o NFP.</w:delText>
        </w:r>
      </w:del>
    </w:p>
    <w:p w14:paraId="03FE7EF1" w14:textId="77777777" w:rsidR="00AF6004" w:rsidRPr="004A0DC7" w:rsidRDefault="00AF6004" w:rsidP="004B6306">
      <w:pPr>
        <w:pStyle w:val="AZnadpisbezcisla"/>
        <w:numPr>
          <w:ilvl w:val="0"/>
          <w:numId w:val="34"/>
        </w:numPr>
        <w:spacing w:before="0" w:after="120"/>
        <w:ind w:left="426" w:hanging="426"/>
        <w:rPr>
          <w:del w:id="801" w:author="Maroš Varsányi" w:date="2019-03-08T11:29:00Z"/>
          <w:b w:val="0"/>
          <w:sz w:val="24"/>
          <w:szCs w:val="24"/>
        </w:rPr>
      </w:pPr>
      <w:del w:id="802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55589886" w14:textId="77777777" w:rsidR="00AF6004" w:rsidRPr="004A0DC7" w:rsidRDefault="00AF6004" w:rsidP="004B6306">
      <w:pPr>
        <w:pStyle w:val="AZnadpisbezcisla"/>
        <w:numPr>
          <w:ilvl w:val="0"/>
          <w:numId w:val="17"/>
        </w:numPr>
        <w:spacing w:before="0" w:after="120"/>
        <w:ind w:hanging="294"/>
        <w:rPr>
          <w:del w:id="803" w:author="Maroš Varsányi" w:date="2019-03-08T11:29:00Z"/>
          <w:b w:val="0"/>
          <w:sz w:val="24"/>
          <w:szCs w:val="24"/>
        </w:rPr>
      </w:pPr>
      <w:del w:id="804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42E036A1" w14:textId="77777777" w:rsidR="00AF6004" w:rsidRPr="004A0DC7" w:rsidRDefault="00AF6004" w:rsidP="004B6306">
      <w:pPr>
        <w:pStyle w:val="AZnadpisbezcisla"/>
        <w:numPr>
          <w:ilvl w:val="0"/>
          <w:numId w:val="17"/>
        </w:numPr>
        <w:spacing w:before="0" w:after="120"/>
        <w:ind w:hanging="294"/>
        <w:rPr>
          <w:del w:id="805" w:author="Maroš Varsányi" w:date="2019-03-08T11:29:00Z"/>
          <w:b w:val="0"/>
          <w:sz w:val="24"/>
          <w:szCs w:val="24"/>
        </w:rPr>
      </w:pPr>
      <w:del w:id="806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2E9C922F" w14:textId="77777777" w:rsidR="00AF6004" w:rsidRPr="004A0DC7" w:rsidRDefault="00AF6004" w:rsidP="004B6306">
      <w:pPr>
        <w:pStyle w:val="AZnadpisbezcisla"/>
        <w:numPr>
          <w:ilvl w:val="0"/>
          <w:numId w:val="17"/>
        </w:numPr>
        <w:spacing w:before="0" w:after="120"/>
        <w:ind w:hanging="294"/>
        <w:rPr>
          <w:del w:id="807" w:author="Maroš Varsányi" w:date="2019-03-08T11:29:00Z"/>
          <w:b w:val="0"/>
          <w:sz w:val="24"/>
          <w:szCs w:val="24"/>
        </w:rPr>
      </w:pPr>
      <w:del w:id="808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47A0EACB" w14:textId="77777777" w:rsidR="00AF6004" w:rsidRPr="004A0DC7" w:rsidRDefault="00AF6004" w:rsidP="004B6306">
      <w:pPr>
        <w:pStyle w:val="AZnadpisbezcisla"/>
        <w:numPr>
          <w:ilvl w:val="0"/>
          <w:numId w:val="17"/>
        </w:numPr>
        <w:spacing w:before="0" w:after="120"/>
        <w:ind w:hanging="294"/>
        <w:rPr>
          <w:del w:id="809" w:author="Maroš Varsányi" w:date="2019-03-08T11:29:00Z"/>
          <w:b w:val="0"/>
          <w:sz w:val="24"/>
          <w:szCs w:val="24"/>
        </w:rPr>
      </w:pPr>
      <w:del w:id="810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035C3FCC" w14:textId="77777777" w:rsidR="00AF6004" w:rsidRPr="004A0DC7" w:rsidRDefault="00AF6004" w:rsidP="004B6306">
      <w:pPr>
        <w:pStyle w:val="AZnadpisbezcisla"/>
        <w:numPr>
          <w:ilvl w:val="0"/>
          <w:numId w:val="17"/>
        </w:numPr>
        <w:spacing w:before="0" w:after="120"/>
        <w:ind w:hanging="294"/>
        <w:rPr>
          <w:del w:id="811" w:author="Maroš Varsányi" w:date="2019-03-08T11:29:00Z"/>
          <w:b w:val="0"/>
          <w:sz w:val="24"/>
          <w:szCs w:val="24"/>
        </w:rPr>
      </w:pPr>
      <w:del w:id="812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0508249E" w14:textId="77777777" w:rsidR="005E21B5" w:rsidRDefault="00AF6004" w:rsidP="004B6306">
      <w:pPr>
        <w:pStyle w:val="AZnadpisbezcisla"/>
        <w:numPr>
          <w:ilvl w:val="0"/>
          <w:numId w:val="17"/>
        </w:numPr>
        <w:spacing w:before="0" w:after="120"/>
        <w:ind w:hanging="294"/>
        <w:rPr>
          <w:del w:id="813" w:author="Maroš Varsányi" w:date="2019-03-08T11:29:00Z"/>
        </w:rPr>
      </w:pPr>
      <w:del w:id="814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 a</w:delText>
        </w:r>
        <w:r w:rsidR="005E21B5">
          <w:rPr>
            <w:b w:val="0"/>
            <w:sz w:val="24"/>
            <w:szCs w:val="24"/>
          </w:rPr>
          <w:delText> </w:delText>
        </w:r>
        <w:r w:rsidRPr="004A0DC7">
          <w:rPr>
            <w:b w:val="0"/>
            <w:sz w:val="24"/>
            <w:szCs w:val="24"/>
          </w:rPr>
          <w:delText>pod</w:delText>
        </w:r>
        <w:r w:rsidR="005E21B5" w:rsidRPr="00E9211F">
          <w:rPr>
            <w:b w:val="0"/>
            <w:sz w:val="24"/>
            <w:szCs w:val="24"/>
          </w:rPr>
          <w:delText>;</w:delText>
        </w:r>
      </w:del>
    </w:p>
    <w:p w14:paraId="24717B05" w14:textId="77777777" w:rsidR="00AF6004" w:rsidRPr="005E21B5" w:rsidRDefault="005E21B5" w:rsidP="004B6306">
      <w:pPr>
        <w:pStyle w:val="AZnadpisbezcisla"/>
        <w:numPr>
          <w:ilvl w:val="0"/>
          <w:numId w:val="17"/>
        </w:numPr>
        <w:spacing w:before="0" w:after="120"/>
        <w:ind w:hanging="294"/>
        <w:rPr>
          <w:del w:id="815" w:author="Maroš Varsányi" w:date="2019-03-08T11:29:00Z"/>
          <w:b w:val="0"/>
          <w:sz w:val="24"/>
          <w:szCs w:val="24"/>
        </w:rPr>
      </w:pPr>
      <w:del w:id="816" w:author="Maroš Varsányi" w:date="2019-03-08T11:29:00Z">
        <w:r w:rsidRPr="00A3753D">
          <w:rPr>
            <w:b w:val="0"/>
            <w:sz w:val="24"/>
            <w:szCs w:val="24"/>
          </w:rPr>
          <w:delText>existenciu prípadných nezrovnalostí v jednotlivých výdavkoch súvisiacich s projektom (podľa typu a výšky výdavku)</w:delText>
        </w:r>
        <w:r w:rsidR="00F50C30">
          <w:rPr>
            <w:b w:val="0"/>
            <w:sz w:val="24"/>
            <w:szCs w:val="24"/>
          </w:rPr>
          <w:delText>.</w:delText>
        </w:r>
      </w:del>
    </w:p>
    <w:p w14:paraId="30893C72" w14:textId="77777777" w:rsidR="00AF6004" w:rsidRPr="004A0DC7" w:rsidRDefault="00AF6004" w:rsidP="004B6306">
      <w:pPr>
        <w:pStyle w:val="AZnadpisbezcisla"/>
        <w:numPr>
          <w:ilvl w:val="0"/>
          <w:numId w:val="34"/>
        </w:numPr>
        <w:spacing w:after="120"/>
        <w:ind w:left="426" w:hanging="426"/>
        <w:rPr>
          <w:del w:id="817" w:author="Maroš Varsányi" w:date="2019-03-08T11:29:00Z"/>
          <w:b w:val="0"/>
          <w:sz w:val="24"/>
          <w:szCs w:val="24"/>
        </w:rPr>
      </w:pPr>
      <w:del w:id="818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1BE09BC9" w14:textId="77777777" w:rsidR="00AF6004" w:rsidRPr="002C77FF" w:rsidRDefault="00AF6004" w:rsidP="004B6306">
      <w:pPr>
        <w:numPr>
          <w:ilvl w:val="0"/>
          <w:numId w:val="18"/>
        </w:numPr>
        <w:spacing w:after="120"/>
        <w:ind w:hanging="294"/>
        <w:jc w:val="both"/>
        <w:rPr>
          <w:del w:id="819" w:author="Maroš Varsányi" w:date="2019-03-08T11:29:00Z"/>
          <w:szCs w:val="22"/>
        </w:rPr>
      </w:pPr>
      <w:del w:id="820" w:author="Maroš Varsányi" w:date="2019-03-08T11:29:00Z">
        <w:r w:rsidRPr="002C77FF">
          <w:rPr>
            <w:szCs w:val="22"/>
          </w:rPr>
          <w:delText>oznámiť OČTK skutočnos</w:delText>
        </w:r>
        <w:r w:rsidR="00F50C30">
          <w:rPr>
            <w:szCs w:val="22"/>
          </w:rPr>
          <w:delText>ť</w:delText>
        </w:r>
        <w:r w:rsidRPr="002C77FF">
          <w:rPr>
            <w:szCs w:val="22"/>
          </w:rPr>
          <w:delText xml:space="preserve">, že </w:delText>
        </w:r>
        <w:r>
          <w:rPr>
            <w:szCs w:val="22"/>
          </w:rPr>
          <w:delText xml:space="preserve">bol alebo </w:delText>
        </w:r>
        <w:r w:rsidRPr="002C77FF">
          <w:rPr>
            <w:szCs w:val="22"/>
          </w:rPr>
          <w:delText xml:space="preserve">mohol byť spáchaný trestný čin; </w:delText>
        </w:r>
      </w:del>
    </w:p>
    <w:p w14:paraId="12C5349B" w14:textId="77777777" w:rsidR="00AF6004" w:rsidRPr="002C77FF" w:rsidRDefault="00AF6004" w:rsidP="004B6306">
      <w:pPr>
        <w:numPr>
          <w:ilvl w:val="0"/>
          <w:numId w:val="18"/>
        </w:numPr>
        <w:spacing w:after="120"/>
        <w:ind w:hanging="294"/>
        <w:jc w:val="both"/>
        <w:rPr>
          <w:del w:id="821" w:author="Maroš Varsányi" w:date="2019-03-08T11:29:00Z"/>
          <w:szCs w:val="22"/>
        </w:rPr>
      </w:pPr>
      <w:del w:id="822" w:author="Maroš Varsányi" w:date="2019-03-08T11:29:00Z">
        <w:r w:rsidRPr="002C77FF">
          <w:rPr>
            <w:szCs w:val="22"/>
          </w:rPr>
          <w:delText xml:space="preserve">prizvať </w:delText>
        </w:r>
        <w:r w:rsidR="00094C2A">
          <w:rPr>
            <w:szCs w:val="22"/>
          </w:rPr>
          <w:delText xml:space="preserve">ďalšie subjekty </w:delText>
        </w:r>
        <w:r w:rsidRPr="002C77FF">
          <w:rPr>
            <w:szCs w:val="22"/>
          </w:rPr>
          <w:delText>na vykonanie kontroly projektu (napr. zástupcov OCK</w:delText>
        </w:r>
        <w:r w:rsidR="003C4853">
          <w:rPr>
            <w:szCs w:val="22"/>
          </w:rPr>
          <w:delText>Ú</w:delText>
        </w:r>
        <w:r w:rsidRPr="002C77FF">
          <w:rPr>
            <w:szCs w:val="22"/>
          </w:rPr>
          <w:delText xml:space="preserve"> OLAF, znalcov a expertov); </w:delText>
        </w:r>
      </w:del>
    </w:p>
    <w:p w14:paraId="327FD5D5" w14:textId="77777777" w:rsidR="00AF6004" w:rsidRPr="002C77FF" w:rsidRDefault="00AF6004" w:rsidP="004B6306">
      <w:pPr>
        <w:numPr>
          <w:ilvl w:val="0"/>
          <w:numId w:val="18"/>
        </w:numPr>
        <w:spacing w:after="120"/>
        <w:ind w:hanging="294"/>
        <w:jc w:val="both"/>
        <w:rPr>
          <w:del w:id="823" w:author="Maroš Varsányi" w:date="2019-03-08T11:29:00Z"/>
          <w:szCs w:val="22"/>
        </w:rPr>
      </w:pPr>
      <w:del w:id="824" w:author="Maroš Varsányi" w:date="2019-03-08T11:29:00Z">
        <w:r w:rsidRPr="002C77FF">
          <w:rPr>
            <w:szCs w:val="22"/>
          </w:rPr>
          <w:delText>vykonať opakovanú kontrolu vybraných skutočností, prípadne urč</w:delText>
        </w:r>
        <w:r w:rsidR="00F50C30">
          <w:rPr>
            <w:szCs w:val="22"/>
          </w:rPr>
          <w:delText>iť</w:delText>
        </w:r>
        <w:r w:rsidRPr="002C77FF">
          <w:rPr>
            <w:szCs w:val="22"/>
          </w:rPr>
          <w:delText xml:space="preserve"> nov</w:delText>
        </w:r>
        <w:r w:rsidR="00F50C30">
          <w:rPr>
            <w:szCs w:val="22"/>
          </w:rPr>
          <w:delText>é</w:delText>
        </w:r>
        <w:r w:rsidRPr="002C77FF">
          <w:rPr>
            <w:szCs w:val="22"/>
          </w:rPr>
          <w:delText xml:space="preserve"> osobitn</w:delText>
        </w:r>
        <w:r w:rsidR="00F50C30">
          <w:rPr>
            <w:szCs w:val="22"/>
          </w:rPr>
          <w:delText>é</w:delText>
        </w:r>
        <w:r w:rsidRPr="002C77FF">
          <w:rPr>
            <w:szCs w:val="22"/>
          </w:rPr>
          <w:delText xml:space="preserve"> predmet</w:delText>
        </w:r>
        <w:r w:rsidR="00F50C30">
          <w:rPr>
            <w:szCs w:val="22"/>
          </w:rPr>
          <w:delText>y</w:delText>
        </w:r>
        <w:r w:rsidRPr="002C77FF">
          <w:rPr>
            <w:szCs w:val="22"/>
          </w:rPr>
          <w:delText xml:space="preserve"> kontroly; </w:delText>
        </w:r>
      </w:del>
    </w:p>
    <w:p w14:paraId="6D3B16B5" w14:textId="77777777" w:rsidR="00AF6004" w:rsidRPr="002C77FF" w:rsidRDefault="00AF6004" w:rsidP="004B6306">
      <w:pPr>
        <w:numPr>
          <w:ilvl w:val="0"/>
          <w:numId w:val="18"/>
        </w:numPr>
        <w:spacing w:after="120"/>
        <w:ind w:hanging="294"/>
        <w:jc w:val="both"/>
        <w:rPr>
          <w:del w:id="825" w:author="Maroš Varsányi" w:date="2019-03-08T11:29:00Z"/>
          <w:szCs w:val="22"/>
        </w:rPr>
      </w:pPr>
      <w:del w:id="826" w:author="Maroš Varsányi" w:date="2019-03-08T11:29:00Z">
        <w:r w:rsidRPr="002C77FF">
          <w:rPr>
            <w:szCs w:val="22"/>
          </w:rPr>
          <w:delText>vykonať opakovanú</w:delText>
        </w:r>
        <w:r w:rsidR="00564125">
          <w:rPr>
            <w:szCs w:val="22"/>
          </w:rPr>
          <w:delText xml:space="preserve"> finančnú</w:delText>
        </w:r>
        <w:r w:rsidRPr="002C77FF">
          <w:rPr>
            <w:szCs w:val="22"/>
          </w:rPr>
          <w:delText xml:space="preserve"> kontrolu na mieste; </w:delText>
        </w:r>
      </w:del>
    </w:p>
    <w:p w14:paraId="0EE2FECA" w14:textId="77777777" w:rsidR="00890411" w:rsidRPr="002C77FF" w:rsidRDefault="00890411" w:rsidP="00890411">
      <w:pPr>
        <w:numPr>
          <w:ilvl w:val="0"/>
          <w:numId w:val="18"/>
        </w:numPr>
        <w:spacing w:after="120"/>
        <w:ind w:hanging="294"/>
        <w:jc w:val="both"/>
        <w:rPr>
          <w:del w:id="827" w:author="Maroš Varsányi" w:date="2019-03-08T11:29:00Z"/>
          <w:szCs w:val="22"/>
        </w:rPr>
      </w:pPr>
      <w:del w:id="828" w:author="Maroš Varsányi" w:date="2019-03-08T11:29:00Z">
        <w:r>
          <w:rPr>
            <w:szCs w:val="22"/>
          </w:rPr>
          <w:delText>prijať opatrenie</w:delText>
        </w:r>
        <w:r w:rsidRPr="002C77FF">
          <w:rPr>
            <w:szCs w:val="22"/>
          </w:rPr>
          <w:delText xml:space="preserve">: </w:delText>
        </w:r>
      </w:del>
    </w:p>
    <w:p w14:paraId="3555478D" w14:textId="77777777" w:rsidR="00890411" w:rsidRPr="00E14B8C" w:rsidRDefault="00890411" w:rsidP="00890411">
      <w:pPr>
        <w:spacing w:after="120"/>
        <w:ind w:left="720"/>
        <w:jc w:val="both"/>
        <w:rPr>
          <w:del w:id="829" w:author="Maroš Varsányi" w:date="2019-03-08T11:29:00Z"/>
          <w:szCs w:val="22"/>
        </w:rPr>
      </w:pPr>
      <w:del w:id="830" w:author="Maroš Varsányi" w:date="2019-03-08T11:29:00Z">
        <w:r w:rsidRPr="00E14B8C">
          <w:rPr>
            <w:szCs w:val="22"/>
          </w:rPr>
          <w:delText xml:space="preserve">i) formou schválenia nárokovaných finančných prostriedkov / deklarovaných výdavkov vo výške zníženej o neoprávnenú sumu; </w:delText>
        </w:r>
      </w:del>
    </w:p>
    <w:p w14:paraId="23A6C098" w14:textId="77777777" w:rsidR="00890411" w:rsidRPr="00E14B8C" w:rsidRDefault="00890411" w:rsidP="00890411">
      <w:pPr>
        <w:spacing w:after="120"/>
        <w:ind w:left="720"/>
        <w:jc w:val="both"/>
        <w:rPr>
          <w:del w:id="831" w:author="Maroš Varsányi" w:date="2019-03-08T11:29:00Z"/>
          <w:szCs w:val="22"/>
        </w:rPr>
      </w:pPr>
      <w:del w:id="832" w:author="Maroš Varsányi" w:date="2019-03-08T11:29:00Z">
        <w:r w:rsidRPr="00E14B8C">
          <w:rPr>
            <w:szCs w:val="22"/>
          </w:rPr>
          <w:delText>ii) formou schválenia nárokovaných finančných prostriedkov / deklarovaných výdavkov vo výške zníženej o nárokované finančné prostriedky / deklarované výdavky, ktoré sú predmetom samostatnej kontroly z dôvodu doplnenia/zmeny/overenia skutočností na mieste;</w:delText>
        </w:r>
      </w:del>
    </w:p>
    <w:p w14:paraId="4F374EED" w14:textId="77777777" w:rsidR="00890411" w:rsidRPr="006B3E08" w:rsidRDefault="00890411" w:rsidP="006B3E08">
      <w:pPr>
        <w:spacing w:after="120"/>
        <w:ind w:left="720"/>
        <w:jc w:val="both"/>
        <w:rPr>
          <w:del w:id="833" w:author="Maroš Varsányi" w:date="2019-03-08T11:29:00Z"/>
          <w:szCs w:val="22"/>
        </w:rPr>
      </w:pPr>
      <w:del w:id="834" w:author="Maroš Varsányi" w:date="2019-03-08T11:29:00Z">
        <w:r w:rsidRPr="006B3E08">
          <w:rPr>
            <w:szCs w:val="22"/>
          </w:rPr>
          <w:delText>iii) formou zamietnutia nárokovaných finančných prostriedkov / deklarovaných výdavkov v celom rozsahu.</w:delText>
        </w:r>
      </w:del>
    </w:p>
    <w:p w14:paraId="17DBAD6C" w14:textId="77777777" w:rsidR="00AF6004" w:rsidRPr="00E06AB1" w:rsidRDefault="00BA260B" w:rsidP="00A3753D">
      <w:pPr>
        <w:pStyle w:val="MPCKO2"/>
        <w:rPr>
          <w:del w:id="835" w:author="Maroš Varsányi" w:date="2019-03-08T11:29:00Z"/>
        </w:rPr>
      </w:pPr>
      <w:del w:id="836" w:author="Maroš Varsányi" w:date="2019-03-08T11:29:00Z">
        <w:r w:rsidRPr="006B3655">
          <w:delText>7</w:delText>
        </w:r>
        <w:r w:rsidRPr="00BA260B">
          <w:delText>.</w:delText>
        </w:r>
        <w:r w:rsidR="00C24210">
          <w:delText>4</w:delText>
        </w:r>
        <w:r w:rsidR="0065496C" w:rsidRPr="00BA260B">
          <w:delText xml:space="preserve">  </w:delText>
        </w:r>
        <w:r w:rsidR="0004632C">
          <w:delText>Finančná k</w:delText>
        </w:r>
        <w:r w:rsidR="00AF6004" w:rsidRPr="00895326">
          <w:delText>ontrola verejného obstarávania</w:delText>
        </w:r>
      </w:del>
    </w:p>
    <w:p w14:paraId="6198BB1C" w14:textId="77777777" w:rsidR="004A0DC7" w:rsidRPr="004A0DC7" w:rsidRDefault="004A0DC7" w:rsidP="004A0DC7">
      <w:pPr>
        <w:rPr>
          <w:del w:id="837" w:author="Maroš Varsányi" w:date="2019-03-08T11:29:00Z"/>
        </w:rPr>
      </w:pPr>
    </w:p>
    <w:p w14:paraId="3B4F07D3" w14:textId="77777777" w:rsidR="00AF6004" w:rsidRPr="007759F8" w:rsidRDefault="00D4285A" w:rsidP="00F26803">
      <w:pPr>
        <w:pStyle w:val="Odsekzoznamu"/>
        <w:numPr>
          <w:ilvl w:val="0"/>
          <w:numId w:val="36"/>
        </w:numPr>
        <w:spacing w:before="120" w:after="120"/>
        <w:ind w:left="425" w:hanging="425"/>
        <w:contextualSpacing w:val="0"/>
        <w:jc w:val="both"/>
        <w:rPr>
          <w:del w:id="838" w:author="Maroš Varsányi" w:date="2019-03-08T11:29:00Z"/>
          <w:szCs w:val="22"/>
        </w:rPr>
      </w:pPr>
      <w:del w:id="839" w:author="Maroš Varsányi" w:date="2019-03-08T11:29:00Z">
        <w:r>
          <w:rPr>
            <w:szCs w:val="22"/>
          </w:rPr>
          <w:delText>RO</w:delText>
        </w:r>
        <w:r w:rsidR="00AF6004" w:rsidRPr="007759F8">
          <w:rPr>
            <w:szCs w:val="22"/>
          </w:rPr>
          <w:delText xml:space="preserve"> môže systém ARACHNE využiť ako podporný nástroj </w:delText>
        </w:r>
        <w:r w:rsidR="00340CB4">
          <w:rPr>
            <w:szCs w:val="22"/>
          </w:rPr>
          <w:delText>na</w:delText>
        </w:r>
        <w:r w:rsidR="00AF6004" w:rsidRPr="007759F8">
          <w:rPr>
            <w:szCs w:val="22"/>
          </w:rPr>
          <w:delText xml:space="preserve"> overenie jednotlivých kontrolovaných skutočností, a to vo fázach kontroly VO v zmysle Prílohy č. </w:delText>
        </w:r>
        <w:r w:rsidR="008F4238">
          <w:rPr>
            <w:szCs w:val="22"/>
          </w:rPr>
          <w:delText>2</w:delText>
        </w:r>
        <w:r w:rsidR="00AF6004" w:rsidRPr="007759F8">
          <w:rPr>
            <w:szCs w:val="22"/>
          </w:rPr>
          <w:delText xml:space="preserve">. </w:delText>
        </w:r>
      </w:del>
    </w:p>
    <w:p w14:paraId="61EBFDA5" w14:textId="77777777" w:rsidR="00AF6004" w:rsidRPr="007759F8" w:rsidRDefault="00AF6004" w:rsidP="00F26803">
      <w:pPr>
        <w:pStyle w:val="Odsekzoznamu"/>
        <w:numPr>
          <w:ilvl w:val="0"/>
          <w:numId w:val="36"/>
        </w:numPr>
        <w:spacing w:before="120" w:after="120"/>
        <w:ind w:left="425" w:hanging="425"/>
        <w:contextualSpacing w:val="0"/>
        <w:jc w:val="both"/>
        <w:rPr>
          <w:del w:id="840" w:author="Maroš Varsányi" w:date="2019-03-08T11:29:00Z"/>
          <w:szCs w:val="22"/>
        </w:rPr>
      </w:pPr>
      <w:del w:id="841" w:author="Maroš Varsányi" w:date="2019-03-08T11:29:00Z">
        <w:r w:rsidRPr="007759F8">
          <w:rPr>
            <w:szCs w:val="22"/>
          </w:rPr>
          <w:delText xml:space="preserve">Informácie získané, resp. overené prostredníctvom jednotlivých vyhľadávacích kritérií, resp. funkcií systému ARACHNE môže </w:delText>
        </w:r>
        <w:r w:rsidR="00D4285A">
          <w:rPr>
            <w:szCs w:val="22"/>
          </w:rPr>
          <w:delText>RO</w:delText>
        </w:r>
        <w:r w:rsidRPr="007759F8">
          <w:rPr>
            <w:szCs w:val="22"/>
          </w:rPr>
          <w:delText xml:space="preserve"> využiť najmä pri overovaní informácií o projekte, zmluve, spoločnostiach, osobách, prípadne skupinách zapojených do procesu VO, ich rizikovosti, resp. pri overovaní konfliktu záujmov medzi jednotlivými subjektmi zapojenými do procesu VO, resp. jeho kontroly. </w:delText>
        </w:r>
      </w:del>
    </w:p>
    <w:p w14:paraId="356E9489" w14:textId="77777777" w:rsidR="00AF6004" w:rsidRPr="00F26803" w:rsidRDefault="00AF6004" w:rsidP="00F26803">
      <w:pPr>
        <w:pStyle w:val="Odsekzoznamu"/>
        <w:numPr>
          <w:ilvl w:val="0"/>
          <w:numId w:val="36"/>
        </w:numPr>
        <w:spacing w:before="120" w:after="120"/>
        <w:ind w:left="425" w:hanging="425"/>
        <w:contextualSpacing w:val="0"/>
        <w:jc w:val="both"/>
        <w:rPr>
          <w:del w:id="842" w:author="Maroš Varsányi" w:date="2019-03-08T11:29:00Z"/>
          <w:szCs w:val="22"/>
        </w:rPr>
      </w:pPr>
      <w:del w:id="843" w:author="Maroš Varsányi" w:date="2019-03-08T11:29:00Z">
        <w:r w:rsidRPr="00F26803">
          <w:rPr>
            <w:szCs w:val="22"/>
          </w:rPr>
          <w:delText xml:space="preserve">V zmysle </w:delText>
        </w:r>
        <w:r w:rsidR="0001240F" w:rsidRPr="00F26803">
          <w:delText>Systému riadenia</w:delText>
        </w:r>
        <w:r w:rsidRPr="00F26803">
          <w:rPr>
            <w:szCs w:val="22"/>
          </w:rPr>
          <w:delText xml:space="preserve"> EŠIF </w:delText>
        </w:r>
        <w:r w:rsidR="0065496C">
          <w:rPr>
            <w:szCs w:val="22"/>
          </w:rPr>
          <w:delText>je</w:delText>
        </w:r>
        <w:r w:rsidR="0065496C" w:rsidRPr="00F26803">
          <w:rPr>
            <w:szCs w:val="22"/>
          </w:rPr>
          <w:delText xml:space="preserve"> </w:delText>
        </w:r>
        <w:r w:rsidR="00D4285A" w:rsidRPr="00F26803">
          <w:rPr>
            <w:szCs w:val="22"/>
          </w:rPr>
          <w:delText>RO</w:delText>
        </w:r>
        <w:r w:rsidRPr="00F26803">
          <w:rPr>
            <w:szCs w:val="22"/>
          </w:rPr>
          <w:delText xml:space="preserve"> povinný pri kontrole VO využívať analýzu rizík a zároveň zohľadňovať tzv. rizikové indikát</w:delText>
        </w:r>
        <w:r w:rsidR="005E6213">
          <w:rPr>
            <w:szCs w:val="22"/>
          </w:rPr>
          <w:delText>ory</w:delText>
        </w:r>
        <w:r w:rsidRPr="00F26803">
          <w:rPr>
            <w:szCs w:val="22"/>
          </w:rPr>
          <w:delText xml:space="preserve">. Systém ARACHNE môže byť jedným z podporných nástrojov, ktoré </w:delText>
        </w:r>
        <w:r w:rsidR="00D4285A" w:rsidRPr="00F26803">
          <w:rPr>
            <w:szCs w:val="22"/>
          </w:rPr>
          <w:delText>RO</w:delText>
        </w:r>
        <w:r w:rsidRPr="00F26803">
          <w:rPr>
            <w:szCs w:val="22"/>
          </w:rPr>
          <w:delText xml:space="preserve"> môže využiť pri vyhodnocovaní jednotlivých rizikových indikátorov v rámci výkonu kontroly VO. Identifikácia tzv. rizikových indikátorov neznamená </w:delText>
        </w:r>
        <w:r w:rsidR="0065496C" w:rsidRPr="00F26803">
          <w:rPr>
            <w:szCs w:val="22"/>
          </w:rPr>
          <w:delText>sam</w:delText>
        </w:r>
        <w:r w:rsidR="0065496C">
          <w:rPr>
            <w:szCs w:val="22"/>
          </w:rPr>
          <w:delText>a</w:delText>
        </w:r>
        <w:r w:rsidR="0065496C" w:rsidRPr="00F26803">
          <w:rPr>
            <w:szCs w:val="22"/>
          </w:rPr>
          <w:delText xml:space="preserve"> </w:delText>
        </w:r>
        <w:r w:rsidRPr="00F26803">
          <w:rPr>
            <w:szCs w:val="22"/>
          </w:rPr>
          <w:delText>o sebe dôkaz o porušení hospodárskej súťaže alebo porušení ZVO. Sú však situáciami, ktoré zvyšujú pravdepodobnosť, že v rámci daného zadávania zákazky mohlo dôjsť k protiprávnemu konaniu.</w:delText>
        </w:r>
      </w:del>
    </w:p>
    <w:p w14:paraId="6E450D54" w14:textId="77777777" w:rsidR="004A0DC7" w:rsidRDefault="00E30D24" w:rsidP="00A3753D">
      <w:pPr>
        <w:pStyle w:val="MPCKO3"/>
        <w:rPr>
          <w:del w:id="844" w:author="Maroš Varsányi" w:date="2019-03-08T11:29:00Z"/>
        </w:rPr>
      </w:pPr>
      <w:del w:id="845" w:author="Maroš Varsányi" w:date="2019-03-08T11:29:00Z">
        <w:r w:rsidRPr="005C75EF">
          <w:delText>7.</w:delText>
        </w:r>
        <w:r w:rsidR="00C24210">
          <w:delText>4</w:delText>
        </w:r>
        <w:r w:rsidRPr="005C75EF">
          <w:delText>.1</w:delText>
        </w:r>
        <w:r w:rsidR="004A0DC7" w:rsidRPr="00036E7B">
          <w:delText xml:space="preserve"> </w:delText>
        </w:r>
        <w:r w:rsidR="00AF6004" w:rsidRPr="00D43F98">
          <w:delText>Prvá ex</w:delText>
        </w:r>
        <w:r w:rsidR="00F05D81">
          <w:delText xml:space="preserve"> </w:delText>
        </w:r>
        <w:r w:rsidR="00AF6004" w:rsidRPr="00D43F98">
          <w:delText>ante kontrola po podpise Zmluvy o</w:delText>
        </w:r>
        <w:r w:rsidR="0092396B">
          <w:delText> </w:delText>
        </w:r>
        <w:r w:rsidR="00AF6004" w:rsidRPr="002F0057">
          <w:delText>NFP</w:delText>
        </w:r>
      </w:del>
    </w:p>
    <w:p w14:paraId="6A1D4D3E" w14:textId="77777777" w:rsidR="0092396B" w:rsidRPr="0020600F" w:rsidRDefault="0092396B" w:rsidP="00F26803">
      <w:pPr>
        <w:rPr>
          <w:del w:id="846" w:author="Maroš Varsányi" w:date="2019-03-08T11:29:00Z"/>
        </w:rPr>
      </w:pPr>
    </w:p>
    <w:p w14:paraId="01293BF0" w14:textId="77777777" w:rsidR="00AF6004" w:rsidRPr="004A0DC7" w:rsidRDefault="00AF6004" w:rsidP="004B6306">
      <w:pPr>
        <w:pStyle w:val="AZnadpisbezcisla"/>
        <w:numPr>
          <w:ilvl w:val="0"/>
          <w:numId w:val="37"/>
        </w:numPr>
        <w:spacing w:before="0" w:after="120"/>
        <w:ind w:left="426" w:hanging="426"/>
        <w:rPr>
          <w:del w:id="847" w:author="Maroš Varsányi" w:date="2019-03-08T11:29:00Z"/>
          <w:b w:val="0"/>
          <w:sz w:val="24"/>
          <w:szCs w:val="24"/>
        </w:rPr>
      </w:pPr>
      <w:del w:id="848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25ED15B2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49" w:author="Maroš Varsányi" w:date="2019-03-08T11:29:00Z"/>
          <w:b w:val="0"/>
          <w:sz w:val="24"/>
          <w:szCs w:val="24"/>
        </w:rPr>
      </w:pPr>
      <w:del w:id="850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1366074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51" w:author="Maroš Varsányi" w:date="2019-03-08T11:29:00Z"/>
          <w:b w:val="0"/>
          <w:sz w:val="24"/>
          <w:szCs w:val="24"/>
        </w:rPr>
      </w:pPr>
      <w:del w:id="852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4C3254A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53" w:author="Maroš Varsányi" w:date="2019-03-08T11:29:00Z"/>
          <w:b w:val="0"/>
          <w:sz w:val="24"/>
          <w:szCs w:val="24"/>
        </w:rPr>
      </w:pPr>
      <w:del w:id="854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41E62D5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55" w:author="Maroš Varsányi" w:date="2019-03-08T11:29:00Z"/>
          <w:b w:val="0"/>
          <w:sz w:val="24"/>
          <w:szCs w:val="24"/>
        </w:rPr>
      </w:pPr>
      <w:del w:id="856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VO;</w:delText>
        </w:r>
      </w:del>
    </w:p>
    <w:p w14:paraId="3665902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57" w:author="Maroš Varsányi" w:date="2019-03-08T11:29:00Z"/>
          <w:b w:val="0"/>
          <w:sz w:val="24"/>
          <w:szCs w:val="24"/>
        </w:rPr>
      </w:pPr>
      <w:del w:id="858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71593C67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59" w:author="Maroš Varsányi" w:date="2019-03-08T11:29:00Z"/>
          <w:b w:val="0"/>
          <w:sz w:val="24"/>
          <w:szCs w:val="24"/>
        </w:rPr>
      </w:pPr>
      <w:del w:id="860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 a pod.</w:delText>
        </w:r>
      </w:del>
    </w:p>
    <w:p w14:paraId="076F39C0" w14:textId="77777777" w:rsidR="00AF6004" w:rsidRPr="004A0DC7" w:rsidRDefault="00AF6004" w:rsidP="004B6306">
      <w:pPr>
        <w:pStyle w:val="AZnadpisbezcisla"/>
        <w:numPr>
          <w:ilvl w:val="0"/>
          <w:numId w:val="37"/>
        </w:numPr>
        <w:spacing w:after="120"/>
        <w:ind w:left="426" w:hanging="426"/>
        <w:rPr>
          <w:del w:id="861" w:author="Maroš Varsányi" w:date="2019-03-08T11:29:00Z"/>
          <w:b w:val="0"/>
          <w:sz w:val="24"/>
          <w:szCs w:val="24"/>
        </w:rPr>
      </w:pPr>
      <w:del w:id="862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510737D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63" w:author="Maroš Varsányi" w:date="2019-03-08T11:29:00Z"/>
          <w:b w:val="0"/>
          <w:sz w:val="24"/>
          <w:szCs w:val="24"/>
        </w:rPr>
      </w:pPr>
      <w:del w:id="864" w:author="Maroš Varsányi" w:date="2019-03-08T11:29:00Z">
        <w:r w:rsidRPr="004A0DC7">
          <w:rPr>
            <w:b w:val="0"/>
            <w:sz w:val="24"/>
            <w:szCs w:val="24"/>
          </w:rPr>
          <w:delText xml:space="preserve">vykonať preventívne kroky </w:delText>
        </w:r>
        <w:r w:rsidR="00F05D81">
          <w:rPr>
            <w:b w:val="0"/>
            <w:sz w:val="24"/>
            <w:szCs w:val="24"/>
          </w:rPr>
          <w:delText>s cieľom</w:delText>
        </w:r>
        <w:r w:rsidRPr="004A0DC7">
          <w:rPr>
            <w:b w:val="0"/>
            <w:sz w:val="24"/>
            <w:szCs w:val="24"/>
          </w:rPr>
          <w:delText xml:space="preserve"> eliminova</w:delText>
        </w:r>
        <w:r w:rsidR="00F05D81">
          <w:rPr>
            <w:b w:val="0"/>
            <w:sz w:val="24"/>
            <w:szCs w:val="24"/>
          </w:rPr>
          <w:delText>ť</w:delText>
        </w:r>
        <w:r w:rsidRPr="004A0DC7">
          <w:rPr>
            <w:b w:val="0"/>
            <w:sz w:val="24"/>
            <w:szCs w:val="24"/>
          </w:rPr>
          <w:delText xml:space="preserve"> ch</w:delText>
        </w:r>
        <w:r w:rsidR="00F05D81">
          <w:rPr>
            <w:b w:val="0"/>
            <w:sz w:val="24"/>
            <w:szCs w:val="24"/>
          </w:rPr>
          <w:delText>yby</w:delText>
        </w:r>
        <w:r w:rsidRPr="004A0DC7">
          <w:rPr>
            <w:b w:val="0"/>
            <w:sz w:val="24"/>
            <w:szCs w:val="24"/>
          </w:rPr>
          <w:delText xml:space="preserve"> a nedostatk</w:delText>
        </w:r>
        <w:r w:rsidR="00F05D81">
          <w:rPr>
            <w:b w:val="0"/>
            <w:sz w:val="24"/>
            <w:szCs w:val="24"/>
          </w:rPr>
          <w:delText>y</w:delText>
        </w:r>
        <w:r w:rsidRPr="004A0DC7">
          <w:rPr>
            <w:b w:val="0"/>
            <w:sz w:val="24"/>
            <w:szCs w:val="24"/>
          </w:rPr>
          <w:delText xml:space="preserve"> v návrhoch dokumentácie k VO, a tým znížiť riziko porušenia ZVO; </w:delText>
        </w:r>
      </w:del>
    </w:p>
    <w:p w14:paraId="1CF5283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65" w:author="Maroš Varsányi" w:date="2019-03-08T11:29:00Z"/>
          <w:b w:val="0"/>
          <w:sz w:val="24"/>
          <w:szCs w:val="24"/>
        </w:rPr>
      </w:pPr>
      <w:del w:id="866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04139C6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67" w:author="Maroš Varsányi" w:date="2019-03-08T11:29:00Z"/>
          <w:b w:val="0"/>
          <w:sz w:val="24"/>
          <w:szCs w:val="24"/>
        </w:rPr>
      </w:pPr>
      <w:del w:id="868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7F648CA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69" w:author="Maroš Varsányi" w:date="2019-03-08T11:29:00Z"/>
          <w:b w:val="0"/>
          <w:sz w:val="24"/>
          <w:szCs w:val="24"/>
        </w:rPr>
      </w:pPr>
      <w:del w:id="870" w:author="Maroš Varsányi" w:date="2019-03-08T11:29:00Z">
        <w:r w:rsidRPr="004A0DC7">
          <w:rPr>
            <w:b w:val="0"/>
            <w:sz w:val="24"/>
            <w:szCs w:val="24"/>
          </w:rPr>
          <w:delText>oznámiť OČTK  skutočnosť, že bol alebo mohol byť spáchaný trestný čin a pod.</w:delText>
        </w:r>
      </w:del>
    </w:p>
    <w:p w14:paraId="4F761148" w14:textId="77777777" w:rsidR="004A0DC7" w:rsidRDefault="00E30D24" w:rsidP="00A3753D">
      <w:pPr>
        <w:pStyle w:val="MPCKO3"/>
        <w:rPr>
          <w:del w:id="871" w:author="Maroš Varsányi" w:date="2019-03-08T11:29:00Z"/>
        </w:rPr>
      </w:pPr>
      <w:del w:id="872" w:author="Maroš Varsányi" w:date="2019-03-08T11:29:00Z">
        <w:r w:rsidRPr="00862F3D">
          <w:delText>7.</w:delText>
        </w:r>
        <w:r w:rsidR="00C24210">
          <w:delText>4</w:delText>
        </w:r>
        <w:r w:rsidR="004A0DC7" w:rsidRPr="005C75EF">
          <w:delText xml:space="preserve">.2 </w:delText>
        </w:r>
        <w:r w:rsidR="00AF6004" w:rsidRPr="00036E7B">
          <w:delText>Prvá a druhá ex</w:delText>
        </w:r>
        <w:r w:rsidR="00F05D81">
          <w:delText xml:space="preserve"> </w:delText>
        </w:r>
        <w:r w:rsidR="00AF6004" w:rsidRPr="00036E7B">
          <w:delText xml:space="preserve">ante kontrola v rámci </w:delText>
        </w:r>
        <w:r w:rsidR="00A84967" w:rsidRPr="00A84967">
          <w:delText>národných projektov, veľkých projektov, ktoré sú súčasťou zoznamu projektov a kontrola projektov technickej pomoci, pred podpisom zmluvy o NFP</w:delText>
        </w:r>
      </w:del>
    </w:p>
    <w:p w14:paraId="7F81CCCC" w14:textId="77777777" w:rsidR="0092396B" w:rsidRPr="0020600F" w:rsidRDefault="0092396B" w:rsidP="00F26803">
      <w:pPr>
        <w:rPr>
          <w:del w:id="873" w:author="Maroš Varsányi" w:date="2019-03-08T11:29:00Z"/>
        </w:rPr>
      </w:pPr>
    </w:p>
    <w:p w14:paraId="319A9F8D" w14:textId="77777777" w:rsidR="00AF6004" w:rsidRPr="004A0DC7" w:rsidRDefault="00AF6004" w:rsidP="004B6306">
      <w:pPr>
        <w:pStyle w:val="AZnadpisbezcisla"/>
        <w:numPr>
          <w:ilvl w:val="0"/>
          <w:numId w:val="39"/>
        </w:numPr>
        <w:spacing w:before="0" w:after="120"/>
        <w:ind w:left="426" w:hanging="426"/>
        <w:rPr>
          <w:del w:id="874" w:author="Maroš Varsányi" w:date="2019-03-08T11:29:00Z"/>
          <w:b w:val="0"/>
          <w:sz w:val="24"/>
          <w:szCs w:val="24"/>
        </w:rPr>
      </w:pPr>
      <w:del w:id="875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13E7BE5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76" w:author="Maroš Varsányi" w:date="2019-03-08T11:29:00Z"/>
          <w:b w:val="0"/>
          <w:sz w:val="24"/>
          <w:szCs w:val="24"/>
        </w:rPr>
      </w:pPr>
      <w:del w:id="877" w:author="Maroš Varsányi" w:date="2019-03-08T11:29:00Z">
        <w:r w:rsidRPr="004A0DC7">
          <w:rPr>
            <w:b w:val="0"/>
            <w:sz w:val="24"/>
            <w:szCs w:val="24"/>
          </w:rPr>
          <w:delText>informácie o budúcom žiadateľovi;</w:delText>
        </w:r>
      </w:del>
    </w:p>
    <w:p w14:paraId="3C7EBCF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78" w:author="Maroš Varsányi" w:date="2019-03-08T11:29:00Z"/>
          <w:b w:val="0"/>
          <w:sz w:val="24"/>
          <w:szCs w:val="24"/>
        </w:rPr>
      </w:pPr>
      <w:del w:id="879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65243EF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80" w:author="Maroš Varsányi" w:date="2019-03-08T11:29:00Z"/>
          <w:b w:val="0"/>
          <w:sz w:val="24"/>
          <w:szCs w:val="24"/>
        </w:rPr>
      </w:pPr>
      <w:del w:id="881" w:author="Maroš Varsányi" w:date="2019-03-08T11:29:00Z">
        <w:r w:rsidRPr="004A0DC7">
          <w:rPr>
            <w:b w:val="0"/>
            <w:sz w:val="24"/>
            <w:szCs w:val="24"/>
          </w:rPr>
          <w:delText>informácie o rizikovosti budúceho žiadateľa;</w:delText>
        </w:r>
      </w:del>
    </w:p>
    <w:p w14:paraId="3A91B2B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82" w:author="Maroš Varsányi" w:date="2019-03-08T11:29:00Z"/>
          <w:b w:val="0"/>
          <w:sz w:val="24"/>
          <w:szCs w:val="24"/>
        </w:rPr>
      </w:pPr>
      <w:del w:id="883" w:author="Maroš Varsányi" w:date="2019-03-08T11:29:00Z">
        <w:r w:rsidRPr="004A0DC7">
          <w:rPr>
            <w:b w:val="0"/>
            <w:sz w:val="24"/>
            <w:szCs w:val="24"/>
          </w:rPr>
          <w:delText>informácie o navrhovaných dodávateľoch, subdodávateľoch;</w:delText>
        </w:r>
      </w:del>
    </w:p>
    <w:p w14:paraId="0282473E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84" w:author="Maroš Varsányi" w:date="2019-03-08T11:29:00Z"/>
          <w:b w:val="0"/>
          <w:sz w:val="24"/>
          <w:szCs w:val="24"/>
        </w:rPr>
      </w:pPr>
      <w:del w:id="885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záujmov medzi členmi komisie na vyhodnotenie ponúk (resp. komisie na vyhodnotenie splnenia podmienok účasti) a záujemcami, resp. uchádzačmi, ktorí sa zúčastnili </w:delText>
        </w:r>
        <w:r w:rsidR="00F05D81">
          <w:rPr>
            <w:b w:val="0"/>
            <w:sz w:val="24"/>
            <w:szCs w:val="24"/>
          </w:rPr>
          <w:delText xml:space="preserve">na </w:delText>
        </w:r>
        <w:r w:rsidRPr="004A0DC7">
          <w:rPr>
            <w:b w:val="0"/>
            <w:sz w:val="24"/>
            <w:szCs w:val="24"/>
          </w:rPr>
          <w:delText>VO;</w:delText>
        </w:r>
      </w:del>
    </w:p>
    <w:p w14:paraId="5AF3B57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86" w:author="Maroš Varsányi" w:date="2019-03-08T11:29:00Z"/>
          <w:b w:val="0"/>
          <w:sz w:val="24"/>
          <w:szCs w:val="24"/>
        </w:rPr>
      </w:pPr>
      <w:del w:id="887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medzi zástupcom verejného obstarávateľa </w:delText>
        </w:r>
        <w:r w:rsidR="00F05D81">
          <w:rPr>
            <w:b w:val="0"/>
            <w:sz w:val="24"/>
            <w:szCs w:val="24"/>
          </w:rPr>
          <w:br/>
        </w:r>
        <w:r w:rsidRPr="004A0DC7">
          <w:rPr>
            <w:b w:val="0"/>
            <w:sz w:val="24"/>
            <w:szCs w:val="24"/>
          </w:rPr>
          <w:delText>a úspešným uchádzačom;</w:delText>
        </w:r>
      </w:del>
    </w:p>
    <w:p w14:paraId="5284986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88" w:author="Maroš Varsányi" w:date="2019-03-08T11:29:00Z"/>
          <w:b w:val="0"/>
          <w:sz w:val="24"/>
          <w:szCs w:val="24"/>
        </w:rPr>
      </w:pPr>
      <w:del w:id="889" w:author="Maroš Varsányi" w:date="2019-03-08T11:29:00Z">
        <w:r w:rsidRPr="004A0DC7">
          <w:rPr>
            <w:b w:val="0"/>
            <w:sz w:val="24"/>
            <w:szCs w:val="24"/>
          </w:rPr>
          <w:delText>informácie, či sa určitý subjekt pravidelne stáva úspešným uchádzačom, s ktorým je uzatvorená zmluva v rámci VO, resp. či sa pravidelne podieľa na plnení zmluvy ako subdodávateľ;</w:delText>
        </w:r>
      </w:del>
    </w:p>
    <w:p w14:paraId="43D87F6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90" w:author="Maroš Varsányi" w:date="2019-03-08T11:29:00Z"/>
          <w:b w:val="0"/>
          <w:sz w:val="24"/>
          <w:szCs w:val="24"/>
        </w:rPr>
      </w:pPr>
      <w:del w:id="891" w:author="Maroš Varsányi" w:date="2019-03-08T11:29:00Z">
        <w:r w:rsidRPr="004A0DC7">
          <w:rPr>
            <w:b w:val="0"/>
            <w:sz w:val="24"/>
            <w:szCs w:val="24"/>
          </w:rPr>
          <w:delText>informácie, či nedošlo ku konfliktu záujmov medzi záujemcami, uchádzačmi, navrhovanými subdodávateľmi, tretími osobami, ktorých uchádzači použili na preukázanie splnenia podmienok účasti vo VO;</w:delText>
        </w:r>
      </w:del>
    </w:p>
    <w:p w14:paraId="639CDBF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92" w:author="Maroš Varsányi" w:date="2019-03-08T11:29:00Z"/>
          <w:b w:val="0"/>
          <w:sz w:val="24"/>
          <w:szCs w:val="24"/>
        </w:rPr>
      </w:pPr>
      <w:del w:id="893" w:author="Maroš Varsányi" w:date="2019-03-08T11:29:00Z">
        <w:r w:rsidRPr="004A0DC7">
          <w:rPr>
            <w:b w:val="0"/>
            <w:sz w:val="24"/>
            <w:szCs w:val="24"/>
          </w:rPr>
          <w:delText>informácie, či oslovení dodávatelia v rámci prieskumu trhu nie sú majetkovo, organizačne alebo personálne prepojení a pod.</w:delText>
        </w:r>
      </w:del>
    </w:p>
    <w:p w14:paraId="13AFD0D4" w14:textId="77777777" w:rsidR="00AF6004" w:rsidRPr="004A0DC7" w:rsidRDefault="00AF6004" w:rsidP="004B6306">
      <w:pPr>
        <w:pStyle w:val="AZnadpisbezcisla"/>
        <w:numPr>
          <w:ilvl w:val="0"/>
          <w:numId w:val="39"/>
        </w:numPr>
        <w:spacing w:after="120"/>
        <w:ind w:left="426" w:hanging="426"/>
        <w:rPr>
          <w:del w:id="894" w:author="Maroš Varsányi" w:date="2019-03-08T11:29:00Z"/>
          <w:b w:val="0"/>
          <w:sz w:val="24"/>
          <w:szCs w:val="24"/>
        </w:rPr>
      </w:pPr>
      <w:del w:id="895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5AEB01A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96" w:author="Maroš Varsányi" w:date="2019-03-08T11:29:00Z"/>
          <w:b w:val="0"/>
          <w:sz w:val="24"/>
          <w:szCs w:val="24"/>
        </w:rPr>
      </w:pPr>
      <w:del w:id="897" w:author="Maroš Varsányi" w:date="2019-03-08T11:29:00Z">
        <w:r w:rsidRPr="004A0DC7">
          <w:rPr>
            <w:b w:val="0"/>
            <w:sz w:val="24"/>
            <w:szCs w:val="24"/>
          </w:rPr>
          <w:delText xml:space="preserve">vykonať preventívne kroky </w:delText>
        </w:r>
        <w:r w:rsidR="00F05D81">
          <w:rPr>
            <w:b w:val="0"/>
            <w:sz w:val="24"/>
            <w:szCs w:val="24"/>
          </w:rPr>
          <w:delText xml:space="preserve">s cieľom </w:delText>
        </w:r>
        <w:r w:rsidRPr="004A0DC7">
          <w:rPr>
            <w:b w:val="0"/>
            <w:sz w:val="24"/>
            <w:szCs w:val="24"/>
          </w:rPr>
          <w:delText>eliminova</w:delText>
        </w:r>
        <w:r w:rsidR="00F05D81">
          <w:rPr>
            <w:b w:val="0"/>
            <w:sz w:val="24"/>
            <w:szCs w:val="24"/>
          </w:rPr>
          <w:delText>ť</w:delText>
        </w:r>
        <w:r w:rsidRPr="004A0DC7">
          <w:rPr>
            <w:b w:val="0"/>
            <w:sz w:val="24"/>
            <w:szCs w:val="24"/>
          </w:rPr>
          <w:delText xml:space="preserve"> ch</w:delText>
        </w:r>
        <w:r w:rsidR="00F05D81">
          <w:rPr>
            <w:b w:val="0"/>
            <w:sz w:val="24"/>
            <w:szCs w:val="24"/>
          </w:rPr>
          <w:delText>yby</w:delText>
        </w:r>
        <w:r w:rsidRPr="004A0DC7">
          <w:rPr>
            <w:b w:val="0"/>
            <w:sz w:val="24"/>
            <w:szCs w:val="24"/>
          </w:rPr>
          <w:delText xml:space="preserve"> a nedostatk</w:delText>
        </w:r>
        <w:r w:rsidR="00F05D81">
          <w:rPr>
            <w:b w:val="0"/>
            <w:sz w:val="24"/>
            <w:szCs w:val="24"/>
          </w:rPr>
          <w:delText>y</w:delText>
        </w:r>
        <w:r w:rsidRPr="004A0DC7">
          <w:rPr>
            <w:b w:val="0"/>
            <w:sz w:val="24"/>
            <w:szCs w:val="24"/>
          </w:rPr>
          <w:delText xml:space="preserve"> v návrhoch dokumentácie k VO, a tým znížiť riziko porušenia ZVO; </w:delText>
        </w:r>
      </w:del>
    </w:p>
    <w:p w14:paraId="04AC073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898" w:author="Maroš Varsányi" w:date="2019-03-08T11:29:00Z"/>
          <w:b w:val="0"/>
          <w:sz w:val="24"/>
          <w:szCs w:val="24"/>
        </w:rPr>
      </w:pPr>
      <w:del w:id="899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569D99C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00" w:author="Maroš Varsányi" w:date="2019-03-08T11:29:00Z"/>
          <w:b w:val="0"/>
          <w:sz w:val="24"/>
          <w:szCs w:val="24"/>
        </w:rPr>
      </w:pPr>
      <w:del w:id="901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7720539B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02" w:author="Maroš Varsányi" w:date="2019-03-08T11:29:00Z"/>
          <w:b w:val="0"/>
          <w:sz w:val="24"/>
          <w:szCs w:val="24"/>
        </w:rPr>
      </w:pPr>
      <w:del w:id="903" w:author="Maroš Varsányi" w:date="2019-03-08T11:29:00Z">
        <w:r w:rsidRPr="004A0DC7">
          <w:rPr>
            <w:b w:val="0"/>
            <w:sz w:val="24"/>
            <w:szCs w:val="24"/>
          </w:rPr>
          <w:delText>oznámiť OČTK  skutočnosť, že bol alebo mohol byť spáchaný trestný čin;</w:delText>
        </w:r>
      </w:del>
    </w:p>
    <w:p w14:paraId="2E3460F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04" w:author="Maroš Varsányi" w:date="2019-03-08T11:29:00Z"/>
          <w:b w:val="0"/>
          <w:sz w:val="24"/>
          <w:szCs w:val="24"/>
        </w:rPr>
      </w:pPr>
      <w:del w:id="905" w:author="Maroš Varsányi" w:date="2019-03-08T11:29:00Z">
        <w:r w:rsidRPr="004A0DC7">
          <w:rPr>
            <w:b w:val="0"/>
            <w:sz w:val="24"/>
            <w:szCs w:val="24"/>
          </w:rPr>
          <w:delText>zamietnuť žiadosť o vykonanie ex ante kontroly;</w:delText>
        </w:r>
      </w:del>
    </w:p>
    <w:p w14:paraId="2A79912B" w14:textId="77777777" w:rsidR="00AF6004" w:rsidRPr="00BF7BAD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06" w:author="Maroš Varsányi" w:date="2019-03-08T11:29:00Z"/>
          <w:b w:val="0"/>
        </w:rPr>
      </w:pPr>
      <w:del w:id="907" w:author="Maroš Varsányi" w:date="2019-03-08T11:29:00Z">
        <w:r w:rsidRPr="004A0DC7">
          <w:rPr>
            <w:b w:val="0"/>
            <w:sz w:val="24"/>
            <w:szCs w:val="24"/>
          </w:rPr>
          <w:delText xml:space="preserve">neudeliť súhlas </w:delText>
        </w:r>
        <w:r w:rsidR="007E24C8">
          <w:rPr>
            <w:b w:val="0"/>
            <w:sz w:val="24"/>
            <w:szCs w:val="24"/>
          </w:rPr>
          <w:delText>s</w:delText>
        </w:r>
        <w:r w:rsidRPr="004A0DC7">
          <w:rPr>
            <w:b w:val="0"/>
            <w:sz w:val="24"/>
            <w:szCs w:val="24"/>
          </w:rPr>
          <w:delText xml:space="preserve"> uzatvoren</w:delText>
        </w:r>
        <w:r w:rsidR="007E24C8">
          <w:rPr>
            <w:b w:val="0"/>
            <w:sz w:val="24"/>
            <w:szCs w:val="24"/>
          </w:rPr>
          <w:delText>ím</w:delText>
        </w:r>
        <w:r w:rsidRPr="004A0DC7">
          <w:rPr>
            <w:b w:val="0"/>
            <w:sz w:val="24"/>
            <w:szCs w:val="24"/>
          </w:rPr>
          <w:delText xml:space="preserve"> zmluvy s úspešným uchádzačom a pod.</w:delText>
        </w:r>
      </w:del>
    </w:p>
    <w:p w14:paraId="14C2EE7F" w14:textId="77777777" w:rsidR="00AF6004" w:rsidRDefault="0065496C" w:rsidP="00A3753D">
      <w:pPr>
        <w:pStyle w:val="MPCKO3"/>
        <w:rPr>
          <w:del w:id="908" w:author="Maroš Varsányi" w:date="2019-03-08T11:29:00Z"/>
        </w:rPr>
      </w:pPr>
      <w:del w:id="909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4A0DC7" w:rsidRPr="00E06AB1">
          <w:delText xml:space="preserve">3 </w:delText>
        </w:r>
        <w:r w:rsidR="00AF6004" w:rsidRPr="002F0D6C">
          <w:delText xml:space="preserve">Samostatná ex ante kontrola (bod 3.3.7.2.1 ods. 5 </w:delText>
        </w:r>
        <w:r w:rsidR="0001240F" w:rsidRPr="00C665BD">
          <w:delText>Systému riadenia</w:delText>
        </w:r>
        <w:r w:rsidR="00AF6004" w:rsidRPr="00C665BD">
          <w:delText xml:space="preserve"> EŠIF)</w:delText>
        </w:r>
      </w:del>
    </w:p>
    <w:p w14:paraId="154449BE" w14:textId="77777777" w:rsidR="0092396B" w:rsidRPr="0020600F" w:rsidRDefault="0092396B" w:rsidP="00F26803">
      <w:pPr>
        <w:rPr>
          <w:del w:id="910" w:author="Maroš Varsányi" w:date="2019-03-08T11:29:00Z"/>
        </w:rPr>
      </w:pPr>
    </w:p>
    <w:p w14:paraId="77CDBC10" w14:textId="77777777" w:rsidR="00AF6004" w:rsidRPr="004A0DC7" w:rsidRDefault="00AF6004" w:rsidP="004B6306">
      <w:pPr>
        <w:pStyle w:val="AZnadpisbezcisla"/>
        <w:numPr>
          <w:ilvl w:val="0"/>
          <w:numId w:val="40"/>
        </w:numPr>
        <w:spacing w:before="0" w:after="120"/>
        <w:ind w:left="426" w:hanging="426"/>
        <w:rPr>
          <w:del w:id="911" w:author="Maroš Varsányi" w:date="2019-03-08T11:29:00Z"/>
          <w:b w:val="0"/>
          <w:sz w:val="24"/>
          <w:szCs w:val="24"/>
        </w:rPr>
      </w:pPr>
      <w:del w:id="912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2AB49AF0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13" w:author="Maroš Varsányi" w:date="2019-03-08T11:29:00Z"/>
          <w:b w:val="0"/>
          <w:sz w:val="24"/>
          <w:szCs w:val="24"/>
        </w:rPr>
      </w:pPr>
      <w:del w:id="914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6DA8BD0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15" w:author="Maroš Varsányi" w:date="2019-03-08T11:29:00Z"/>
          <w:b w:val="0"/>
          <w:sz w:val="24"/>
          <w:szCs w:val="24"/>
        </w:rPr>
      </w:pPr>
      <w:del w:id="916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7D68BF8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17" w:author="Maroš Varsányi" w:date="2019-03-08T11:29:00Z"/>
          <w:b w:val="0"/>
          <w:sz w:val="24"/>
          <w:szCs w:val="24"/>
        </w:rPr>
      </w:pPr>
      <w:del w:id="918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3689C14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19" w:author="Maroš Varsányi" w:date="2019-03-08T11:29:00Z"/>
          <w:b w:val="0"/>
          <w:sz w:val="24"/>
          <w:szCs w:val="24"/>
        </w:rPr>
      </w:pPr>
      <w:del w:id="920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5DC8325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21" w:author="Maroš Varsányi" w:date="2019-03-08T11:29:00Z"/>
          <w:b w:val="0"/>
          <w:sz w:val="24"/>
          <w:szCs w:val="24"/>
        </w:rPr>
      </w:pPr>
      <w:del w:id="922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643FBE8B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23" w:author="Maroš Varsányi" w:date="2019-03-08T11:29:00Z"/>
          <w:b w:val="0"/>
          <w:sz w:val="24"/>
          <w:szCs w:val="24"/>
        </w:rPr>
      </w:pPr>
      <w:del w:id="924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projektu;</w:delText>
        </w:r>
      </w:del>
    </w:p>
    <w:p w14:paraId="7C7DC84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25" w:author="Maroš Varsányi" w:date="2019-03-08T11:29:00Z"/>
          <w:b w:val="0"/>
          <w:sz w:val="24"/>
          <w:szCs w:val="24"/>
        </w:rPr>
      </w:pPr>
      <w:del w:id="926" w:author="Maroš Varsányi" w:date="2019-03-08T11:29:00Z">
        <w:r w:rsidRPr="004A0DC7">
          <w:rPr>
            <w:b w:val="0"/>
            <w:sz w:val="24"/>
            <w:szCs w:val="24"/>
          </w:rPr>
          <w:delText>informácie o rizikovosti zmluvy;</w:delText>
        </w:r>
      </w:del>
    </w:p>
    <w:p w14:paraId="0078B684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27" w:author="Maroš Varsányi" w:date="2019-03-08T11:29:00Z"/>
          <w:b w:val="0"/>
          <w:sz w:val="24"/>
          <w:szCs w:val="24"/>
        </w:rPr>
      </w:pPr>
      <w:del w:id="928" w:author="Maroš Varsányi" w:date="2019-03-08T11:29:00Z">
        <w:r w:rsidRPr="004A0DC7">
          <w:rPr>
            <w:b w:val="0"/>
            <w:sz w:val="24"/>
            <w:szCs w:val="24"/>
          </w:rPr>
          <w:delText>informácie, či oslovení dodávatelia v rámci prieskumu trhu nie sú majetkovo, organizačne alebo personálne prepojení a pod.</w:delText>
        </w:r>
      </w:del>
    </w:p>
    <w:p w14:paraId="31FEA951" w14:textId="77777777" w:rsidR="00AF6004" w:rsidRPr="004A0DC7" w:rsidRDefault="00AF6004" w:rsidP="004B6306">
      <w:pPr>
        <w:pStyle w:val="AZnadpisbezcisla"/>
        <w:numPr>
          <w:ilvl w:val="0"/>
          <w:numId w:val="40"/>
        </w:numPr>
        <w:spacing w:after="120"/>
        <w:ind w:left="426" w:hanging="426"/>
        <w:rPr>
          <w:del w:id="929" w:author="Maroš Varsányi" w:date="2019-03-08T11:29:00Z"/>
          <w:b w:val="0"/>
          <w:sz w:val="24"/>
          <w:szCs w:val="24"/>
        </w:rPr>
      </w:pPr>
      <w:del w:id="930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11B2473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31" w:author="Maroš Varsányi" w:date="2019-03-08T11:29:00Z"/>
          <w:b w:val="0"/>
          <w:sz w:val="24"/>
          <w:szCs w:val="24"/>
        </w:rPr>
      </w:pPr>
      <w:del w:id="932" w:author="Maroš Varsányi" w:date="2019-03-08T11:29:00Z">
        <w:r w:rsidRPr="004A0DC7">
          <w:rPr>
            <w:b w:val="0"/>
            <w:sz w:val="24"/>
            <w:szCs w:val="24"/>
          </w:rPr>
          <w:delText xml:space="preserve">vykonať preventívne kroky </w:delText>
        </w:r>
        <w:r w:rsidR="00F05D81">
          <w:rPr>
            <w:b w:val="0"/>
            <w:sz w:val="24"/>
            <w:szCs w:val="24"/>
          </w:rPr>
          <w:delText>s cieľom</w:delText>
        </w:r>
        <w:r w:rsidRPr="004A0DC7">
          <w:rPr>
            <w:b w:val="0"/>
            <w:sz w:val="24"/>
            <w:szCs w:val="24"/>
          </w:rPr>
          <w:delText xml:space="preserve"> eliminova</w:delText>
        </w:r>
        <w:r w:rsidR="00F05D81">
          <w:rPr>
            <w:b w:val="0"/>
            <w:sz w:val="24"/>
            <w:szCs w:val="24"/>
          </w:rPr>
          <w:delText>ť</w:delText>
        </w:r>
        <w:r w:rsidRPr="004A0DC7">
          <w:rPr>
            <w:b w:val="0"/>
            <w:sz w:val="24"/>
            <w:szCs w:val="24"/>
          </w:rPr>
          <w:delText xml:space="preserve"> ch</w:delText>
        </w:r>
        <w:r w:rsidR="00F05D81">
          <w:rPr>
            <w:b w:val="0"/>
            <w:sz w:val="24"/>
            <w:szCs w:val="24"/>
          </w:rPr>
          <w:delText>yby</w:delText>
        </w:r>
        <w:r w:rsidRPr="004A0DC7">
          <w:rPr>
            <w:b w:val="0"/>
            <w:sz w:val="24"/>
            <w:szCs w:val="24"/>
          </w:rPr>
          <w:delText xml:space="preserve"> a nedostat</w:delText>
        </w:r>
        <w:r w:rsidR="00F05D81">
          <w:rPr>
            <w:b w:val="0"/>
            <w:sz w:val="24"/>
            <w:szCs w:val="24"/>
          </w:rPr>
          <w:delText>ky</w:delText>
        </w:r>
        <w:r w:rsidRPr="004A0DC7">
          <w:rPr>
            <w:b w:val="0"/>
            <w:sz w:val="24"/>
            <w:szCs w:val="24"/>
          </w:rPr>
          <w:delText xml:space="preserve"> v návrhoch dokumentácie k VO, a tým znížiť riziko porušenia ZVO; </w:delText>
        </w:r>
      </w:del>
    </w:p>
    <w:p w14:paraId="7F62F68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33" w:author="Maroš Varsányi" w:date="2019-03-08T11:29:00Z"/>
          <w:b w:val="0"/>
          <w:sz w:val="24"/>
          <w:szCs w:val="24"/>
        </w:rPr>
      </w:pPr>
      <w:del w:id="934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1299D1E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35" w:author="Maroš Varsányi" w:date="2019-03-08T11:29:00Z"/>
          <w:b w:val="0"/>
          <w:sz w:val="24"/>
          <w:szCs w:val="24"/>
        </w:rPr>
      </w:pPr>
      <w:del w:id="936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3215ABFC" w14:textId="77777777" w:rsid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37" w:author="Maroš Varsányi" w:date="2019-03-08T11:29:00Z"/>
        </w:rPr>
      </w:pPr>
      <w:del w:id="938" w:author="Maroš Varsányi" w:date="2019-03-08T11:29:00Z">
        <w:r w:rsidRPr="004A0DC7">
          <w:rPr>
            <w:b w:val="0"/>
            <w:sz w:val="24"/>
            <w:szCs w:val="24"/>
          </w:rPr>
          <w:delText>oznámiť OČTK  skutočnosť, že bol alebo mohol byť spáchaný trestný čin a pod.</w:delText>
        </w:r>
        <w:bookmarkStart w:id="939" w:name="_Ref444468441"/>
      </w:del>
    </w:p>
    <w:p w14:paraId="0473B712" w14:textId="77777777" w:rsidR="004A0DC7" w:rsidRDefault="0065496C" w:rsidP="00A3753D">
      <w:pPr>
        <w:pStyle w:val="MPCKO3"/>
        <w:rPr>
          <w:del w:id="940" w:author="Maroš Varsányi" w:date="2019-03-08T11:29:00Z"/>
        </w:rPr>
      </w:pPr>
      <w:del w:id="941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4A0DC7" w:rsidRPr="00D43F98">
          <w:delText xml:space="preserve">4 </w:delText>
        </w:r>
        <w:r w:rsidR="00AF6004" w:rsidRPr="009A0F16">
          <w:delText>Druhá ex</w:delText>
        </w:r>
        <w:r w:rsidR="00F05D81">
          <w:delText xml:space="preserve"> </w:delText>
        </w:r>
        <w:r w:rsidR="00AF6004" w:rsidRPr="009A0F16">
          <w:delText>ante kontrola</w:delText>
        </w:r>
        <w:bookmarkEnd w:id="939"/>
      </w:del>
    </w:p>
    <w:p w14:paraId="6642DCD1" w14:textId="77777777" w:rsidR="0092396B" w:rsidRPr="0020600F" w:rsidRDefault="0092396B" w:rsidP="00F26803">
      <w:pPr>
        <w:rPr>
          <w:del w:id="942" w:author="Maroš Varsányi" w:date="2019-03-08T11:29:00Z"/>
        </w:rPr>
      </w:pPr>
    </w:p>
    <w:p w14:paraId="2E1E2F5E" w14:textId="77777777" w:rsidR="00AF6004" w:rsidRPr="004A0DC7" w:rsidRDefault="00AF6004" w:rsidP="004B6306">
      <w:pPr>
        <w:pStyle w:val="AZnadpisbezcisla"/>
        <w:numPr>
          <w:ilvl w:val="0"/>
          <w:numId w:val="41"/>
        </w:numPr>
        <w:spacing w:before="0" w:after="120"/>
        <w:ind w:left="426" w:hanging="426"/>
        <w:rPr>
          <w:del w:id="943" w:author="Maroš Varsányi" w:date="2019-03-08T11:29:00Z"/>
          <w:b w:val="0"/>
          <w:sz w:val="24"/>
          <w:szCs w:val="24"/>
        </w:rPr>
      </w:pPr>
      <w:del w:id="944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570C032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45" w:author="Maroš Varsányi" w:date="2019-03-08T11:29:00Z"/>
          <w:b w:val="0"/>
          <w:sz w:val="24"/>
          <w:szCs w:val="24"/>
        </w:rPr>
      </w:pPr>
      <w:del w:id="946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02E13554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47" w:author="Maroš Varsányi" w:date="2019-03-08T11:29:00Z"/>
          <w:b w:val="0"/>
          <w:sz w:val="24"/>
          <w:szCs w:val="24"/>
        </w:rPr>
      </w:pPr>
      <w:del w:id="948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14C7824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49" w:author="Maroš Varsányi" w:date="2019-03-08T11:29:00Z"/>
          <w:b w:val="0"/>
          <w:sz w:val="24"/>
          <w:szCs w:val="24"/>
        </w:rPr>
      </w:pPr>
      <w:del w:id="950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44DE92F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51" w:author="Maroš Varsányi" w:date="2019-03-08T11:29:00Z"/>
          <w:b w:val="0"/>
          <w:sz w:val="24"/>
          <w:szCs w:val="24"/>
        </w:rPr>
      </w:pPr>
      <w:del w:id="952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29B84FFE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53" w:author="Maroš Varsányi" w:date="2019-03-08T11:29:00Z"/>
          <w:b w:val="0"/>
          <w:sz w:val="24"/>
          <w:szCs w:val="24"/>
        </w:rPr>
      </w:pPr>
      <w:del w:id="954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1EE18357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55" w:author="Maroš Varsányi" w:date="2019-03-08T11:29:00Z"/>
          <w:b w:val="0"/>
          <w:sz w:val="24"/>
          <w:szCs w:val="24"/>
        </w:rPr>
      </w:pPr>
      <w:del w:id="956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projektu;</w:delText>
        </w:r>
      </w:del>
    </w:p>
    <w:p w14:paraId="4C785FB2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57" w:author="Maroš Varsányi" w:date="2019-03-08T11:29:00Z"/>
          <w:b w:val="0"/>
          <w:sz w:val="24"/>
          <w:szCs w:val="24"/>
        </w:rPr>
      </w:pPr>
      <w:del w:id="958" w:author="Maroš Varsányi" w:date="2019-03-08T11:29:00Z">
        <w:r w:rsidRPr="004A0DC7">
          <w:rPr>
            <w:b w:val="0"/>
            <w:sz w:val="24"/>
            <w:szCs w:val="24"/>
          </w:rPr>
          <w:delText>informácie o rizikovosti zmluvy;</w:delText>
        </w:r>
      </w:del>
    </w:p>
    <w:p w14:paraId="40FC074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59" w:author="Maroš Varsányi" w:date="2019-03-08T11:29:00Z"/>
          <w:b w:val="0"/>
          <w:sz w:val="24"/>
          <w:szCs w:val="24"/>
        </w:rPr>
      </w:pPr>
      <w:del w:id="960" w:author="Maroš Varsányi" w:date="2019-03-08T11:29:00Z">
        <w:r w:rsidRPr="004A0DC7">
          <w:rPr>
            <w:b w:val="0"/>
            <w:sz w:val="24"/>
            <w:szCs w:val="24"/>
          </w:rPr>
          <w:delText>informácie o navrhovaných dodávateľoch</w:delText>
        </w:r>
        <w:r w:rsidR="00F05D81">
          <w:rPr>
            <w:b w:val="0"/>
            <w:sz w:val="24"/>
            <w:szCs w:val="24"/>
          </w:rPr>
          <w:delText xml:space="preserve"> a</w:delText>
        </w:r>
        <w:r w:rsidRPr="004A0DC7">
          <w:rPr>
            <w:b w:val="0"/>
            <w:sz w:val="24"/>
            <w:szCs w:val="24"/>
          </w:rPr>
          <w:delText xml:space="preserve"> subdodávateľoch;</w:delText>
        </w:r>
      </w:del>
    </w:p>
    <w:p w14:paraId="1FAF2F6B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61" w:author="Maroš Varsányi" w:date="2019-03-08T11:29:00Z"/>
          <w:b w:val="0"/>
          <w:sz w:val="24"/>
          <w:szCs w:val="24"/>
        </w:rPr>
      </w:pPr>
      <w:del w:id="962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záujmov medzi členmi komisie na vyhodnotenie ponúk (resp. komisie na vyhodnotenie splnenia podmienok účasti) a záujemcami, resp. uchádzačmi, ktorí sa zúčastnili </w:delText>
        </w:r>
        <w:r w:rsidR="00F05D81">
          <w:rPr>
            <w:b w:val="0"/>
            <w:sz w:val="24"/>
            <w:szCs w:val="24"/>
          </w:rPr>
          <w:delText xml:space="preserve">na </w:delText>
        </w:r>
        <w:r w:rsidRPr="004A0DC7">
          <w:rPr>
            <w:b w:val="0"/>
            <w:sz w:val="24"/>
            <w:szCs w:val="24"/>
          </w:rPr>
          <w:delText>VO;</w:delText>
        </w:r>
      </w:del>
    </w:p>
    <w:p w14:paraId="1EBAD77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63" w:author="Maroš Varsányi" w:date="2019-03-08T11:29:00Z"/>
          <w:b w:val="0"/>
          <w:sz w:val="24"/>
          <w:szCs w:val="24"/>
        </w:rPr>
      </w:pPr>
      <w:del w:id="964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medzi zástupcom verejného obstarávateľa </w:delText>
        </w:r>
        <w:r w:rsidR="00F05D81">
          <w:rPr>
            <w:b w:val="0"/>
            <w:sz w:val="24"/>
            <w:szCs w:val="24"/>
          </w:rPr>
          <w:br/>
        </w:r>
        <w:r w:rsidRPr="004A0DC7">
          <w:rPr>
            <w:b w:val="0"/>
            <w:sz w:val="24"/>
            <w:szCs w:val="24"/>
          </w:rPr>
          <w:delText>a úspešným uchádzačom;</w:delText>
        </w:r>
      </w:del>
    </w:p>
    <w:p w14:paraId="00E7CD0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65" w:author="Maroš Varsányi" w:date="2019-03-08T11:29:00Z"/>
          <w:b w:val="0"/>
          <w:sz w:val="24"/>
          <w:szCs w:val="24"/>
        </w:rPr>
      </w:pPr>
      <w:del w:id="966" w:author="Maroš Varsányi" w:date="2019-03-08T11:29:00Z">
        <w:r w:rsidRPr="004A0DC7">
          <w:rPr>
            <w:b w:val="0"/>
            <w:sz w:val="24"/>
            <w:szCs w:val="24"/>
          </w:rPr>
          <w:delText>informácie, či sa určitý subjekt pravidelne stáva úspešným uchádzačom, s ktorým je uzatvorená zmluva v rámci VO, resp. či sa pravidelne podieľa na plnení zmluvy ako subdodávateľ;</w:delText>
        </w:r>
      </w:del>
    </w:p>
    <w:p w14:paraId="57B1BAF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67" w:author="Maroš Varsányi" w:date="2019-03-08T11:29:00Z"/>
          <w:b w:val="0"/>
          <w:sz w:val="24"/>
          <w:szCs w:val="24"/>
        </w:rPr>
      </w:pPr>
      <w:del w:id="968" w:author="Maroš Varsányi" w:date="2019-03-08T11:29:00Z">
        <w:r w:rsidRPr="004A0DC7">
          <w:rPr>
            <w:b w:val="0"/>
            <w:sz w:val="24"/>
            <w:szCs w:val="24"/>
          </w:rPr>
          <w:delText>informácie, či nedošlo ku konfliktu záujmov medzi záujemcami, uchádzačmi, navrhovanými subdodávateľmi, tretími osobami, ktorých uchádzači použili na preukázanie splnenia podmienok účasti vo VO;</w:delText>
        </w:r>
      </w:del>
    </w:p>
    <w:p w14:paraId="585DA63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69" w:author="Maroš Varsányi" w:date="2019-03-08T11:29:00Z"/>
          <w:b w:val="0"/>
          <w:sz w:val="24"/>
          <w:szCs w:val="24"/>
        </w:rPr>
      </w:pPr>
      <w:del w:id="970" w:author="Maroš Varsányi" w:date="2019-03-08T11:29:00Z">
        <w:r w:rsidRPr="004A0DC7">
          <w:rPr>
            <w:b w:val="0"/>
            <w:sz w:val="24"/>
            <w:szCs w:val="24"/>
          </w:rPr>
          <w:delText>informácie, či oslovení dodávatelia v rámci prieskumu trhu nie sú majetkovo, organizačne alebo personálne prepojení a pod.</w:delText>
        </w:r>
      </w:del>
    </w:p>
    <w:p w14:paraId="1BBF4CAD" w14:textId="77777777" w:rsidR="00AF6004" w:rsidRPr="004A0DC7" w:rsidRDefault="00AF6004" w:rsidP="004B6306">
      <w:pPr>
        <w:pStyle w:val="AZnadpisbezcisla"/>
        <w:numPr>
          <w:ilvl w:val="0"/>
          <w:numId w:val="41"/>
        </w:numPr>
        <w:spacing w:after="120"/>
        <w:ind w:left="426" w:hanging="426"/>
        <w:rPr>
          <w:del w:id="971" w:author="Maroš Varsányi" w:date="2019-03-08T11:29:00Z"/>
          <w:b w:val="0"/>
          <w:sz w:val="24"/>
          <w:szCs w:val="24"/>
        </w:rPr>
      </w:pPr>
      <w:del w:id="972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14ED4C8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73" w:author="Maroš Varsányi" w:date="2019-03-08T11:29:00Z"/>
          <w:b w:val="0"/>
          <w:sz w:val="24"/>
          <w:szCs w:val="24"/>
        </w:rPr>
      </w:pPr>
      <w:del w:id="974" w:author="Maroš Varsányi" w:date="2019-03-08T11:29:00Z">
        <w:r w:rsidRPr="004A0DC7">
          <w:rPr>
            <w:b w:val="0"/>
            <w:sz w:val="24"/>
            <w:szCs w:val="24"/>
          </w:rPr>
          <w:delText xml:space="preserve">vykonať preventívne kroky </w:delText>
        </w:r>
        <w:r w:rsidR="00F05D81">
          <w:rPr>
            <w:b w:val="0"/>
            <w:sz w:val="24"/>
            <w:szCs w:val="24"/>
          </w:rPr>
          <w:delText>s cieľom</w:delText>
        </w:r>
        <w:r w:rsidRPr="004A0DC7">
          <w:rPr>
            <w:b w:val="0"/>
            <w:sz w:val="24"/>
            <w:szCs w:val="24"/>
          </w:rPr>
          <w:delText xml:space="preserve"> eliminova</w:delText>
        </w:r>
        <w:r w:rsidR="00F05D81">
          <w:rPr>
            <w:b w:val="0"/>
            <w:sz w:val="24"/>
            <w:szCs w:val="24"/>
          </w:rPr>
          <w:delText>ť</w:delText>
        </w:r>
        <w:r w:rsidRPr="004A0DC7">
          <w:rPr>
            <w:b w:val="0"/>
            <w:sz w:val="24"/>
            <w:szCs w:val="24"/>
          </w:rPr>
          <w:delText xml:space="preserve"> ch</w:delText>
        </w:r>
        <w:r w:rsidR="00F05D81">
          <w:rPr>
            <w:b w:val="0"/>
            <w:sz w:val="24"/>
            <w:szCs w:val="24"/>
          </w:rPr>
          <w:delText>yby</w:delText>
        </w:r>
        <w:r w:rsidRPr="004A0DC7">
          <w:rPr>
            <w:b w:val="0"/>
            <w:sz w:val="24"/>
            <w:szCs w:val="24"/>
          </w:rPr>
          <w:delText xml:space="preserve"> a nedostatk</w:delText>
        </w:r>
        <w:r w:rsidR="00F05D81">
          <w:rPr>
            <w:b w:val="0"/>
            <w:sz w:val="24"/>
            <w:szCs w:val="24"/>
          </w:rPr>
          <w:delText>y</w:delText>
        </w:r>
        <w:r w:rsidRPr="004A0DC7">
          <w:rPr>
            <w:b w:val="0"/>
            <w:sz w:val="24"/>
            <w:szCs w:val="24"/>
          </w:rPr>
          <w:delText xml:space="preserve"> v návrhoch dokumentácie k VO, a tým znížiť riziko porušenia ZVO; </w:delText>
        </w:r>
      </w:del>
    </w:p>
    <w:p w14:paraId="6E9CF1E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75" w:author="Maroš Varsányi" w:date="2019-03-08T11:29:00Z"/>
          <w:b w:val="0"/>
          <w:sz w:val="24"/>
          <w:szCs w:val="24"/>
        </w:rPr>
      </w:pPr>
      <w:del w:id="976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15F8896E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77" w:author="Maroš Varsányi" w:date="2019-03-08T11:29:00Z"/>
          <w:b w:val="0"/>
          <w:sz w:val="24"/>
          <w:szCs w:val="24"/>
        </w:rPr>
      </w:pPr>
      <w:del w:id="978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7ABCED17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79" w:author="Maroš Varsányi" w:date="2019-03-08T11:29:00Z"/>
          <w:b w:val="0"/>
          <w:sz w:val="24"/>
          <w:szCs w:val="24"/>
        </w:rPr>
      </w:pPr>
      <w:del w:id="980" w:author="Maroš Varsányi" w:date="2019-03-08T11:29:00Z">
        <w:r w:rsidRPr="004A0DC7">
          <w:rPr>
            <w:b w:val="0"/>
            <w:sz w:val="24"/>
            <w:szCs w:val="24"/>
          </w:rPr>
          <w:delText xml:space="preserve">oznámiť OČTK  skutočnosť, že bol alebo mohol byť spáchaný trestný čin; </w:delText>
        </w:r>
      </w:del>
    </w:p>
    <w:p w14:paraId="3CE08B09" w14:textId="77777777" w:rsidR="00AF6004" w:rsidRPr="005E69CA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81" w:author="Maroš Varsányi" w:date="2019-03-08T11:29:00Z"/>
          <w:b w:val="0"/>
        </w:rPr>
      </w:pPr>
      <w:del w:id="982" w:author="Maroš Varsányi" w:date="2019-03-08T11:29:00Z">
        <w:r w:rsidRPr="004A0DC7">
          <w:rPr>
            <w:b w:val="0"/>
            <w:sz w:val="24"/>
            <w:szCs w:val="24"/>
          </w:rPr>
          <w:delText xml:space="preserve">neudeliť súhlas </w:delText>
        </w:r>
        <w:r w:rsidR="007E24C8">
          <w:rPr>
            <w:b w:val="0"/>
            <w:sz w:val="24"/>
            <w:szCs w:val="24"/>
          </w:rPr>
          <w:delText>s</w:delText>
        </w:r>
        <w:r w:rsidRPr="004A0DC7">
          <w:rPr>
            <w:b w:val="0"/>
            <w:sz w:val="24"/>
            <w:szCs w:val="24"/>
          </w:rPr>
          <w:delText xml:space="preserve"> uzatvoren</w:delText>
        </w:r>
        <w:r w:rsidR="007E24C8">
          <w:rPr>
            <w:b w:val="0"/>
            <w:sz w:val="24"/>
            <w:szCs w:val="24"/>
          </w:rPr>
          <w:delText>ím</w:delText>
        </w:r>
        <w:r w:rsidRPr="004A0DC7">
          <w:rPr>
            <w:b w:val="0"/>
            <w:sz w:val="24"/>
            <w:szCs w:val="24"/>
          </w:rPr>
          <w:delText xml:space="preserve"> zmluvy s úspešným uchádzačom a vyzvať na opakovanie procesu VO a pod.</w:delText>
        </w:r>
      </w:del>
    </w:p>
    <w:p w14:paraId="0D429F88" w14:textId="77777777" w:rsidR="004A0DC7" w:rsidRDefault="0065496C" w:rsidP="00A3753D">
      <w:pPr>
        <w:pStyle w:val="MPCKO3"/>
        <w:rPr>
          <w:del w:id="983" w:author="Maroš Varsányi" w:date="2019-03-08T11:29:00Z"/>
        </w:rPr>
      </w:pPr>
      <w:del w:id="984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4A0DC7" w:rsidRPr="00036E7B">
          <w:delText xml:space="preserve">5 </w:delText>
        </w:r>
        <w:r w:rsidR="00AF6004" w:rsidRPr="00036E7B">
          <w:delText>Štandardná ex</w:delText>
        </w:r>
        <w:r w:rsidR="00F05D81">
          <w:delText xml:space="preserve"> </w:delText>
        </w:r>
        <w:r w:rsidR="00AF6004" w:rsidRPr="00036E7B">
          <w:delText>post kontrola</w:delText>
        </w:r>
      </w:del>
    </w:p>
    <w:p w14:paraId="4FEECDEA" w14:textId="77777777" w:rsidR="0092396B" w:rsidRPr="0020600F" w:rsidRDefault="0092396B" w:rsidP="00F26803">
      <w:pPr>
        <w:rPr>
          <w:del w:id="985" w:author="Maroš Varsányi" w:date="2019-03-08T11:29:00Z"/>
        </w:rPr>
      </w:pPr>
    </w:p>
    <w:p w14:paraId="175E7BFA" w14:textId="77777777" w:rsidR="00AF6004" w:rsidRPr="004A0DC7" w:rsidRDefault="00AF6004" w:rsidP="004B6306">
      <w:pPr>
        <w:pStyle w:val="AZnadpisbezcisla"/>
        <w:numPr>
          <w:ilvl w:val="0"/>
          <w:numId w:val="42"/>
        </w:numPr>
        <w:spacing w:before="0" w:after="120"/>
        <w:ind w:left="426" w:hanging="426"/>
        <w:rPr>
          <w:del w:id="986" w:author="Maroš Varsányi" w:date="2019-03-08T11:29:00Z"/>
          <w:b w:val="0"/>
          <w:sz w:val="24"/>
          <w:szCs w:val="24"/>
        </w:rPr>
      </w:pPr>
      <w:del w:id="987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1EC6E3D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88" w:author="Maroš Varsányi" w:date="2019-03-08T11:29:00Z"/>
          <w:b w:val="0"/>
          <w:sz w:val="24"/>
          <w:szCs w:val="24"/>
        </w:rPr>
      </w:pPr>
      <w:del w:id="989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4F20580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90" w:author="Maroš Varsányi" w:date="2019-03-08T11:29:00Z"/>
          <w:b w:val="0"/>
          <w:sz w:val="24"/>
          <w:szCs w:val="24"/>
        </w:rPr>
      </w:pPr>
      <w:del w:id="991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26DE9822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92" w:author="Maroš Varsányi" w:date="2019-03-08T11:29:00Z"/>
          <w:b w:val="0"/>
          <w:sz w:val="24"/>
          <w:szCs w:val="24"/>
        </w:rPr>
      </w:pPr>
      <w:del w:id="993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447F06A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94" w:author="Maroš Varsányi" w:date="2019-03-08T11:29:00Z"/>
          <w:b w:val="0"/>
          <w:sz w:val="24"/>
          <w:szCs w:val="24"/>
        </w:rPr>
      </w:pPr>
      <w:del w:id="995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582FE8C6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96" w:author="Maroš Varsányi" w:date="2019-03-08T11:29:00Z"/>
          <w:b w:val="0"/>
          <w:sz w:val="24"/>
          <w:szCs w:val="24"/>
        </w:rPr>
      </w:pPr>
      <w:del w:id="997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4101CA2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998" w:author="Maroš Varsányi" w:date="2019-03-08T11:29:00Z"/>
          <w:b w:val="0"/>
          <w:sz w:val="24"/>
          <w:szCs w:val="24"/>
        </w:rPr>
      </w:pPr>
      <w:del w:id="999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projektu;</w:delText>
        </w:r>
      </w:del>
    </w:p>
    <w:p w14:paraId="7CB5D67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00" w:author="Maroš Varsányi" w:date="2019-03-08T11:29:00Z"/>
          <w:b w:val="0"/>
          <w:sz w:val="24"/>
          <w:szCs w:val="24"/>
        </w:rPr>
      </w:pPr>
      <w:del w:id="1001" w:author="Maroš Varsányi" w:date="2019-03-08T11:29:00Z">
        <w:r w:rsidRPr="004A0DC7">
          <w:rPr>
            <w:b w:val="0"/>
            <w:sz w:val="24"/>
            <w:szCs w:val="24"/>
          </w:rPr>
          <w:delText>informácie o rizikovosti zmluvy;</w:delText>
        </w:r>
      </w:del>
    </w:p>
    <w:p w14:paraId="66F0B2C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02" w:author="Maroš Varsányi" w:date="2019-03-08T11:29:00Z"/>
          <w:b w:val="0"/>
          <w:sz w:val="24"/>
          <w:szCs w:val="24"/>
        </w:rPr>
      </w:pPr>
      <w:del w:id="1003" w:author="Maroš Varsányi" w:date="2019-03-08T11:29:00Z">
        <w:r w:rsidRPr="004A0DC7">
          <w:rPr>
            <w:b w:val="0"/>
            <w:sz w:val="24"/>
            <w:szCs w:val="24"/>
          </w:rPr>
          <w:delText>informácie o</w:delText>
        </w:r>
        <w:r w:rsidR="00F05D81">
          <w:rPr>
            <w:b w:val="0"/>
            <w:sz w:val="24"/>
            <w:szCs w:val="24"/>
          </w:rPr>
          <w:delText> </w:delText>
        </w:r>
        <w:r w:rsidRPr="004A0DC7">
          <w:rPr>
            <w:b w:val="0"/>
            <w:sz w:val="24"/>
            <w:szCs w:val="24"/>
          </w:rPr>
          <w:delText>dodávateľoch</w:delText>
        </w:r>
        <w:r w:rsidR="00F05D81">
          <w:rPr>
            <w:b w:val="0"/>
            <w:sz w:val="24"/>
            <w:szCs w:val="24"/>
          </w:rPr>
          <w:delText xml:space="preserve"> a </w:delText>
        </w:r>
        <w:r w:rsidRPr="004A0DC7">
          <w:rPr>
            <w:b w:val="0"/>
            <w:sz w:val="24"/>
            <w:szCs w:val="24"/>
          </w:rPr>
          <w:delText>subdodávateľoch;</w:delText>
        </w:r>
      </w:del>
    </w:p>
    <w:p w14:paraId="3B081EC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04" w:author="Maroš Varsányi" w:date="2019-03-08T11:29:00Z"/>
          <w:b w:val="0"/>
          <w:sz w:val="24"/>
          <w:szCs w:val="24"/>
        </w:rPr>
      </w:pPr>
      <w:del w:id="1005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záujmov medzi členmi komisie na vyhodnotenie ponúk (resp. komisie na vyhodnotenie splnenia podmienok účasti) a záujemcami, resp. uchádzačmi, ktorí sa zúčastnili </w:delText>
        </w:r>
        <w:r w:rsidR="00F05D81">
          <w:rPr>
            <w:b w:val="0"/>
            <w:sz w:val="24"/>
            <w:szCs w:val="24"/>
          </w:rPr>
          <w:delText xml:space="preserve">na </w:delText>
        </w:r>
        <w:r w:rsidRPr="004A0DC7">
          <w:rPr>
            <w:b w:val="0"/>
            <w:sz w:val="24"/>
            <w:szCs w:val="24"/>
          </w:rPr>
          <w:delText>VO;</w:delText>
        </w:r>
      </w:del>
    </w:p>
    <w:p w14:paraId="41920DB0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06" w:author="Maroš Varsányi" w:date="2019-03-08T11:29:00Z"/>
          <w:b w:val="0"/>
          <w:sz w:val="24"/>
          <w:szCs w:val="24"/>
        </w:rPr>
      </w:pPr>
      <w:del w:id="1007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medzi zástupcom verejného obstarávateľa </w:delText>
        </w:r>
        <w:r w:rsidR="00F05D81">
          <w:rPr>
            <w:b w:val="0"/>
            <w:sz w:val="24"/>
            <w:szCs w:val="24"/>
          </w:rPr>
          <w:br/>
        </w:r>
        <w:r w:rsidRPr="004A0DC7">
          <w:rPr>
            <w:b w:val="0"/>
            <w:sz w:val="24"/>
            <w:szCs w:val="24"/>
          </w:rPr>
          <w:delText>a úspešným uchádzačom;</w:delText>
        </w:r>
      </w:del>
    </w:p>
    <w:p w14:paraId="1B23FEC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08" w:author="Maroš Varsányi" w:date="2019-03-08T11:29:00Z"/>
          <w:b w:val="0"/>
          <w:sz w:val="24"/>
          <w:szCs w:val="24"/>
        </w:rPr>
      </w:pPr>
      <w:del w:id="1009" w:author="Maroš Varsányi" w:date="2019-03-08T11:29:00Z">
        <w:r w:rsidRPr="004A0DC7">
          <w:rPr>
            <w:b w:val="0"/>
            <w:sz w:val="24"/>
            <w:szCs w:val="24"/>
          </w:rPr>
          <w:delText>informácie, či sa určitý subjekt pravidelne stáva úspešným uchádzačom, s ktorým je uzatvorená zmluva v rámci VO, resp. či sa pravidelne podieľa na plnení zmluvy ako subdodávateľ;</w:delText>
        </w:r>
      </w:del>
    </w:p>
    <w:p w14:paraId="4EF17946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10" w:author="Maroš Varsányi" w:date="2019-03-08T11:29:00Z"/>
          <w:b w:val="0"/>
          <w:sz w:val="24"/>
          <w:szCs w:val="24"/>
        </w:rPr>
      </w:pPr>
      <w:del w:id="1011" w:author="Maroš Varsányi" w:date="2019-03-08T11:29:00Z">
        <w:r w:rsidRPr="004A0DC7">
          <w:rPr>
            <w:b w:val="0"/>
            <w:sz w:val="24"/>
            <w:szCs w:val="24"/>
          </w:rPr>
          <w:delText>informácie, či nedošlo ku konfliktu záujmov medzi záujemcami, uchádzačmi, navrhovanými subdodávateľmi, tretími osobami, ktorých uchádzači použili na preukázanie splnenia podmienok účasti vo VO;</w:delText>
        </w:r>
      </w:del>
    </w:p>
    <w:p w14:paraId="20C644A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12" w:author="Maroš Varsányi" w:date="2019-03-08T11:29:00Z"/>
          <w:b w:val="0"/>
          <w:sz w:val="24"/>
          <w:szCs w:val="24"/>
        </w:rPr>
      </w:pPr>
      <w:del w:id="1013" w:author="Maroš Varsányi" w:date="2019-03-08T11:29:00Z">
        <w:r w:rsidRPr="004A0DC7">
          <w:rPr>
            <w:b w:val="0"/>
            <w:sz w:val="24"/>
            <w:szCs w:val="24"/>
          </w:rPr>
          <w:delText>informácie, či oslovení dodávatelia v rámci prieskumu trhu neboli majetkovo, organizačne alebo personálne prepojení a pod.</w:delText>
        </w:r>
      </w:del>
    </w:p>
    <w:p w14:paraId="714391ED" w14:textId="77777777" w:rsidR="00AF6004" w:rsidRPr="004A0DC7" w:rsidRDefault="00AF6004" w:rsidP="004B6306">
      <w:pPr>
        <w:pStyle w:val="AZnadpisbezcisla"/>
        <w:numPr>
          <w:ilvl w:val="0"/>
          <w:numId w:val="42"/>
        </w:numPr>
        <w:spacing w:after="120"/>
        <w:ind w:left="426" w:hanging="426"/>
        <w:rPr>
          <w:del w:id="1014" w:author="Maroš Varsányi" w:date="2019-03-08T11:29:00Z"/>
          <w:b w:val="0"/>
          <w:sz w:val="24"/>
          <w:szCs w:val="24"/>
        </w:rPr>
      </w:pPr>
      <w:del w:id="1015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48422F34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16" w:author="Maroš Varsányi" w:date="2019-03-08T11:29:00Z"/>
          <w:b w:val="0"/>
          <w:sz w:val="24"/>
          <w:szCs w:val="24"/>
        </w:rPr>
      </w:pPr>
      <w:del w:id="1017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2E19AC5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18" w:author="Maroš Varsányi" w:date="2019-03-08T11:29:00Z"/>
          <w:b w:val="0"/>
          <w:sz w:val="24"/>
          <w:szCs w:val="24"/>
        </w:rPr>
      </w:pPr>
      <w:del w:id="1019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29F56644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20" w:author="Maroš Varsányi" w:date="2019-03-08T11:29:00Z"/>
          <w:b w:val="0"/>
          <w:sz w:val="24"/>
          <w:szCs w:val="24"/>
        </w:rPr>
      </w:pPr>
      <w:del w:id="1021" w:author="Maroš Varsányi" w:date="2019-03-08T11:29:00Z">
        <w:r w:rsidRPr="004A0DC7">
          <w:rPr>
            <w:b w:val="0"/>
            <w:sz w:val="24"/>
            <w:szCs w:val="24"/>
          </w:rPr>
          <w:delText>oznámiť OČTK  skutočnosť, že bol alebo mohol byť spáchaný trestný čin</w:delText>
        </w:r>
        <w:r w:rsidR="006E2D4D" w:rsidRPr="004A0DC7">
          <w:rPr>
            <w:b w:val="0"/>
            <w:sz w:val="24"/>
            <w:szCs w:val="24"/>
          </w:rPr>
          <w:delText>;</w:delText>
        </w:r>
        <w:r w:rsidRPr="004A0DC7">
          <w:rPr>
            <w:b w:val="0"/>
            <w:sz w:val="24"/>
            <w:szCs w:val="24"/>
          </w:rPr>
          <w:delText xml:space="preserve"> </w:delText>
        </w:r>
      </w:del>
    </w:p>
    <w:p w14:paraId="4660FE5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22" w:author="Maroš Varsányi" w:date="2019-03-08T11:29:00Z"/>
          <w:b w:val="0"/>
          <w:sz w:val="24"/>
          <w:szCs w:val="24"/>
        </w:rPr>
      </w:pPr>
      <w:del w:id="1023" w:author="Maroš Varsányi" w:date="2019-03-08T11:29:00Z">
        <w:r w:rsidRPr="004A0DC7">
          <w:rPr>
            <w:b w:val="0"/>
            <w:sz w:val="24"/>
            <w:szCs w:val="24"/>
          </w:rPr>
          <w:delText>nepripustiť výdavky súvisiace s VO do financovania v plnom rozsahu;</w:delText>
        </w:r>
      </w:del>
    </w:p>
    <w:p w14:paraId="12094B6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24" w:author="Maroš Varsányi" w:date="2019-03-08T11:29:00Z"/>
          <w:b w:val="0"/>
          <w:sz w:val="24"/>
          <w:szCs w:val="24"/>
        </w:rPr>
      </w:pPr>
      <w:del w:id="1025" w:author="Maroš Varsányi" w:date="2019-03-08T11:29:00Z">
        <w:r w:rsidRPr="004A0DC7">
          <w:rPr>
            <w:b w:val="0"/>
            <w:sz w:val="24"/>
            <w:szCs w:val="24"/>
          </w:rPr>
          <w:delText xml:space="preserve">určiť </w:delText>
        </w:r>
        <w:r w:rsidR="001D5192">
          <w:rPr>
            <w:b w:val="0"/>
            <w:sz w:val="24"/>
            <w:szCs w:val="24"/>
          </w:rPr>
          <w:delText>opravy</w:delText>
        </w:r>
        <w:r w:rsidR="001D5192" w:rsidRPr="004A0DC7">
          <w:rPr>
            <w:b w:val="0"/>
            <w:sz w:val="24"/>
            <w:szCs w:val="24"/>
          </w:rPr>
          <w:delText xml:space="preserve"> </w:delText>
        </w:r>
        <w:r w:rsidRPr="004A0DC7">
          <w:rPr>
            <w:b w:val="0"/>
            <w:sz w:val="24"/>
            <w:szCs w:val="24"/>
          </w:rPr>
          <w:delText>za VO;</w:delText>
        </w:r>
      </w:del>
    </w:p>
    <w:p w14:paraId="099FAB4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26" w:author="Maroš Varsányi" w:date="2019-03-08T11:29:00Z"/>
          <w:b w:val="0"/>
          <w:sz w:val="24"/>
          <w:szCs w:val="24"/>
        </w:rPr>
      </w:pPr>
      <w:del w:id="1027" w:author="Maroš Varsányi" w:date="2019-03-08T11:29:00Z">
        <w:r w:rsidRPr="004A0DC7">
          <w:rPr>
            <w:b w:val="0"/>
            <w:sz w:val="24"/>
            <w:szCs w:val="24"/>
          </w:rPr>
          <w:delText>vyhodnotiť skutočnosti ako podstatné porušeni</w:delText>
        </w:r>
        <w:r w:rsidR="00F05D81">
          <w:rPr>
            <w:b w:val="0"/>
            <w:sz w:val="24"/>
            <w:szCs w:val="24"/>
          </w:rPr>
          <w:delText>e</w:delText>
        </w:r>
        <w:r w:rsidRPr="004A0DC7">
          <w:rPr>
            <w:b w:val="0"/>
            <w:sz w:val="24"/>
            <w:szCs w:val="24"/>
          </w:rPr>
          <w:delText xml:space="preserve"> Zmluvy o NFP a pod.</w:delText>
        </w:r>
      </w:del>
    </w:p>
    <w:p w14:paraId="4D7AA759" w14:textId="77777777" w:rsidR="00AF6004" w:rsidRDefault="0065496C" w:rsidP="00A3753D">
      <w:pPr>
        <w:pStyle w:val="MPCKO3"/>
        <w:rPr>
          <w:del w:id="1028" w:author="Maroš Varsányi" w:date="2019-03-08T11:29:00Z"/>
        </w:rPr>
      </w:pPr>
      <w:del w:id="1029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907DC9">
          <w:delText xml:space="preserve">6 </w:delText>
        </w:r>
        <w:r w:rsidR="00AF6004" w:rsidRPr="002F0D6C">
          <w:delText>Následná ex</w:delText>
        </w:r>
        <w:r w:rsidR="00F05D81">
          <w:delText xml:space="preserve"> </w:delText>
        </w:r>
        <w:r w:rsidR="00AF6004" w:rsidRPr="002F0D6C">
          <w:delText>post kontrola</w:delText>
        </w:r>
      </w:del>
    </w:p>
    <w:p w14:paraId="7572D207" w14:textId="77777777" w:rsidR="0092396B" w:rsidRPr="0020600F" w:rsidRDefault="0092396B" w:rsidP="00F26803">
      <w:pPr>
        <w:rPr>
          <w:del w:id="1030" w:author="Maroš Varsányi" w:date="2019-03-08T11:29:00Z"/>
        </w:rPr>
      </w:pPr>
    </w:p>
    <w:p w14:paraId="50F0486F" w14:textId="77777777" w:rsidR="00AF6004" w:rsidRPr="004A0DC7" w:rsidRDefault="00AF6004" w:rsidP="004B6306">
      <w:pPr>
        <w:pStyle w:val="AZnadpisbezcisla"/>
        <w:numPr>
          <w:ilvl w:val="0"/>
          <w:numId w:val="43"/>
        </w:numPr>
        <w:spacing w:before="0" w:after="120"/>
        <w:ind w:left="426" w:hanging="426"/>
        <w:rPr>
          <w:del w:id="1031" w:author="Maroš Varsányi" w:date="2019-03-08T11:29:00Z"/>
          <w:b w:val="0"/>
          <w:sz w:val="24"/>
          <w:szCs w:val="24"/>
        </w:rPr>
      </w:pPr>
      <w:del w:id="1032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2D17A7C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33" w:author="Maroš Varsányi" w:date="2019-03-08T11:29:00Z"/>
          <w:b w:val="0"/>
          <w:sz w:val="24"/>
          <w:szCs w:val="24"/>
        </w:rPr>
      </w:pPr>
      <w:del w:id="1034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7F8BAAB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35" w:author="Maroš Varsányi" w:date="2019-03-08T11:29:00Z"/>
          <w:b w:val="0"/>
          <w:sz w:val="24"/>
          <w:szCs w:val="24"/>
        </w:rPr>
      </w:pPr>
      <w:del w:id="1036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2C214E9B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37" w:author="Maroš Varsányi" w:date="2019-03-08T11:29:00Z"/>
          <w:b w:val="0"/>
          <w:sz w:val="24"/>
          <w:szCs w:val="24"/>
        </w:rPr>
      </w:pPr>
      <w:del w:id="1038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14D14A3B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39" w:author="Maroš Varsányi" w:date="2019-03-08T11:29:00Z"/>
          <w:b w:val="0"/>
          <w:sz w:val="24"/>
          <w:szCs w:val="24"/>
        </w:rPr>
      </w:pPr>
      <w:del w:id="1040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3C197C92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41" w:author="Maroš Varsányi" w:date="2019-03-08T11:29:00Z"/>
          <w:b w:val="0"/>
          <w:sz w:val="24"/>
          <w:szCs w:val="24"/>
        </w:rPr>
      </w:pPr>
      <w:del w:id="1042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38CCBD4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43" w:author="Maroš Varsányi" w:date="2019-03-08T11:29:00Z"/>
          <w:b w:val="0"/>
          <w:sz w:val="24"/>
          <w:szCs w:val="24"/>
        </w:rPr>
      </w:pPr>
      <w:del w:id="1044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projektu;</w:delText>
        </w:r>
      </w:del>
    </w:p>
    <w:p w14:paraId="218687F7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45" w:author="Maroš Varsányi" w:date="2019-03-08T11:29:00Z"/>
          <w:b w:val="0"/>
          <w:sz w:val="24"/>
          <w:szCs w:val="24"/>
        </w:rPr>
      </w:pPr>
      <w:del w:id="1046" w:author="Maroš Varsányi" w:date="2019-03-08T11:29:00Z">
        <w:r w:rsidRPr="004A0DC7">
          <w:rPr>
            <w:b w:val="0"/>
            <w:sz w:val="24"/>
            <w:szCs w:val="24"/>
          </w:rPr>
          <w:delText>informácie o rizikovosti zmluvy;</w:delText>
        </w:r>
      </w:del>
    </w:p>
    <w:p w14:paraId="411ADE8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47" w:author="Maroš Varsányi" w:date="2019-03-08T11:29:00Z"/>
          <w:b w:val="0"/>
          <w:sz w:val="24"/>
          <w:szCs w:val="24"/>
        </w:rPr>
      </w:pPr>
      <w:del w:id="1048" w:author="Maroš Varsányi" w:date="2019-03-08T11:29:00Z">
        <w:r w:rsidRPr="004A0DC7">
          <w:rPr>
            <w:b w:val="0"/>
            <w:sz w:val="24"/>
            <w:szCs w:val="24"/>
          </w:rPr>
          <w:delText>informácie o</w:delText>
        </w:r>
        <w:r w:rsidR="00F05D81">
          <w:rPr>
            <w:b w:val="0"/>
            <w:sz w:val="24"/>
            <w:szCs w:val="24"/>
          </w:rPr>
          <w:delText> </w:delText>
        </w:r>
        <w:r w:rsidRPr="004A0DC7">
          <w:rPr>
            <w:b w:val="0"/>
            <w:sz w:val="24"/>
            <w:szCs w:val="24"/>
          </w:rPr>
          <w:delText>dodávateľoch</w:delText>
        </w:r>
        <w:r w:rsidR="00F05D81">
          <w:rPr>
            <w:b w:val="0"/>
            <w:sz w:val="24"/>
            <w:szCs w:val="24"/>
          </w:rPr>
          <w:delText xml:space="preserve"> a</w:delText>
        </w:r>
        <w:r w:rsidRPr="004A0DC7">
          <w:rPr>
            <w:b w:val="0"/>
            <w:sz w:val="24"/>
            <w:szCs w:val="24"/>
          </w:rPr>
          <w:delText xml:space="preserve"> subdodávateľoch;</w:delText>
        </w:r>
      </w:del>
    </w:p>
    <w:p w14:paraId="3ED7CC0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49" w:author="Maroš Varsányi" w:date="2019-03-08T11:29:00Z"/>
          <w:b w:val="0"/>
          <w:sz w:val="24"/>
          <w:szCs w:val="24"/>
        </w:rPr>
      </w:pPr>
      <w:del w:id="1050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záujmov medzi členmi komisie na vyhodnotenie ponúk (resp. komisie na vyhodnotenie splnenia podmienok účasti) a záujemcami, resp. uchádzačmi, ktorí sa zúčastnili </w:delText>
        </w:r>
        <w:r w:rsidR="00F05D81">
          <w:rPr>
            <w:b w:val="0"/>
            <w:sz w:val="24"/>
            <w:szCs w:val="24"/>
          </w:rPr>
          <w:delText xml:space="preserve">na </w:delText>
        </w:r>
        <w:r w:rsidRPr="004A0DC7">
          <w:rPr>
            <w:b w:val="0"/>
            <w:sz w:val="24"/>
            <w:szCs w:val="24"/>
          </w:rPr>
          <w:delText>VO;</w:delText>
        </w:r>
      </w:del>
    </w:p>
    <w:p w14:paraId="77BB842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51" w:author="Maroš Varsányi" w:date="2019-03-08T11:29:00Z"/>
          <w:b w:val="0"/>
          <w:sz w:val="24"/>
          <w:szCs w:val="24"/>
        </w:rPr>
      </w:pPr>
      <w:del w:id="1052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medzi zástupcom verejného obstarávateľa </w:delText>
        </w:r>
        <w:r w:rsidR="00F05D81">
          <w:rPr>
            <w:b w:val="0"/>
            <w:sz w:val="24"/>
            <w:szCs w:val="24"/>
          </w:rPr>
          <w:br/>
        </w:r>
        <w:r w:rsidRPr="004A0DC7">
          <w:rPr>
            <w:b w:val="0"/>
            <w:sz w:val="24"/>
            <w:szCs w:val="24"/>
          </w:rPr>
          <w:delText>a úspešným uchádzačom;</w:delText>
        </w:r>
      </w:del>
    </w:p>
    <w:p w14:paraId="6FC9DB47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53" w:author="Maroš Varsányi" w:date="2019-03-08T11:29:00Z"/>
          <w:b w:val="0"/>
          <w:sz w:val="24"/>
          <w:szCs w:val="24"/>
        </w:rPr>
      </w:pPr>
      <w:del w:id="1054" w:author="Maroš Varsányi" w:date="2019-03-08T11:29:00Z">
        <w:r w:rsidRPr="004A0DC7">
          <w:rPr>
            <w:b w:val="0"/>
            <w:sz w:val="24"/>
            <w:szCs w:val="24"/>
          </w:rPr>
          <w:delText>informácie, či sa určitý subjekt pravidelne stáva úspešným uchádzačom, s ktorým je uzatvorená zmluva v rámci VO, resp. či sa pravidelne podieľa na plnení zmluvy ako subdodávateľ;</w:delText>
        </w:r>
      </w:del>
    </w:p>
    <w:p w14:paraId="2DEE309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55" w:author="Maroš Varsányi" w:date="2019-03-08T11:29:00Z"/>
          <w:b w:val="0"/>
          <w:sz w:val="24"/>
          <w:szCs w:val="24"/>
        </w:rPr>
      </w:pPr>
      <w:del w:id="1056" w:author="Maroš Varsányi" w:date="2019-03-08T11:29:00Z">
        <w:r w:rsidRPr="004A0DC7">
          <w:rPr>
            <w:b w:val="0"/>
            <w:sz w:val="24"/>
            <w:szCs w:val="24"/>
          </w:rPr>
          <w:delText>informácie, či nedošlo ku konfliktu záujmov medzi záujemcami, uchádzačmi, navrhovanými subdodávateľmi, tretími osobami, ktorých uchádzači použili na preukázanie splnenia podmienok účasti vo VO;</w:delText>
        </w:r>
      </w:del>
    </w:p>
    <w:p w14:paraId="25CB3686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57" w:author="Maroš Varsányi" w:date="2019-03-08T11:29:00Z"/>
          <w:b w:val="0"/>
          <w:sz w:val="24"/>
          <w:szCs w:val="24"/>
        </w:rPr>
      </w:pPr>
      <w:del w:id="1058" w:author="Maroš Varsányi" w:date="2019-03-08T11:29:00Z">
        <w:r w:rsidRPr="004A0DC7">
          <w:rPr>
            <w:b w:val="0"/>
            <w:sz w:val="24"/>
            <w:szCs w:val="24"/>
          </w:rPr>
          <w:delText>informácie, či oslovení dodávatelia v rámci prieskumu trhu neboli majetkovo, organizačne alebo personálne prepojení a pod.</w:delText>
        </w:r>
      </w:del>
    </w:p>
    <w:p w14:paraId="7FF77D74" w14:textId="77777777" w:rsidR="00AF6004" w:rsidRPr="004A0DC7" w:rsidRDefault="00AF6004" w:rsidP="004B6306">
      <w:pPr>
        <w:pStyle w:val="AZnadpisbezcisla"/>
        <w:numPr>
          <w:ilvl w:val="0"/>
          <w:numId w:val="43"/>
        </w:numPr>
        <w:spacing w:after="120"/>
        <w:ind w:left="426" w:hanging="426"/>
        <w:rPr>
          <w:del w:id="1059" w:author="Maroš Varsányi" w:date="2019-03-08T11:29:00Z"/>
          <w:b w:val="0"/>
          <w:sz w:val="24"/>
          <w:szCs w:val="24"/>
        </w:rPr>
      </w:pPr>
      <w:del w:id="1060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5494D5FB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61" w:author="Maroš Varsányi" w:date="2019-03-08T11:29:00Z"/>
          <w:b w:val="0"/>
          <w:sz w:val="24"/>
          <w:szCs w:val="24"/>
        </w:rPr>
      </w:pPr>
      <w:del w:id="1062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6CE1EE5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63" w:author="Maroš Varsányi" w:date="2019-03-08T11:29:00Z"/>
          <w:b w:val="0"/>
          <w:sz w:val="24"/>
          <w:szCs w:val="24"/>
        </w:rPr>
      </w:pPr>
      <w:del w:id="1064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3281C950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65" w:author="Maroš Varsányi" w:date="2019-03-08T11:29:00Z"/>
          <w:b w:val="0"/>
          <w:sz w:val="24"/>
          <w:szCs w:val="24"/>
        </w:rPr>
      </w:pPr>
      <w:del w:id="1066" w:author="Maroš Varsányi" w:date="2019-03-08T11:29:00Z">
        <w:r w:rsidRPr="004A0DC7">
          <w:rPr>
            <w:b w:val="0"/>
            <w:sz w:val="24"/>
            <w:szCs w:val="24"/>
          </w:rPr>
          <w:delText xml:space="preserve">oznámiť OČTK  skutočnosť, že bol alebo mohol byť spáchaný trestný čin; </w:delText>
        </w:r>
      </w:del>
    </w:p>
    <w:p w14:paraId="3814DB0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67" w:author="Maroš Varsányi" w:date="2019-03-08T11:29:00Z"/>
          <w:b w:val="0"/>
          <w:sz w:val="24"/>
          <w:szCs w:val="24"/>
        </w:rPr>
      </w:pPr>
      <w:del w:id="1068" w:author="Maroš Varsányi" w:date="2019-03-08T11:29:00Z">
        <w:r w:rsidRPr="004A0DC7">
          <w:rPr>
            <w:b w:val="0"/>
            <w:sz w:val="24"/>
            <w:szCs w:val="24"/>
          </w:rPr>
          <w:delText>nepripustiť výdavky súvisiace s VO do financovania v plnom rozsahu;</w:delText>
        </w:r>
      </w:del>
    </w:p>
    <w:p w14:paraId="1322802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69" w:author="Maroš Varsányi" w:date="2019-03-08T11:29:00Z"/>
          <w:b w:val="0"/>
          <w:sz w:val="24"/>
          <w:szCs w:val="24"/>
        </w:rPr>
      </w:pPr>
      <w:del w:id="1070" w:author="Maroš Varsányi" w:date="2019-03-08T11:29:00Z">
        <w:r w:rsidRPr="004A0DC7">
          <w:rPr>
            <w:b w:val="0"/>
            <w:sz w:val="24"/>
            <w:szCs w:val="24"/>
          </w:rPr>
          <w:delText xml:space="preserve">určiť </w:delText>
        </w:r>
        <w:r w:rsidR="001D5192">
          <w:rPr>
            <w:b w:val="0"/>
            <w:sz w:val="24"/>
            <w:szCs w:val="24"/>
          </w:rPr>
          <w:delText>opravy</w:delText>
        </w:r>
        <w:r w:rsidR="001D5192" w:rsidRPr="004A0DC7">
          <w:rPr>
            <w:b w:val="0"/>
            <w:sz w:val="24"/>
            <w:szCs w:val="24"/>
          </w:rPr>
          <w:delText xml:space="preserve"> </w:delText>
        </w:r>
        <w:r w:rsidRPr="004A0DC7">
          <w:rPr>
            <w:b w:val="0"/>
            <w:sz w:val="24"/>
            <w:szCs w:val="24"/>
          </w:rPr>
          <w:delText>za VO;</w:delText>
        </w:r>
      </w:del>
    </w:p>
    <w:p w14:paraId="2D9AC98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71" w:author="Maroš Varsányi" w:date="2019-03-08T11:29:00Z"/>
          <w:b w:val="0"/>
          <w:sz w:val="24"/>
          <w:szCs w:val="24"/>
        </w:rPr>
      </w:pPr>
      <w:del w:id="1072" w:author="Maroš Varsányi" w:date="2019-03-08T11:29:00Z">
        <w:r w:rsidRPr="004A0DC7">
          <w:rPr>
            <w:b w:val="0"/>
            <w:sz w:val="24"/>
            <w:szCs w:val="24"/>
          </w:rPr>
          <w:delText>vyhodnotiť skutočnosti ako podstatné porušeni</w:delText>
        </w:r>
        <w:r w:rsidR="00F05D81">
          <w:rPr>
            <w:b w:val="0"/>
            <w:sz w:val="24"/>
            <w:szCs w:val="24"/>
          </w:rPr>
          <w:delText>e</w:delText>
        </w:r>
        <w:r w:rsidRPr="004A0DC7">
          <w:rPr>
            <w:b w:val="0"/>
            <w:sz w:val="24"/>
            <w:szCs w:val="24"/>
          </w:rPr>
          <w:delText xml:space="preserve"> Zmluvy o NFP a pod.</w:delText>
        </w:r>
      </w:del>
    </w:p>
    <w:p w14:paraId="26333CAE" w14:textId="77777777" w:rsidR="00AF6004" w:rsidRDefault="0065496C" w:rsidP="00A3753D">
      <w:pPr>
        <w:pStyle w:val="MPCKO3"/>
        <w:rPr>
          <w:del w:id="1073" w:author="Maroš Varsányi" w:date="2019-03-08T11:29:00Z"/>
        </w:rPr>
      </w:pPr>
      <w:del w:id="1074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4A0DC7" w:rsidRPr="002F0D6C">
          <w:delText xml:space="preserve">7 </w:delText>
        </w:r>
        <w:r w:rsidR="00AF6004" w:rsidRPr="00C665BD">
          <w:delText>Kontrola zákaziek podľa § 9 ods. 9 ZVO</w:delText>
        </w:r>
        <w:r w:rsidR="00353633">
          <w:delText>/</w:delText>
        </w:r>
        <w:r w:rsidR="0073086A">
          <w:delText>K</w:delText>
        </w:r>
        <w:r w:rsidR="0073086A" w:rsidRPr="0073086A">
          <w:delText>ontrola zákaziek s nízkou hodnotou podľa § 5 ods. 4 ZVO v nadväznosti na §</w:delText>
        </w:r>
        <w:r w:rsidR="00F05D81">
          <w:delText xml:space="preserve"> </w:delText>
        </w:r>
        <w:r w:rsidR="0073086A" w:rsidRPr="0073086A">
          <w:delText>117 ZVO</w:delText>
        </w:r>
      </w:del>
    </w:p>
    <w:p w14:paraId="16ABAEDD" w14:textId="77777777" w:rsidR="0092396B" w:rsidRPr="0020600F" w:rsidRDefault="0092396B" w:rsidP="00F26803">
      <w:pPr>
        <w:rPr>
          <w:del w:id="1075" w:author="Maroš Varsányi" w:date="2019-03-08T11:29:00Z"/>
        </w:rPr>
      </w:pPr>
    </w:p>
    <w:p w14:paraId="53600AFB" w14:textId="77777777" w:rsidR="00AF6004" w:rsidRPr="004A0DC7" w:rsidRDefault="00AF6004" w:rsidP="004B6306">
      <w:pPr>
        <w:pStyle w:val="AZnadpisbezcisla"/>
        <w:numPr>
          <w:ilvl w:val="0"/>
          <w:numId w:val="44"/>
        </w:numPr>
        <w:spacing w:before="0" w:after="120"/>
        <w:ind w:left="426" w:hanging="426"/>
        <w:rPr>
          <w:del w:id="1076" w:author="Maroš Varsányi" w:date="2019-03-08T11:29:00Z"/>
          <w:b w:val="0"/>
          <w:sz w:val="24"/>
          <w:szCs w:val="24"/>
        </w:rPr>
      </w:pPr>
      <w:del w:id="1077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26922FF4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78" w:author="Maroš Varsányi" w:date="2019-03-08T11:29:00Z"/>
          <w:b w:val="0"/>
          <w:sz w:val="24"/>
          <w:szCs w:val="24"/>
        </w:rPr>
      </w:pPr>
      <w:del w:id="1079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51466547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80" w:author="Maroš Varsányi" w:date="2019-03-08T11:29:00Z"/>
          <w:b w:val="0"/>
          <w:sz w:val="24"/>
          <w:szCs w:val="24"/>
        </w:rPr>
      </w:pPr>
      <w:del w:id="1081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14A8332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82" w:author="Maroš Varsányi" w:date="2019-03-08T11:29:00Z"/>
          <w:b w:val="0"/>
          <w:sz w:val="24"/>
          <w:szCs w:val="24"/>
        </w:rPr>
      </w:pPr>
      <w:del w:id="1083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13BE46C4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84" w:author="Maroš Varsányi" w:date="2019-03-08T11:29:00Z"/>
          <w:b w:val="0"/>
          <w:sz w:val="24"/>
          <w:szCs w:val="24"/>
        </w:rPr>
      </w:pPr>
      <w:del w:id="1085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05AD958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86" w:author="Maroš Varsányi" w:date="2019-03-08T11:29:00Z"/>
          <w:b w:val="0"/>
          <w:sz w:val="24"/>
          <w:szCs w:val="24"/>
        </w:rPr>
      </w:pPr>
      <w:del w:id="1087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6F4D80E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88" w:author="Maroš Varsányi" w:date="2019-03-08T11:29:00Z"/>
          <w:b w:val="0"/>
          <w:sz w:val="24"/>
          <w:szCs w:val="24"/>
        </w:rPr>
      </w:pPr>
      <w:del w:id="1089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projektu;</w:delText>
        </w:r>
      </w:del>
    </w:p>
    <w:p w14:paraId="0B58091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90" w:author="Maroš Varsányi" w:date="2019-03-08T11:29:00Z"/>
          <w:b w:val="0"/>
          <w:sz w:val="24"/>
          <w:szCs w:val="24"/>
        </w:rPr>
      </w:pPr>
      <w:del w:id="1091" w:author="Maroš Varsányi" w:date="2019-03-08T11:29:00Z">
        <w:r w:rsidRPr="004A0DC7">
          <w:rPr>
            <w:b w:val="0"/>
            <w:sz w:val="24"/>
            <w:szCs w:val="24"/>
          </w:rPr>
          <w:delText>informácie o rizikovosti zmluvy;</w:delText>
        </w:r>
      </w:del>
    </w:p>
    <w:p w14:paraId="4B61C77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92" w:author="Maroš Varsányi" w:date="2019-03-08T11:29:00Z"/>
          <w:b w:val="0"/>
          <w:sz w:val="24"/>
          <w:szCs w:val="24"/>
        </w:rPr>
      </w:pPr>
      <w:del w:id="1093" w:author="Maroš Varsányi" w:date="2019-03-08T11:29:00Z">
        <w:r w:rsidRPr="004A0DC7">
          <w:rPr>
            <w:b w:val="0"/>
            <w:sz w:val="24"/>
            <w:szCs w:val="24"/>
          </w:rPr>
          <w:delText>informácie o</w:delText>
        </w:r>
        <w:r w:rsidR="00F05D81">
          <w:rPr>
            <w:b w:val="0"/>
            <w:sz w:val="24"/>
            <w:szCs w:val="24"/>
          </w:rPr>
          <w:delText> </w:delText>
        </w:r>
        <w:r w:rsidRPr="004A0DC7">
          <w:rPr>
            <w:b w:val="0"/>
            <w:sz w:val="24"/>
            <w:szCs w:val="24"/>
          </w:rPr>
          <w:delText>dodávateľoch</w:delText>
        </w:r>
        <w:r w:rsidR="00F05D81">
          <w:rPr>
            <w:b w:val="0"/>
            <w:sz w:val="24"/>
            <w:szCs w:val="24"/>
          </w:rPr>
          <w:delText xml:space="preserve"> a</w:delText>
        </w:r>
        <w:r w:rsidRPr="004A0DC7">
          <w:rPr>
            <w:b w:val="0"/>
            <w:sz w:val="24"/>
            <w:szCs w:val="24"/>
          </w:rPr>
          <w:delText xml:space="preserve"> subdodávateľoch;</w:delText>
        </w:r>
      </w:del>
    </w:p>
    <w:p w14:paraId="012D1F3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94" w:author="Maroš Varsányi" w:date="2019-03-08T11:29:00Z"/>
          <w:b w:val="0"/>
          <w:sz w:val="24"/>
          <w:szCs w:val="24"/>
        </w:rPr>
      </w:pPr>
      <w:del w:id="1095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medzi zástupcom verejného obstarávateľa </w:delText>
        </w:r>
        <w:r w:rsidR="00F05D81">
          <w:rPr>
            <w:b w:val="0"/>
            <w:sz w:val="24"/>
            <w:szCs w:val="24"/>
          </w:rPr>
          <w:br/>
        </w:r>
        <w:r w:rsidRPr="004A0DC7">
          <w:rPr>
            <w:b w:val="0"/>
            <w:sz w:val="24"/>
            <w:szCs w:val="24"/>
          </w:rPr>
          <w:delText>a úspešným uchádzačom;</w:delText>
        </w:r>
      </w:del>
    </w:p>
    <w:p w14:paraId="3B12EFF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96" w:author="Maroš Varsányi" w:date="2019-03-08T11:29:00Z"/>
          <w:b w:val="0"/>
          <w:sz w:val="24"/>
          <w:szCs w:val="24"/>
        </w:rPr>
      </w:pPr>
      <w:del w:id="1097" w:author="Maroš Varsányi" w:date="2019-03-08T11:29:00Z">
        <w:r w:rsidRPr="004A0DC7">
          <w:rPr>
            <w:b w:val="0"/>
            <w:sz w:val="24"/>
            <w:szCs w:val="24"/>
          </w:rPr>
          <w:delText>informácie, či sa určitý subjekt pravidelne stáva úspešným uchádzačom, s ktorým je uzatvorená zmluva v rámci VO, resp. či sa pravidelne podieľa na plnení zmluvy ako subdodávateľ;</w:delText>
        </w:r>
      </w:del>
    </w:p>
    <w:p w14:paraId="608CF46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098" w:author="Maroš Varsányi" w:date="2019-03-08T11:29:00Z"/>
          <w:b w:val="0"/>
          <w:sz w:val="24"/>
          <w:szCs w:val="24"/>
        </w:rPr>
      </w:pPr>
      <w:del w:id="1099" w:author="Maroš Varsányi" w:date="2019-03-08T11:29:00Z">
        <w:r w:rsidRPr="004A0DC7">
          <w:rPr>
            <w:b w:val="0"/>
            <w:sz w:val="24"/>
            <w:szCs w:val="24"/>
          </w:rPr>
          <w:delText>informácie, či nedošlo ku konfliktu záujmov medzi záujemcami, uchádzačmi, navrhovanými subdodávateľmi;</w:delText>
        </w:r>
      </w:del>
    </w:p>
    <w:p w14:paraId="1A88192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00" w:author="Maroš Varsányi" w:date="2019-03-08T11:29:00Z"/>
          <w:b w:val="0"/>
          <w:sz w:val="24"/>
          <w:szCs w:val="24"/>
        </w:rPr>
      </w:pPr>
      <w:del w:id="1101" w:author="Maroš Varsányi" w:date="2019-03-08T11:29:00Z">
        <w:r w:rsidRPr="004A0DC7">
          <w:rPr>
            <w:b w:val="0"/>
            <w:sz w:val="24"/>
            <w:szCs w:val="24"/>
          </w:rPr>
          <w:delText>informácie, či oslovení dodávatelia v rámci prieskumu trhu neboli majetkovo, organizačne alebo personálne prepojení a pod.</w:delText>
        </w:r>
      </w:del>
    </w:p>
    <w:p w14:paraId="72391CC4" w14:textId="77777777" w:rsidR="00AF6004" w:rsidRPr="004A0DC7" w:rsidRDefault="00AF6004" w:rsidP="004B6306">
      <w:pPr>
        <w:pStyle w:val="AZnadpisbezcisla"/>
        <w:numPr>
          <w:ilvl w:val="0"/>
          <w:numId w:val="44"/>
        </w:numPr>
        <w:spacing w:after="120"/>
        <w:ind w:left="426" w:hanging="426"/>
        <w:rPr>
          <w:del w:id="1102" w:author="Maroš Varsányi" w:date="2019-03-08T11:29:00Z"/>
          <w:b w:val="0"/>
          <w:sz w:val="24"/>
          <w:szCs w:val="24"/>
        </w:rPr>
      </w:pPr>
      <w:del w:id="1103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14118F3B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04" w:author="Maroš Varsányi" w:date="2019-03-08T11:29:00Z"/>
          <w:b w:val="0"/>
          <w:sz w:val="24"/>
          <w:szCs w:val="24"/>
        </w:rPr>
      </w:pPr>
      <w:del w:id="1105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00B0800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06" w:author="Maroš Varsányi" w:date="2019-03-08T11:29:00Z"/>
          <w:b w:val="0"/>
          <w:sz w:val="24"/>
          <w:szCs w:val="24"/>
        </w:rPr>
      </w:pPr>
      <w:del w:id="1107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0E2BA1B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08" w:author="Maroš Varsányi" w:date="2019-03-08T11:29:00Z"/>
          <w:b w:val="0"/>
          <w:sz w:val="24"/>
          <w:szCs w:val="24"/>
        </w:rPr>
      </w:pPr>
      <w:del w:id="1109" w:author="Maroš Varsányi" w:date="2019-03-08T11:29:00Z">
        <w:r w:rsidRPr="004A0DC7">
          <w:rPr>
            <w:b w:val="0"/>
            <w:sz w:val="24"/>
            <w:szCs w:val="24"/>
          </w:rPr>
          <w:delText xml:space="preserve">oznámiť OČTK  skutočnosť, že bol alebo mohol byť spáchaný trestný čin; </w:delText>
        </w:r>
      </w:del>
    </w:p>
    <w:p w14:paraId="3AE702C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10" w:author="Maroš Varsányi" w:date="2019-03-08T11:29:00Z"/>
          <w:b w:val="0"/>
          <w:sz w:val="24"/>
          <w:szCs w:val="24"/>
        </w:rPr>
      </w:pPr>
      <w:del w:id="1111" w:author="Maroš Varsányi" w:date="2019-03-08T11:29:00Z">
        <w:r w:rsidRPr="004A0DC7">
          <w:rPr>
            <w:b w:val="0"/>
            <w:sz w:val="24"/>
            <w:szCs w:val="24"/>
          </w:rPr>
          <w:delText>nepripustiť výdavky súvisiace s VO do financovania v plnom rozsahu;</w:delText>
        </w:r>
      </w:del>
    </w:p>
    <w:p w14:paraId="4B618A54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12" w:author="Maroš Varsányi" w:date="2019-03-08T11:29:00Z"/>
          <w:b w:val="0"/>
          <w:sz w:val="24"/>
          <w:szCs w:val="24"/>
        </w:rPr>
      </w:pPr>
      <w:del w:id="1113" w:author="Maroš Varsányi" w:date="2019-03-08T11:29:00Z">
        <w:r w:rsidRPr="004A0DC7">
          <w:rPr>
            <w:b w:val="0"/>
            <w:sz w:val="24"/>
            <w:szCs w:val="24"/>
          </w:rPr>
          <w:delText xml:space="preserve">určiť </w:delText>
        </w:r>
        <w:r w:rsidR="001D5192">
          <w:rPr>
            <w:b w:val="0"/>
            <w:sz w:val="24"/>
            <w:szCs w:val="24"/>
          </w:rPr>
          <w:delText>opravy</w:delText>
        </w:r>
        <w:r w:rsidR="001D5192" w:rsidRPr="004A0DC7">
          <w:rPr>
            <w:b w:val="0"/>
            <w:sz w:val="24"/>
            <w:szCs w:val="24"/>
          </w:rPr>
          <w:delText xml:space="preserve"> </w:delText>
        </w:r>
        <w:r w:rsidRPr="004A0DC7">
          <w:rPr>
            <w:b w:val="0"/>
            <w:sz w:val="24"/>
            <w:szCs w:val="24"/>
          </w:rPr>
          <w:delText>za VO;</w:delText>
        </w:r>
      </w:del>
    </w:p>
    <w:p w14:paraId="7804A35C" w14:textId="77777777" w:rsidR="00AF6004" w:rsidRPr="006C53D4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14" w:author="Maroš Varsányi" w:date="2019-03-08T11:29:00Z"/>
          <w:b w:val="0"/>
          <w:sz w:val="24"/>
          <w:szCs w:val="24"/>
        </w:rPr>
      </w:pPr>
      <w:del w:id="1115" w:author="Maroš Varsányi" w:date="2019-03-08T11:29:00Z">
        <w:r w:rsidRPr="004A0DC7">
          <w:rPr>
            <w:b w:val="0"/>
            <w:sz w:val="24"/>
            <w:szCs w:val="24"/>
          </w:rPr>
          <w:delText>vyhodnotiť skutočnosti ako podstatné porušenie Zmluvy o NFP a pod.</w:delText>
        </w:r>
      </w:del>
    </w:p>
    <w:p w14:paraId="64FC015F" w14:textId="77777777" w:rsidR="00AF6004" w:rsidRDefault="0065496C" w:rsidP="00A3753D">
      <w:pPr>
        <w:pStyle w:val="MPCKO3"/>
        <w:rPr>
          <w:del w:id="1116" w:author="Maroš Varsányi" w:date="2019-03-08T11:29:00Z"/>
        </w:rPr>
      </w:pPr>
      <w:del w:id="1117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4A0DC7" w:rsidRPr="002F0D6C">
          <w:delText xml:space="preserve">8 </w:delText>
        </w:r>
        <w:r w:rsidR="00AF6004" w:rsidRPr="00C665BD">
          <w:delText>Kontrola VO v rámci schvaľovacieho procesu ŽoNFP alebo hodnotenia národného projektu</w:delText>
        </w:r>
        <w:r w:rsidR="003C6B70">
          <w:delText xml:space="preserve"> alebo projektu technickej pomoci</w:delText>
        </w:r>
      </w:del>
    </w:p>
    <w:p w14:paraId="32CD8A94" w14:textId="77777777" w:rsidR="0092396B" w:rsidRPr="0020600F" w:rsidRDefault="0092396B" w:rsidP="00F26803">
      <w:pPr>
        <w:rPr>
          <w:del w:id="1118" w:author="Maroš Varsányi" w:date="2019-03-08T11:29:00Z"/>
        </w:rPr>
      </w:pPr>
    </w:p>
    <w:p w14:paraId="124A2D47" w14:textId="77777777" w:rsidR="00AF6004" w:rsidRPr="004A0DC7" w:rsidRDefault="00AF6004" w:rsidP="004B6306">
      <w:pPr>
        <w:pStyle w:val="AZnadpisbezcisla"/>
        <w:numPr>
          <w:ilvl w:val="0"/>
          <w:numId w:val="45"/>
        </w:numPr>
        <w:spacing w:before="0" w:after="120"/>
        <w:ind w:left="426" w:hanging="426"/>
        <w:rPr>
          <w:del w:id="1119" w:author="Maroš Varsányi" w:date="2019-03-08T11:29:00Z"/>
          <w:b w:val="0"/>
          <w:sz w:val="24"/>
          <w:szCs w:val="24"/>
        </w:rPr>
      </w:pPr>
      <w:del w:id="1120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42B7CAA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21" w:author="Maroš Varsányi" w:date="2019-03-08T11:29:00Z"/>
          <w:b w:val="0"/>
          <w:sz w:val="24"/>
          <w:szCs w:val="24"/>
        </w:rPr>
      </w:pPr>
      <w:del w:id="1122" w:author="Maroš Varsányi" w:date="2019-03-08T11:29:00Z">
        <w:r w:rsidRPr="004A0DC7">
          <w:rPr>
            <w:b w:val="0"/>
            <w:sz w:val="24"/>
            <w:szCs w:val="24"/>
          </w:rPr>
          <w:delText>informácie o žiadateľa;</w:delText>
        </w:r>
      </w:del>
    </w:p>
    <w:p w14:paraId="1FE5EB3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23" w:author="Maroš Varsányi" w:date="2019-03-08T11:29:00Z"/>
          <w:b w:val="0"/>
          <w:sz w:val="24"/>
          <w:szCs w:val="24"/>
        </w:rPr>
      </w:pPr>
      <w:del w:id="1124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527D7D90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25" w:author="Maroš Varsányi" w:date="2019-03-08T11:29:00Z"/>
          <w:b w:val="0"/>
          <w:sz w:val="24"/>
          <w:szCs w:val="24"/>
        </w:rPr>
      </w:pPr>
      <w:del w:id="1126" w:author="Maroš Varsányi" w:date="2019-03-08T11:29:00Z">
        <w:r w:rsidRPr="004A0DC7">
          <w:rPr>
            <w:b w:val="0"/>
            <w:sz w:val="24"/>
            <w:szCs w:val="24"/>
          </w:rPr>
          <w:delText>informácie o rizikovosti žiadateľa;</w:delText>
        </w:r>
      </w:del>
    </w:p>
    <w:p w14:paraId="3346DC5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27" w:author="Maroš Varsányi" w:date="2019-03-08T11:29:00Z"/>
          <w:b w:val="0"/>
          <w:sz w:val="24"/>
          <w:szCs w:val="24"/>
        </w:rPr>
      </w:pPr>
      <w:del w:id="1128" w:author="Maroš Varsányi" w:date="2019-03-08T11:29:00Z">
        <w:r w:rsidRPr="004A0DC7">
          <w:rPr>
            <w:b w:val="0"/>
            <w:sz w:val="24"/>
            <w:szCs w:val="24"/>
          </w:rPr>
          <w:delText>informácie o</w:delText>
        </w:r>
        <w:r w:rsidR="00F05D81">
          <w:rPr>
            <w:b w:val="0"/>
            <w:sz w:val="24"/>
            <w:szCs w:val="24"/>
          </w:rPr>
          <w:delText> </w:delText>
        </w:r>
        <w:r w:rsidRPr="004A0DC7">
          <w:rPr>
            <w:b w:val="0"/>
            <w:sz w:val="24"/>
            <w:szCs w:val="24"/>
          </w:rPr>
          <w:delText>dodávateľoch</w:delText>
        </w:r>
        <w:r w:rsidR="00F05D81">
          <w:rPr>
            <w:b w:val="0"/>
            <w:sz w:val="24"/>
            <w:szCs w:val="24"/>
          </w:rPr>
          <w:delText xml:space="preserve"> a</w:delText>
        </w:r>
        <w:r w:rsidRPr="004A0DC7">
          <w:rPr>
            <w:b w:val="0"/>
            <w:sz w:val="24"/>
            <w:szCs w:val="24"/>
          </w:rPr>
          <w:delText xml:space="preserve"> subdodávateľoch;</w:delText>
        </w:r>
      </w:del>
    </w:p>
    <w:p w14:paraId="407F1BEB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29" w:author="Maroš Varsányi" w:date="2019-03-08T11:29:00Z"/>
          <w:b w:val="0"/>
          <w:sz w:val="24"/>
          <w:szCs w:val="24"/>
        </w:rPr>
      </w:pPr>
      <w:del w:id="1130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záujmov medzi členmi komisie na vyhodnotenie ponúk (resp. komisie na vyhodnotenie splnenia podmienok účasti) a záujemcami, resp. uchádzačmi, ktorí sa zúčastnili </w:delText>
        </w:r>
        <w:r w:rsidR="00F05D81">
          <w:rPr>
            <w:b w:val="0"/>
            <w:sz w:val="24"/>
            <w:szCs w:val="24"/>
          </w:rPr>
          <w:delText xml:space="preserve">na </w:delText>
        </w:r>
        <w:r w:rsidRPr="004A0DC7">
          <w:rPr>
            <w:b w:val="0"/>
            <w:sz w:val="24"/>
            <w:szCs w:val="24"/>
          </w:rPr>
          <w:delText>VO;</w:delText>
        </w:r>
      </w:del>
    </w:p>
    <w:p w14:paraId="675ECFF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31" w:author="Maroš Varsányi" w:date="2019-03-08T11:29:00Z"/>
          <w:b w:val="0"/>
          <w:sz w:val="24"/>
          <w:szCs w:val="24"/>
        </w:rPr>
      </w:pPr>
      <w:del w:id="1132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medzi zástupcom verejného obstarávateľa </w:delText>
        </w:r>
        <w:r w:rsidR="00F05D81">
          <w:rPr>
            <w:b w:val="0"/>
            <w:sz w:val="24"/>
            <w:szCs w:val="24"/>
          </w:rPr>
          <w:br/>
        </w:r>
        <w:r w:rsidRPr="004A0DC7">
          <w:rPr>
            <w:b w:val="0"/>
            <w:sz w:val="24"/>
            <w:szCs w:val="24"/>
          </w:rPr>
          <w:delText>a úspešným uchádzačom;</w:delText>
        </w:r>
      </w:del>
    </w:p>
    <w:p w14:paraId="3B5C855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33" w:author="Maroš Varsányi" w:date="2019-03-08T11:29:00Z"/>
          <w:b w:val="0"/>
          <w:sz w:val="24"/>
          <w:szCs w:val="24"/>
        </w:rPr>
      </w:pPr>
      <w:del w:id="1134" w:author="Maroš Varsányi" w:date="2019-03-08T11:29:00Z">
        <w:r w:rsidRPr="004A0DC7">
          <w:rPr>
            <w:b w:val="0"/>
            <w:sz w:val="24"/>
            <w:szCs w:val="24"/>
          </w:rPr>
          <w:delText>informácie, či sa určitý subjekt pravidelne stáva úspešným uchádzačom, s ktorým je uzatvorená zmluva v rámci VO, resp. či sa pravidelne podieľa na plnení zmluvy ako subdodávateľ;</w:delText>
        </w:r>
      </w:del>
    </w:p>
    <w:p w14:paraId="6774B2F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35" w:author="Maroš Varsányi" w:date="2019-03-08T11:29:00Z"/>
          <w:b w:val="0"/>
          <w:sz w:val="24"/>
          <w:szCs w:val="24"/>
        </w:rPr>
      </w:pPr>
      <w:del w:id="1136" w:author="Maroš Varsányi" w:date="2019-03-08T11:29:00Z">
        <w:r w:rsidRPr="004A0DC7">
          <w:rPr>
            <w:b w:val="0"/>
            <w:sz w:val="24"/>
            <w:szCs w:val="24"/>
          </w:rPr>
          <w:delText>informácie, či nedošlo ku konfliktu záujmov medzi záujemcami, uchádzačmi, navrhovanými subdodávateľmi, tretími osobami, ktorých uchádzači použili na preukázanie splnenia podmienok účasti vo VO;</w:delText>
        </w:r>
      </w:del>
    </w:p>
    <w:p w14:paraId="0303D0A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37" w:author="Maroš Varsányi" w:date="2019-03-08T11:29:00Z"/>
          <w:b w:val="0"/>
          <w:sz w:val="24"/>
          <w:szCs w:val="24"/>
        </w:rPr>
      </w:pPr>
      <w:del w:id="1138" w:author="Maroš Varsányi" w:date="2019-03-08T11:29:00Z">
        <w:r w:rsidRPr="004A0DC7">
          <w:rPr>
            <w:b w:val="0"/>
            <w:sz w:val="24"/>
            <w:szCs w:val="24"/>
          </w:rPr>
          <w:delText>informácie, či oslovení dodávatelia v rámci prieskumu trhu neboli majetkovo, organizačne alebo personálne prepojení a pod.</w:delText>
        </w:r>
      </w:del>
    </w:p>
    <w:p w14:paraId="446885B6" w14:textId="77777777" w:rsidR="00AF6004" w:rsidRPr="004A0DC7" w:rsidRDefault="00AF6004" w:rsidP="004B6306">
      <w:pPr>
        <w:pStyle w:val="AZnadpisbezcisla"/>
        <w:numPr>
          <w:ilvl w:val="0"/>
          <w:numId w:val="45"/>
        </w:numPr>
        <w:spacing w:after="120"/>
        <w:ind w:left="426" w:hanging="426"/>
        <w:rPr>
          <w:del w:id="1139" w:author="Maroš Varsányi" w:date="2019-03-08T11:29:00Z"/>
          <w:b w:val="0"/>
          <w:sz w:val="24"/>
          <w:szCs w:val="24"/>
        </w:rPr>
      </w:pPr>
      <w:del w:id="1140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78DE784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41" w:author="Maroš Varsányi" w:date="2019-03-08T11:29:00Z"/>
          <w:b w:val="0"/>
          <w:sz w:val="24"/>
          <w:szCs w:val="24"/>
        </w:rPr>
      </w:pPr>
      <w:del w:id="1142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09BA0302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43" w:author="Maroš Varsányi" w:date="2019-03-08T11:29:00Z"/>
          <w:b w:val="0"/>
          <w:sz w:val="24"/>
          <w:szCs w:val="24"/>
        </w:rPr>
      </w:pPr>
      <w:del w:id="1144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40121FE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45" w:author="Maroš Varsányi" w:date="2019-03-08T11:29:00Z"/>
          <w:b w:val="0"/>
          <w:sz w:val="24"/>
          <w:szCs w:val="24"/>
        </w:rPr>
      </w:pPr>
      <w:del w:id="1146" w:author="Maroš Varsányi" w:date="2019-03-08T11:29:00Z">
        <w:r w:rsidRPr="004A0DC7">
          <w:rPr>
            <w:b w:val="0"/>
            <w:sz w:val="24"/>
            <w:szCs w:val="24"/>
          </w:rPr>
          <w:delText>oznámiť OČTK  skutočnosť, že bol alebo mohol byť spáchaný trestný čin</w:delText>
        </w:r>
        <w:r w:rsidR="00985045" w:rsidRPr="004A0DC7">
          <w:rPr>
            <w:b w:val="0"/>
            <w:sz w:val="24"/>
            <w:szCs w:val="24"/>
          </w:rPr>
          <w:delText>;</w:delText>
        </w:r>
        <w:r w:rsidRPr="004A0DC7">
          <w:rPr>
            <w:b w:val="0"/>
            <w:sz w:val="24"/>
            <w:szCs w:val="24"/>
          </w:rPr>
          <w:delText xml:space="preserve"> </w:delText>
        </w:r>
      </w:del>
    </w:p>
    <w:p w14:paraId="125E6890" w14:textId="77777777" w:rsidR="00AF6004" w:rsidRPr="006C53D4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47" w:author="Maroš Varsányi" w:date="2019-03-08T11:29:00Z"/>
          <w:sz w:val="24"/>
          <w:szCs w:val="24"/>
        </w:rPr>
      </w:pPr>
      <w:del w:id="1148" w:author="Maroš Varsányi" w:date="2019-03-08T11:29:00Z">
        <w:r w:rsidRPr="004A0DC7">
          <w:rPr>
            <w:b w:val="0"/>
            <w:sz w:val="24"/>
            <w:szCs w:val="24"/>
          </w:rPr>
          <w:delText>neschváliť ŽoNFP/projekt a pod.</w:delText>
        </w:r>
      </w:del>
    </w:p>
    <w:p w14:paraId="4ADE2405" w14:textId="77777777" w:rsidR="00AF6004" w:rsidRPr="00C665BD" w:rsidRDefault="0065496C" w:rsidP="00A3753D">
      <w:pPr>
        <w:pStyle w:val="MPCKO3"/>
        <w:rPr>
          <w:del w:id="1149" w:author="Maroš Varsányi" w:date="2019-03-08T11:29:00Z"/>
        </w:rPr>
      </w:pPr>
      <w:del w:id="1150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F1190F" w:rsidRPr="002F0D6C">
          <w:delText>9</w:delText>
        </w:r>
        <w:r w:rsidR="004A0DC7" w:rsidRPr="00C665BD">
          <w:delText xml:space="preserve"> </w:delText>
        </w:r>
        <w:r w:rsidR="00AF6004" w:rsidRPr="00C665BD">
          <w:delText>Kontrola VO realizovaných cez elektronické trhovisko</w:delText>
        </w:r>
      </w:del>
    </w:p>
    <w:p w14:paraId="4718A723" w14:textId="77777777" w:rsidR="00AF6004" w:rsidRDefault="0065496C" w:rsidP="00A3753D">
      <w:pPr>
        <w:pStyle w:val="MPCKO4"/>
        <w:spacing w:after="120"/>
        <w:rPr>
          <w:del w:id="1151" w:author="Maroš Varsányi" w:date="2019-03-08T11:29:00Z"/>
        </w:rPr>
      </w:pPr>
      <w:del w:id="1152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F1190F" w:rsidRPr="00F1190F">
          <w:delText xml:space="preserve">9.1 </w:delText>
        </w:r>
        <w:r w:rsidR="00AF6004" w:rsidRPr="00F1190F">
          <w:delText>Prvá ex</w:delText>
        </w:r>
        <w:r w:rsidR="00F05D81">
          <w:delText xml:space="preserve"> </w:delText>
        </w:r>
        <w:r w:rsidR="00AF6004" w:rsidRPr="00F1190F">
          <w:delText>ante kontrola zákazky zadávanej prostredníctvom elektronického trhoviska</w:delText>
        </w:r>
      </w:del>
    </w:p>
    <w:p w14:paraId="17D0C2F5" w14:textId="77777777" w:rsidR="00AF6004" w:rsidRPr="004A0DC7" w:rsidRDefault="00AF6004" w:rsidP="004B6306">
      <w:pPr>
        <w:pStyle w:val="AZnadpisbezcisla"/>
        <w:numPr>
          <w:ilvl w:val="0"/>
          <w:numId w:val="46"/>
        </w:numPr>
        <w:spacing w:before="0" w:after="120"/>
        <w:ind w:left="426" w:hanging="426"/>
        <w:rPr>
          <w:del w:id="1153" w:author="Maroš Varsányi" w:date="2019-03-08T11:29:00Z"/>
          <w:b w:val="0"/>
          <w:sz w:val="24"/>
          <w:szCs w:val="24"/>
        </w:rPr>
      </w:pPr>
      <w:del w:id="1154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3ED3F14B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55" w:author="Maroš Varsányi" w:date="2019-03-08T11:29:00Z"/>
          <w:b w:val="0"/>
          <w:sz w:val="24"/>
          <w:szCs w:val="24"/>
        </w:rPr>
      </w:pPr>
      <w:del w:id="1156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63DC9E3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57" w:author="Maroš Varsányi" w:date="2019-03-08T11:29:00Z"/>
          <w:b w:val="0"/>
          <w:sz w:val="24"/>
          <w:szCs w:val="24"/>
        </w:rPr>
      </w:pPr>
      <w:del w:id="1158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21AF7BC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59" w:author="Maroš Varsányi" w:date="2019-03-08T11:29:00Z"/>
          <w:b w:val="0"/>
          <w:sz w:val="24"/>
          <w:szCs w:val="24"/>
        </w:rPr>
      </w:pPr>
      <w:del w:id="1160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642B5CA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61" w:author="Maroš Varsányi" w:date="2019-03-08T11:29:00Z"/>
          <w:b w:val="0"/>
          <w:sz w:val="24"/>
          <w:szCs w:val="24"/>
        </w:rPr>
      </w:pPr>
      <w:del w:id="1162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6E8F3036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63" w:author="Maroš Varsányi" w:date="2019-03-08T11:29:00Z"/>
          <w:b w:val="0"/>
          <w:sz w:val="24"/>
          <w:szCs w:val="24"/>
        </w:rPr>
      </w:pPr>
      <w:del w:id="1164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06397FE2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65" w:author="Maroš Varsányi" w:date="2019-03-08T11:29:00Z"/>
          <w:b w:val="0"/>
          <w:sz w:val="24"/>
          <w:szCs w:val="24"/>
        </w:rPr>
      </w:pPr>
      <w:del w:id="1166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 a pod.</w:delText>
        </w:r>
      </w:del>
    </w:p>
    <w:p w14:paraId="66EBA2BE" w14:textId="77777777" w:rsidR="00AF6004" w:rsidRPr="004A0DC7" w:rsidRDefault="00AF6004" w:rsidP="004B6306">
      <w:pPr>
        <w:pStyle w:val="AZnadpisbezcisla"/>
        <w:numPr>
          <w:ilvl w:val="0"/>
          <w:numId w:val="46"/>
        </w:numPr>
        <w:spacing w:after="120"/>
        <w:ind w:left="426" w:hanging="426"/>
        <w:rPr>
          <w:del w:id="1167" w:author="Maroš Varsányi" w:date="2019-03-08T11:29:00Z"/>
          <w:b w:val="0"/>
          <w:sz w:val="24"/>
          <w:szCs w:val="24"/>
        </w:rPr>
      </w:pPr>
      <w:del w:id="1168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78CF4237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69" w:author="Maroš Varsányi" w:date="2019-03-08T11:29:00Z"/>
          <w:b w:val="0"/>
          <w:sz w:val="24"/>
          <w:szCs w:val="24"/>
        </w:rPr>
      </w:pPr>
      <w:del w:id="1170" w:author="Maroš Varsányi" w:date="2019-03-08T11:29:00Z">
        <w:r w:rsidRPr="004A0DC7">
          <w:rPr>
            <w:b w:val="0"/>
            <w:sz w:val="24"/>
            <w:szCs w:val="24"/>
          </w:rPr>
          <w:delText xml:space="preserve">vykonať preventívne kroky </w:delText>
        </w:r>
        <w:r w:rsidR="00F05D81">
          <w:rPr>
            <w:b w:val="0"/>
            <w:sz w:val="24"/>
            <w:szCs w:val="24"/>
          </w:rPr>
          <w:delText>s cieľom</w:delText>
        </w:r>
        <w:r w:rsidRPr="004A0DC7">
          <w:rPr>
            <w:b w:val="0"/>
            <w:sz w:val="24"/>
            <w:szCs w:val="24"/>
          </w:rPr>
          <w:delText xml:space="preserve"> eliminova</w:delText>
        </w:r>
        <w:r w:rsidR="00F05D81">
          <w:rPr>
            <w:b w:val="0"/>
            <w:sz w:val="24"/>
            <w:szCs w:val="24"/>
          </w:rPr>
          <w:delText>ť</w:delText>
        </w:r>
        <w:r w:rsidRPr="004A0DC7">
          <w:rPr>
            <w:b w:val="0"/>
            <w:sz w:val="24"/>
            <w:szCs w:val="24"/>
          </w:rPr>
          <w:delText xml:space="preserve"> ch</w:delText>
        </w:r>
        <w:r w:rsidR="00F05D81">
          <w:rPr>
            <w:b w:val="0"/>
            <w:sz w:val="24"/>
            <w:szCs w:val="24"/>
          </w:rPr>
          <w:delText>yby</w:delText>
        </w:r>
        <w:r w:rsidRPr="004A0DC7">
          <w:rPr>
            <w:b w:val="0"/>
            <w:sz w:val="24"/>
            <w:szCs w:val="24"/>
          </w:rPr>
          <w:delText xml:space="preserve"> a nedostatk</w:delText>
        </w:r>
        <w:r w:rsidR="00F05D81">
          <w:rPr>
            <w:b w:val="0"/>
            <w:sz w:val="24"/>
            <w:szCs w:val="24"/>
          </w:rPr>
          <w:delText>y</w:delText>
        </w:r>
        <w:r w:rsidRPr="004A0DC7">
          <w:rPr>
            <w:b w:val="0"/>
            <w:sz w:val="24"/>
            <w:szCs w:val="24"/>
          </w:rPr>
          <w:delText xml:space="preserve"> v návrhoch dokumentácie k VO, a tým znížiť riziko porušenia ZVO; </w:delText>
        </w:r>
      </w:del>
    </w:p>
    <w:p w14:paraId="422C271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71" w:author="Maroš Varsányi" w:date="2019-03-08T11:29:00Z"/>
          <w:b w:val="0"/>
          <w:sz w:val="24"/>
          <w:szCs w:val="24"/>
        </w:rPr>
      </w:pPr>
      <w:del w:id="1172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32E4D24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73" w:author="Maroš Varsányi" w:date="2019-03-08T11:29:00Z"/>
          <w:b w:val="0"/>
          <w:sz w:val="24"/>
          <w:szCs w:val="24"/>
        </w:rPr>
      </w:pPr>
      <w:del w:id="1174" w:author="Maroš Varsányi" w:date="2019-03-08T11:29:00Z">
        <w:r w:rsidRPr="004A0DC7">
          <w:rPr>
            <w:b w:val="0"/>
            <w:sz w:val="24"/>
            <w:szCs w:val="24"/>
          </w:rPr>
          <w:delText>oznámiť OČTK  skutočnosť, že bol alebo mohol byť spáchaný trestný čin a pod.</w:delText>
        </w:r>
      </w:del>
    </w:p>
    <w:p w14:paraId="0F64ED94" w14:textId="77777777" w:rsidR="00AF6004" w:rsidRDefault="0065496C" w:rsidP="00A3022D">
      <w:pPr>
        <w:pStyle w:val="MPCKO4"/>
        <w:spacing w:after="120"/>
        <w:jc w:val="both"/>
        <w:rPr>
          <w:del w:id="1175" w:author="Maroš Varsányi" w:date="2019-03-08T11:29:00Z"/>
        </w:rPr>
      </w:pPr>
      <w:del w:id="1176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F1190F" w:rsidRPr="0001268D">
          <w:delText xml:space="preserve">9.2 </w:delText>
        </w:r>
        <w:r w:rsidR="00AF6004" w:rsidRPr="0001268D">
          <w:delText>Štandardná ex</w:delText>
        </w:r>
        <w:r w:rsidR="00F05D81">
          <w:delText xml:space="preserve"> </w:delText>
        </w:r>
        <w:r w:rsidR="00AF6004" w:rsidRPr="0001268D">
          <w:delText>post kontrola zákazky zadávanej prostredníctvom elektronického</w:delText>
        </w:r>
        <w:r w:rsidR="00AF6004" w:rsidRPr="00F1190F">
          <w:delText xml:space="preserve"> trhoviska</w:delText>
        </w:r>
      </w:del>
    </w:p>
    <w:p w14:paraId="2DFB082E" w14:textId="77777777" w:rsidR="00AF6004" w:rsidRPr="004A0DC7" w:rsidRDefault="00AF6004" w:rsidP="004B6306">
      <w:pPr>
        <w:pStyle w:val="AZnadpisbezcisla"/>
        <w:numPr>
          <w:ilvl w:val="0"/>
          <w:numId w:val="47"/>
        </w:numPr>
        <w:spacing w:before="0" w:after="120"/>
        <w:ind w:left="426" w:hanging="426"/>
        <w:rPr>
          <w:del w:id="1177" w:author="Maroš Varsányi" w:date="2019-03-08T11:29:00Z"/>
          <w:b w:val="0"/>
          <w:sz w:val="24"/>
          <w:szCs w:val="24"/>
        </w:rPr>
      </w:pPr>
      <w:del w:id="1178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1275962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79" w:author="Maroš Varsányi" w:date="2019-03-08T11:29:00Z"/>
          <w:b w:val="0"/>
          <w:sz w:val="24"/>
          <w:szCs w:val="24"/>
        </w:rPr>
      </w:pPr>
      <w:del w:id="1180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440DBD3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81" w:author="Maroš Varsányi" w:date="2019-03-08T11:29:00Z"/>
          <w:b w:val="0"/>
          <w:sz w:val="24"/>
          <w:szCs w:val="24"/>
        </w:rPr>
      </w:pPr>
      <w:del w:id="1182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5E20D486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83" w:author="Maroš Varsányi" w:date="2019-03-08T11:29:00Z"/>
          <w:b w:val="0"/>
          <w:sz w:val="24"/>
          <w:szCs w:val="24"/>
        </w:rPr>
      </w:pPr>
      <w:del w:id="1184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2C8607F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85" w:author="Maroš Varsányi" w:date="2019-03-08T11:29:00Z"/>
          <w:b w:val="0"/>
          <w:sz w:val="24"/>
          <w:szCs w:val="24"/>
        </w:rPr>
      </w:pPr>
      <w:del w:id="1186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2CEBC50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87" w:author="Maroš Varsányi" w:date="2019-03-08T11:29:00Z"/>
          <w:b w:val="0"/>
          <w:sz w:val="24"/>
          <w:szCs w:val="24"/>
        </w:rPr>
      </w:pPr>
      <w:del w:id="1188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6BF17507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89" w:author="Maroš Varsányi" w:date="2019-03-08T11:29:00Z"/>
          <w:b w:val="0"/>
          <w:sz w:val="24"/>
          <w:szCs w:val="24"/>
        </w:rPr>
      </w:pPr>
      <w:del w:id="1190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projektu;</w:delText>
        </w:r>
      </w:del>
    </w:p>
    <w:p w14:paraId="29237A3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91" w:author="Maroš Varsányi" w:date="2019-03-08T11:29:00Z"/>
          <w:b w:val="0"/>
          <w:sz w:val="24"/>
          <w:szCs w:val="24"/>
        </w:rPr>
      </w:pPr>
      <w:del w:id="1192" w:author="Maroš Varsányi" w:date="2019-03-08T11:29:00Z">
        <w:r w:rsidRPr="004A0DC7">
          <w:rPr>
            <w:b w:val="0"/>
            <w:sz w:val="24"/>
            <w:szCs w:val="24"/>
          </w:rPr>
          <w:delText>informácie o rizikovosti zmluvy;</w:delText>
        </w:r>
      </w:del>
    </w:p>
    <w:p w14:paraId="51136BF6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93" w:author="Maroš Varsányi" w:date="2019-03-08T11:29:00Z"/>
          <w:b w:val="0"/>
          <w:sz w:val="24"/>
          <w:szCs w:val="24"/>
        </w:rPr>
      </w:pPr>
      <w:del w:id="1194" w:author="Maroš Varsányi" w:date="2019-03-08T11:29:00Z">
        <w:r w:rsidRPr="004A0DC7">
          <w:rPr>
            <w:b w:val="0"/>
            <w:sz w:val="24"/>
            <w:szCs w:val="24"/>
          </w:rPr>
          <w:delText>informácie o</w:delText>
        </w:r>
        <w:r w:rsidR="00F05D81">
          <w:rPr>
            <w:b w:val="0"/>
            <w:sz w:val="24"/>
            <w:szCs w:val="24"/>
          </w:rPr>
          <w:delText> </w:delText>
        </w:r>
        <w:r w:rsidRPr="004A0DC7">
          <w:rPr>
            <w:b w:val="0"/>
            <w:sz w:val="24"/>
            <w:szCs w:val="24"/>
          </w:rPr>
          <w:delText>dodávateľoch</w:delText>
        </w:r>
        <w:r w:rsidR="00F05D81">
          <w:rPr>
            <w:b w:val="0"/>
            <w:sz w:val="24"/>
            <w:szCs w:val="24"/>
          </w:rPr>
          <w:delText xml:space="preserve"> a</w:delText>
        </w:r>
        <w:r w:rsidRPr="004A0DC7">
          <w:rPr>
            <w:b w:val="0"/>
            <w:sz w:val="24"/>
            <w:szCs w:val="24"/>
          </w:rPr>
          <w:delText xml:space="preserve"> subdodávateľoch;</w:delText>
        </w:r>
      </w:del>
    </w:p>
    <w:p w14:paraId="7121A51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95" w:author="Maroš Varsányi" w:date="2019-03-08T11:29:00Z"/>
          <w:b w:val="0"/>
          <w:sz w:val="24"/>
          <w:szCs w:val="24"/>
        </w:rPr>
      </w:pPr>
      <w:del w:id="1196" w:author="Maroš Varsányi" w:date="2019-03-08T11:29:00Z">
        <w:r w:rsidRPr="004A0DC7">
          <w:rPr>
            <w:b w:val="0"/>
            <w:sz w:val="24"/>
            <w:szCs w:val="24"/>
          </w:rPr>
          <w:delText xml:space="preserve">informácie, či došlo ku konfliktu medzi zástupcom verejného obstarávateľa </w:delText>
        </w:r>
        <w:r w:rsidR="00F05D81">
          <w:rPr>
            <w:b w:val="0"/>
            <w:sz w:val="24"/>
            <w:szCs w:val="24"/>
          </w:rPr>
          <w:br/>
        </w:r>
        <w:r w:rsidRPr="004A0DC7">
          <w:rPr>
            <w:b w:val="0"/>
            <w:sz w:val="24"/>
            <w:szCs w:val="24"/>
          </w:rPr>
          <w:delText>a úspešným uchádzačom;</w:delText>
        </w:r>
      </w:del>
    </w:p>
    <w:p w14:paraId="32C8473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97" w:author="Maroš Varsányi" w:date="2019-03-08T11:29:00Z"/>
          <w:b w:val="0"/>
          <w:sz w:val="24"/>
          <w:szCs w:val="24"/>
        </w:rPr>
      </w:pPr>
      <w:del w:id="1198" w:author="Maroš Varsányi" w:date="2019-03-08T11:29:00Z">
        <w:r w:rsidRPr="004A0DC7">
          <w:rPr>
            <w:b w:val="0"/>
            <w:sz w:val="24"/>
            <w:szCs w:val="24"/>
          </w:rPr>
          <w:delText>informácie, či sa určitý subjekt pravidelne stáva úspešným uchádzačom, s ktorým je uzatvorená zmluva v rámci VO, resp. či sa pravidelne podieľa na plnení zmluvy ako subdodávateľ;</w:delText>
        </w:r>
      </w:del>
    </w:p>
    <w:p w14:paraId="485FEDCE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199" w:author="Maroš Varsányi" w:date="2019-03-08T11:29:00Z"/>
          <w:b w:val="0"/>
          <w:sz w:val="24"/>
          <w:szCs w:val="24"/>
        </w:rPr>
      </w:pPr>
      <w:del w:id="1200" w:author="Maroš Varsányi" w:date="2019-03-08T11:29:00Z">
        <w:r w:rsidRPr="004A0DC7">
          <w:rPr>
            <w:b w:val="0"/>
            <w:sz w:val="24"/>
            <w:szCs w:val="24"/>
          </w:rPr>
          <w:delText>informácie, či nedošlo ku konfliktu záujmov medzi uchádzačmi.</w:delText>
        </w:r>
      </w:del>
    </w:p>
    <w:p w14:paraId="2332CADC" w14:textId="77777777" w:rsidR="00AF6004" w:rsidRPr="004A0DC7" w:rsidRDefault="00AF6004" w:rsidP="004B6306">
      <w:pPr>
        <w:pStyle w:val="AZnadpisbezcisla"/>
        <w:numPr>
          <w:ilvl w:val="0"/>
          <w:numId w:val="47"/>
        </w:numPr>
        <w:spacing w:after="120"/>
        <w:ind w:left="426" w:hanging="426"/>
        <w:rPr>
          <w:del w:id="1201" w:author="Maroš Varsányi" w:date="2019-03-08T11:29:00Z"/>
          <w:b w:val="0"/>
          <w:sz w:val="24"/>
          <w:szCs w:val="24"/>
        </w:rPr>
      </w:pPr>
      <w:del w:id="1202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6E9D174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03" w:author="Maroš Varsányi" w:date="2019-03-08T11:29:00Z"/>
          <w:b w:val="0"/>
          <w:sz w:val="24"/>
          <w:szCs w:val="24"/>
        </w:rPr>
      </w:pPr>
      <w:del w:id="1204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1B9342A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05" w:author="Maroš Varsányi" w:date="2019-03-08T11:29:00Z"/>
          <w:b w:val="0"/>
          <w:sz w:val="24"/>
          <w:szCs w:val="24"/>
        </w:rPr>
      </w:pPr>
      <w:del w:id="1206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7B70F9A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07" w:author="Maroš Varsányi" w:date="2019-03-08T11:29:00Z"/>
          <w:b w:val="0"/>
          <w:sz w:val="24"/>
          <w:szCs w:val="24"/>
        </w:rPr>
      </w:pPr>
      <w:del w:id="1208" w:author="Maroš Varsányi" w:date="2019-03-08T11:29:00Z">
        <w:r w:rsidRPr="004A0DC7">
          <w:rPr>
            <w:b w:val="0"/>
            <w:sz w:val="24"/>
            <w:szCs w:val="24"/>
          </w:rPr>
          <w:delText xml:space="preserve">oznámiť OČTK  skutočnosť, že bol alebo mohol byť spáchaný trestný čin; </w:delText>
        </w:r>
      </w:del>
    </w:p>
    <w:p w14:paraId="3827491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09" w:author="Maroš Varsányi" w:date="2019-03-08T11:29:00Z"/>
          <w:b w:val="0"/>
          <w:sz w:val="24"/>
          <w:szCs w:val="24"/>
        </w:rPr>
      </w:pPr>
      <w:del w:id="1210" w:author="Maroš Varsányi" w:date="2019-03-08T11:29:00Z">
        <w:r w:rsidRPr="004A0DC7">
          <w:rPr>
            <w:b w:val="0"/>
            <w:sz w:val="24"/>
            <w:szCs w:val="24"/>
          </w:rPr>
          <w:delText>nepripustiť výdavky súvisiace s VO do financovania v plnom rozsahu;</w:delText>
        </w:r>
      </w:del>
    </w:p>
    <w:p w14:paraId="562C299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11" w:author="Maroš Varsányi" w:date="2019-03-08T11:29:00Z"/>
          <w:b w:val="0"/>
          <w:sz w:val="24"/>
          <w:szCs w:val="24"/>
        </w:rPr>
      </w:pPr>
      <w:del w:id="1212" w:author="Maroš Varsányi" w:date="2019-03-08T11:29:00Z">
        <w:r w:rsidRPr="004A0DC7">
          <w:rPr>
            <w:b w:val="0"/>
            <w:sz w:val="24"/>
            <w:szCs w:val="24"/>
          </w:rPr>
          <w:delText xml:space="preserve">určiť </w:delText>
        </w:r>
        <w:r w:rsidR="001D5192">
          <w:rPr>
            <w:b w:val="0"/>
            <w:sz w:val="24"/>
            <w:szCs w:val="24"/>
          </w:rPr>
          <w:delText>opravy</w:delText>
        </w:r>
        <w:r w:rsidR="001D5192" w:rsidRPr="004A0DC7">
          <w:rPr>
            <w:b w:val="0"/>
            <w:sz w:val="24"/>
            <w:szCs w:val="24"/>
          </w:rPr>
          <w:delText xml:space="preserve"> </w:delText>
        </w:r>
        <w:r w:rsidRPr="004A0DC7">
          <w:rPr>
            <w:b w:val="0"/>
            <w:sz w:val="24"/>
            <w:szCs w:val="24"/>
          </w:rPr>
          <w:delText>za VO;</w:delText>
        </w:r>
      </w:del>
    </w:p>
    <w:p w14:paraId="7745243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13" w:author="Maroš Varsányi" w:date="2019-03-08T11:29:00Z"/>
          <w:b w:val="0"/>
          <w:sz w:val="24"/>
          <w:szCs w:val="24"/>
        </w:rPr>
      </w:pPr>
      <w:del w:id="1214" w:author="Maroš Varsányi" w:date="2019-03-08T11:29:00Z">
        <w:r w:rsidRPr="004A0DC7">
          <w:rPr>
            <w:b w:val="0"/>
            <w:sz w:val="24"/>
            <w:szCs w:val="24"/>
          </w:rPr>
          <w:delText>vyhodnotiť skutočnosti ako podstatné porušenie Zmluvy o NFP.</w:delText>
        </w:r>
      </w:del>
    </w:p>
    <w:p w14:paraId="328BCE1E" w14:textId="77777777" w:rsidR="00AF6004" w:rsidRPr="00C665BD" w:rsidRDefault="0065496C" w:rsidP="00A3753D">
      <w:pPr>
        <w:pStyle w:val="MPCKO3"/>
        <w:rPr>
          <w:del w:id="1215" w:author="Maroš Varsányi" w:date="2019-03-08T11:29:00Z"/>
        </w:rPr>
      </w:pPr>
      <w:del w:id="1216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F1190F" w:rsidRPr="002F0D6C">
          <w:delText xml:space="preserve">10 </w:delText>
        </w:r>
        <w:r w:rsidR="00AF6004" w:rsidRPr="00C665BD">
          <w:delText>Kontrola dodatkov</w:delText>
        </w:r>
      </w:del>
    </w:p>
    <w:p w14:paraId="386F10EB" w14:textId="77777777" w:rsidR="00F1190F" w:rsidRPr="00F1190F" w:rsidRDefault="0065496C" w:rsidP="00A3753D">
      <w:pPr>
        <w:pStyle w:val="MPCKO4"/>
        <w:spacing w:after="120"/>
        <w:rPr>
          <w:del w:id="1217" w:author="Maroš Varsányi" w:date="2019-03-08T11:29:00Z"/>
        </w:rPr>
      </w:pPr>
      <w:del w:id="1218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F1190F" w:rsidRPr="00F1190F">
          <w:delText xml:space="preserve">10.1 </w:delText>
        </w:r>
        <w:r w:rsidR="00F05D81">
          <w:delText>E</w:delText>
        </w:r>
        <w:r w:rsidR="00F05D81" w:rsidRPr="00F1190F">
          <w:delText xml:space="preserve">x ante </w:delText>
        </w:r>
        <w:r w:rsidR="00F05D81">
          <w:delText>k</w:delText>
        </w:r>
        <w:r w:rsidR="00AF6004" w:rsidRPr="00F1190F">
          <w:delText xml:space="preserve">ontrola dodatkov </w:delText>
        </w:r>
      </w:del>
    </w:p>
    <w:p w14:paraId="17E8CDCE" w14:textId="77777777" w:rsidR="00AF6004" w:rsidRPr="004A0DC7" w:rsidRDefault="00AF6004" w:rsidP="004B6306">
      <w:pPr>
        <w:pStyle w:val="AZnadpisbezcisla"/>
        <w:numPr>
          <w:ilvl w:val="0"/>
          <w:numId w:val="48"/>
        </w:numPr>
        <w:spacing w:before="0" w:after="120"/>
        <w:ind w:left="426" w:hanging="426"/>
        <w:rPr>
          <w:del w:id="1219" w:author="Maroš Varsányi" w:date="2019-03-08T11:29:00Z"/>
          <w:b w:val="0"/>
          <w:sz w:val="24"/>
          <w:szCs w:val="24"/>
        </w:rPr>
      </w:pPr>
      <w:del w:id="1220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592C27C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21" w:author="Maroš Varsányi" w:date="2019-03-08T11:29:00Z"/>
          <w:b w:val="0"/>
          <w:sz w:val="24"/>
          <w:szCs w:val="24"/>
        </w:rPr>
      </w:pPr>
      <w:del w:id="1222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0DFF1C9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23" w:author="Maroš Varsányi" w:date="2019-03-08T11:29:00Z"/>
          <w:b w:val="0"/>
          <w:sz w:val="24"/>
          <w:szCs w:val="24"/>
        </w:rPr>
      </w:pPr>
      <w:del w:id="1224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0EF8AD24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25" w:author="Maroš Varsányi" w:date="2019-03-08T11:29:00Z"/>
          <w:b w:val="0"/>
          <w:sz w:val="24"/>
          <w:szCs w:val="24"/>
        </w:rPr>
      </w:pPr>
      <w:del w:id="1226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75170136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27" w:author="Maroš Varsányi" w:date="2019-03-08T11:29:00Z"/>
          <w:b w:val="0"/>
          <w:sz w:val="24"/>
          <w:szCs w:val="24"/>
        </w:rPr>
      </w:pPr>
      <w:del w:id="1228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 dodávateľovi </w:delText>
        </w:r>
        <w:r w:rsidR="00985045">
          <w:rPr>
            <w:b w:val="0"/>
            <w:sz w:val="24"/>
            <w:szCs w:val="24"/>
          </w:rPr>
          <w:delText xml:space="preserve">a </w:delText>
        </w:r>
        <w:r w:rsidRPr="004A0DC7">
          <w:rPr>
            <w:b w:val="0"/>
            <w:sz w:val="24"/>
            <w:szCs w:val="24"/>
          </w:rPr>
          <w:delText>subdodávateľoch;</w:delText>
        </w:r>
      </w:del>
    </w:p>
    <w:p w14:paraId="0E966B3B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29" w:author="Maroš Varsányi" w:date="2019-03-08T11:29:00Z"/>
          <w:b w:val="0"/>
          <w:sz w:val="24"/>
          <w:szCs w:val="24"/>
        </w:rPr>
      </w:pPr>
      <w:del w:id="1230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3B9C7E97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31" w:author="Maroš Varsányi" w:date="2019-03-08T11:29:00Z"/>
          <w:b w:val="0"/>
          <w:sz w:val="24"/>
          <w:szCs w:val="24"/>
        </w:rPr>
      </w:pPr>
      <w:del w:id="1232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7DB13D9E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33" w:author="Maroš Varsányi" w:date="2019-03-08T11:29:00Z"/>
          <w:b w:val="0"/>
          <w:sz w:val="24"/>
          <w:szCs w:val="24"/>
        </w:rPr>
      </w:pPr>
      <w:del w:id="1234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 a pod.</w:delText>
        </w:r>
      </w:del>
    </w:p>
    <w:p w14:paraId="1395E3A4" w14:textId="77777777" w:rsidR="00AF6004" w:rsidRPr="004A0DC7" w:rsidRDefault="00AF6004" w:rsidP="004B6306">
      <w:pPr>
        <w:pStyle w:val="AZnadpisbezcisla"/>
        <w:numPr>
          <w:ilvl w:val="0"/>
          <w:numId w:val="48"/>
        </w:numPr>
        <w:spacing w:after="120"/>
        <w:ind w:left="426" w:hanging="426"/>
        <w:rPr>
          <w:del w:id="1235" w:author="Maroš Varsányi" w:date="2019-03-08T11:29:00Z"/>
          <w:b w:val="0"/>
          <w:sz w:val="24"/>
          <w:szCs w:val="24"/>
        </w:rPr>
      </w:pPr>
      <w:del w:id="1236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784ACD30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37" w:author="Maroš Varsányi" w:date="2019-03-08T11:29:00Z"/>
          <w:b w:val="0"/>
          <w:sz w:val="24"/>
          <w:szCs w:val="24"/>
        </w:rPr>
      </w:pPr>
      <w:del w:id="1238" w:author="Maroš Varsányi" w:date="2019-03-08T11:29:00Z">
        <w:r w:rsidRPr="004A0DC7">
          <w:rPr>
            <w:b w:val="0"/>
            <w:sz w:val="24"/>
            <w:szCs w:val="24"/>
          </w:rPr>
          <w:delText xml:space="preserve">neudeliť súhlas </w:delText>
        </w:r>
        <w:r w:rsidR="00985045">
          <w:rPr>
            <w:b w:val="0"/>
            <w:sz w:val="24"/>
            <w:szCs w:val="24"/>
          </w:rPr>
          <w:delText>s</w:delText>
        </w:r>
        <w:r w:rsidRPr="004A0DC7">
          <w:rPr>
            <w:b w:val="0"/>
            <w:sz w:val="24"/>
            <w:szCs w:val="24"/>
          </w:rPr>
          <w:delText xml:space="preserve"> uzatvoren</w:delText>
        </w:r>
        <w:r w:rsidR="00985045">
          <w:rPr>
            <w:b w:val="0"/>
            <w:sz w:val="24"/>
            <w:szCs w:val="24"/>
          </w:rPr>
          <w:delText>ím</w:delText>
        </w:r>
        <w:r w:rsidRPr="004A0DC7">
          <w:rPr>
            <w:b w:val="0"/>
            <w:sz w:val="24"/>
            <w:szCs w:val="24"/>
          </w:rPr>
          <w:delText xml:space="preserve"> dodatku;</w:delText>
        </w:r>
      </w:del>
    </w:p>
    <w:p w14:paraId="68AE96A2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39" w:author="Maroš Varsányi" w:date="2019-03-08T11:29:00Z"/>
          <w:b w:val="0"/>
          <w:sz w:val="24"/>
          <w:szCs w:val="24"/>
        </w:rPr>
      </w:pPr>
      <w:del w:id="1240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0CD5A9C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41" w:author="Maroš Varsányi" w:date="2019-03-08T11:29:00Z"/>
          <w:b w:val="0"/>
          <w:sz w:val="24"/>
          <w:szCs w:val="24"/>
        </w:rPr>
      </w:pPr>
      <w:del w:id="1242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7BDF2AD4" w14:textId="77777777" w:rsidR="00AF6004" w:rsidRPr="004B23CB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43" w:author="Maroš Varsányi" w:date="2019-03-08T11:29:00Z"/>
          <w:b w:val="0"/>
          <w:sz w:val="24"/>
          <w:szCs w:val="24"/>
        </w:rPr>
      </w:pPr>
      <w:del w:id="1244" w:author="Maroš Varsányi" w:date="2019-03-08T11:29:00Z">
        <w:r w:rsidRPr="004A0DC7">
          <w:rPr>
            <w:b w:val="0"/>
            <w:sz w:val="24"/>
            <w:szCs w:val="24"/>
          </w:rPr>
          <w:delText>oznámiť OČTK  skutočnosť, že bol alebo mohol byť spáchaný trestný čin a pod.</w:delText>
        </w:r>
      </w:del>
    </w:p>
    <w:p w14:paraId="3B7B0AAA" w14:textId="77777777" w:rsidR="00AF6004" w:rsidRPr="00F1190F" w:rsidRDefault="0065496C" w:rsidP="00A3753D">
      <w:pPr>
        <w:pStyle w:val="MPCKO4"/>
        <w:spacing w:after="120"/>
        <w:rPr>
          <w:del w:id="1245" w:author="Maroš Varsányi" w:date="2019-03-08T11:29:00Z"/>
        </w:rPr>
      </w:pPr>
      <w:del w:id="1246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F1190F" w:rsidRPr="00F1190F">
          <w:delText xml:space="preserve">10.2 </w:delText>
        </w:r>
        <w:r w:rsidR="00F05D81">
          <w:delText>E</w:delText>
        </w:r>
        <w:r w:rsidR="00F05D81" w:rsidRPr="00F1190F">
          <w:delText xml:space="preserve">x post </w:delText>
        </w:r>
        <w:r w:rsidR="00F05D81">
          <w:delText>k</w:delText>
        </w:r>
        <w:r w:rsidR="00AF6004" w:rsidRPr="00F1190F">
          <w:delText xml:space="preserve">ontrola dodatkov </w:delText>
        </w:r>
      </w:del>
    </w:p>
    <w:p w14:paraId="7A54FB23" w14:textId="77777777" w:rsidR="00AF6004" w:rsidRPr="004A0DC7" w:rsidRDefault="00AF6004" w:rsidP="004B6306">
      <w:pPr>
        <w:pStyle w:val="AZnadpisbezcisla"/>
        <w:numPr>
          <w:ilvl w:val="0"/>
          <w:numId w:val="49"/>
        </w:numPr>
        <w:spacing w:before="0" w:after="120"/>
        <w:ind w:left="426" w:hanging="426"/>
        <w:rPr>
          <w:del w:id="1247" w:author="Maroš Varsányi" w:date="2019-03-08T11:29:00Z"/>
          <w:b w:val="0"/>
          <w:sz w:val="24"/>
          <w:szCs w:val="24"/>
        </w:rPr>
      </w:pPr>
      <w:del w:id="1248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293376A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49" w:author="Maroš Varsányi" w:date="2019-03-08T11:29:00Z"/>
          <w:b w:val="0"/>
          <w:sz w:val="24"/>
          <w:szCs w:val="24"/>
        </w:rPr>
      </w:pPr>
      <w:del w:id="1250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365CF2E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51" w:author="Maroš Varsányi" w:date="2019-03-08T11:29:00Z"/>
          <w:b w:val="0"/>
          <w:sz w:val="24"/>
          <w:szCs w:val="24"/>
        </w:rPr>
      </w:pPr>
      <w:del w:id="1252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26DFBE98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53" w:author="Maroš Varsányi" w:date="2019-03-08T11:29:00Z"/>
          <w:b w:val="0"/>
          <w:sz w:val="24"/>
          <w:szCs w:val="24"/>
        </w:rPr>
      </w:pPr>
      <w:del w:id="1254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709FA0E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55" w:author="Maroš Varsányi" w:date="2019-03-08T11:29:00Z"/>
          <w:b w:val="0"/>
          <w:sz w:val="24"/>
          <w:szCs w:val="24"/>
        </w:rPr>
      </w:pPr>
      <w:del w:id="1256" w:author="Maroš Varsányi" w:date="2019-03-08T11:29:00Z">
        <w:r w:rsidRPr="004A0DC7">
          <w:rPr>
            <w:b w:val="0"/>
            <w:sz w:val="24"/>
            <w:szCs w:val="24"/>
          </w:rPr>
          <w:delText>informácie o</w:delText>
        </w:r>
        <w:r w:rsidR="00FC6E5C">
          <w:rPr>
            <w:b w:val="0"/>
            <w:sz w:val="24"/>
            <w:szCs w:val="24"/>
          </w:rPr>
          <w:delText> </w:delText>
        </w:r>
        <w:r w:rsidRPr="004A0DC7">
          <w:rPr>
            <w:b w:val="0"/>
            <w:sz w:val="24"/>
            <w:szCs w:val="24"/>
          </w:rPr>
          <w:delText>dodávateľovi</w:delText>
        </w:r>
        <w:r w:rsidR="00FC6E5C">
          <w:rPr>
            <w:b w:val="0"/>
            <w:sz w:val="24"/>
            <w:szCs w:val="24"/>
          </w:rPr>
          <w:delText xml:space="preserve"> a </w:delText>
        </w:r>
        <w:r w:rsidRPr="004A0DC7">
          <w:rPr>
            <w:b w:val="0"/>
            <w:sz w:val="24"/>
            <w:szCs w:val="24"/>
          </w:rPr>
          <w:delText>subdodávateľoch;</w:delText>
        </w:r>
      </w:del>
    </w:p>
    <w:p w14:paraId="36ED06B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57" w:author="Maroš Varsányi" w:date="2019-03-08T11:29:00Z"/>
          <w:b w:val="0"/>
          <w:sz w:val="24"/>
          <w:szCs w:val="24"/>
        </w:rPr>
      </w:pPr>
      <w:del w:id="1258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VO;</w:delText>
        </w:r>
      </w:del>
    </w:p>
    <w:p w14:paraId="3E27DF9E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59" w:author="Maroš Varsányi" w:date="2019-03-08T11:29:00Z"/>
          <w:b w:val="0"/>
          <w:sz w:val="24"/>
          <w:szCs w:val="24"/>
        </w:rPr>
      </w:pPr>
      <w:del w:id="1260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1ABA864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61" w:author="Maroš Varsányi" w:date="2019-03-08T11:29:00Z"/>
          <w:b w:val="0"/>
          <w:sz w:val="24"/>
          <w:szCs w:val="24"/>
        </w:rPr>
      </w:pPr>
      <w:del w:id="1262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 a pod.</w:delText>
        </w:r>
      </w:del>
    </w:p>
    <w:p w14:paraId="00BDBEB1" w14:textId="77777777" w:rsidR="00AF6004" w:rsidRPr="004A0DC7" w:rsidRDefault="00AF6004" w:rsidP="004B6306">
      <w:pPr>
        <w:pStyle w:val="AZnadpisbezcisla"/>
        <w:numPr>
          <w:ilvl w:val="0"/>
          <w:numId w:val="49"/>
        </w:numPr>
        <w:spacing w:after="120"/>
        <w:ind w:left="426" w:hanging="426"/>
        <w:rPr>
          <w:del w:id="1263" w:author="Maroš Varsányi" w:date="2019-03-08T11:29:00Z"/>
          <w:b w:val="0"/>
          <w:sz w:val="24"/>
          <w:szCs w:val="24"/>
        </w:rPr>
      </w:pPr>
      <w:del w:id="1264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0A49339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65" w:author="Maroš Varsányi" w:date="2019-03-08T11:29:00Z"/>
          <w:b w:val="0"/>
          <w:sz w:val="24"/>
          <w:szCs w:val="24"/>
        </w:rPr>
      </w:pPr>
      <w:del w:id="1266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354BFC0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67" w:author="Maroš Varsányi" w:date="2019-03-08T11:29:00Z"/>
          <w:b w:val="0"/>
          <w:sz w:val="24"/>
          <w:szCs w:val="24"/>
        </w:rPr>
      </w:pPr>
      <w:del w:id="1268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3F112A72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69" w:author="Maroš Varsányi" w:date="2019-03-08T11:29:00Z"/>
          <w:b w:val="0"/>
          <w:sz w:val="24"/>
          <w:szCs w:val="24"/>
        </w:rPr>
      </w:pPr>
      <w:del w:id="1270" w:author="Maroš Varsányi" w:date="2019-03-08T11:29:00Z">
        <w:r w:rsidRPr="004A0DC7">
          <w:rPr>
            <w:b w:val="0"/>
            <w:sz w:val="24"/>
            <w:szCs w:val="24"/>
          </w:rPr>
          <w:delText xml:space="preserve">oznámiť OČTK  skutočnosť, že bol alebo mohol byť spáchaný trestný čin </w:delText>
        </w:r>
      </w:del>
    </w:p>
    <w:p w14:paraId="10961D96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71" w:author="Maroš Varsányi" w:date="2019-03-08T11:29:00Z"/>
          <w:b w:val="0"/>
          <w:sz w:val="24"/>
          <w:szCs w:val="24"/>
        </w:rPr>
      </w:pPr>
      <w:del w:id="1272" w:author="Maroš Varsányi" w:date="2019-03-08T11:29:00Z">
        <w:r w:rsidRPr="004A0DC7">
          <w:rPr>
            <w:b w:val="0"/>
            <w:sz w:val="24"/>
            <w:szCs w:val="24"/>
          </w:rPr>
          <w:delText xml:space="preserve">určiť </w:delText>
        </w:r>
        <w:r w:rsidR="001D5192">
          <w:rPr>
            <w:b w:val="0"/>
            <w:sz w:val="24"/>
            <w:szCs w:val="24"/>
          </w:rPr>
          <w:delText>opravy</w:delText>
        </w:r>
        <w:r w:rsidR="001D5192" w:rsidRPr="004A0DC7">
          <w:rPr>
            <w:b w:val="0"/>
            <w:sz w:val="24"/>
            <w:szCs w:val="24"/>
          </w:rPr>
          <w:delText xml:space="preserve"> </w:delText>
        </w:r>
        <w:r w:rsidRPr="004A0DC7">
          <w:rPr>
            <w:b w:val="0"/>
            <w:sz w:val="24"/>
            <w:szCs w:val="24"/>
          </w:rPr>
          <w:delText>za VO;</w:delText>
        </w:r>
      </w:del>
    </w:p>
    <w:p w14:paraId="69F9CE4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73" w:author="Maroš Varsányi" w:date="2019-03-08T11:29:00Z"/>
          <w:b w:val="0"/>
          <w:sz w:val="24"/>
          <w:szCs w:val="24"/>
        </w:rPr>
      </w:pPr>
      <w:del w:id="1274" w:author="Maroš Varsányi" w:date="2019-03-08T11:29:00Z">
        <w:r w:rsidRPr="004A0DC7">
          <w:rPr>
            <w:b w:val="0"/>
            <w:sz w:val="24"/>
            <w:szCs w:val="24"/>
          </w:rPr>
          <w:delText>nepripustiť výdavky v plnom rozsahu do financovania;</w:delText>
        </w:r>
      </w:del>
    </w:p>
    <w:p w14:paraId="2F6B118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75" w:author="Maroš Varsányi" w:date="2019-03-08T11:29:00Z"/>
          <w:b w:val="0"/>
          <w:sz w:val="24"/>
          <w:szCs w:val="24"/>
        </w:rPr>
      </w:pPr>
      <w:del w:id="1276" w:author="Maroš Varsányi" w:date="2019-03-08T11:29:00Z">
        <w:r w:rsidRPr="004A0DC7">
          <w:rPr>
            <w:b w:val="0"/>
            <w:sz w:val="24"/>
            <w:szCs w:val="24"/>
          </w:rPr>
          <w:delText>vyhodnotiť skutočnosti ako podstatné porušenie Zmluvy o NFP a pod.</w:delText>
        </w:r>
      </w:del>
    </w:p>
    <w:p w14:paraId="398CF197" w14:textId="77777777" w:rsidR="00AF6004" w:rsidRPr="004A0DC7" w:rsidRDefault="00AF6004" w:rsidP="004A0DC7">
      <w:pPr>
        <w:pStyle w:val="AZnadpisbezcisla"/>
        <w:tabs>
          <w:tab w:val="clear" w:pos="1008"/>
        </w:tabs>
        <w:spacing w:before="0" w:after="120"/>
        <w:ind w:left="0" w:firstLine="0"/>
        <w:rPr>
          <w:del w:id="1277" w:author="Maroš Varsányi" w:date="2019-03-08T11:29:00Z"/>
          <w:sz w:val="24"/>
          <w:szCs w:val="24"/>
        </w:rPr>
      </w:pPr>
    </w:p>
    <w:p w14:paraId="6F1CFD80" w14:textId="77777777" w:rsidR="00AF6004" w:rsidRPr="00C665BD" w:rsidRDefault="0065496C" w:rsidP="00A3753D">
      <w:pPr>
        <w:pStyle w:val="MPCKO3"/>
        <w:rPr>
          <w:del w:id="1278" w:author="Maroš Varsányi" w:date="2019-03-08T11:29:00Z"/>
        </w:rPr>
      </w:pPr>
      <w:del w:id="1279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F1190F" w:rsidRPr="002F0D6C">
          <w:delText xml:space="preserve">11 </w:delText>
        </w:r>
        <w:r w:rsidR="00AF6004" w:rsidRPr="00C665BD">
          <w:delText>Kontrola postupov pri obstarávaní zákazky, na ktorú sa ZVO nevzťahuje</w:delText>
        </w:r>
      </w:del>
    </w:p>
    <w:p w14:paraId="46361AED" w14:textId="77777777" w:rsidR="00AF6004" w:rsidRDefault="0065496C" w:rsidP="00A3753D">
      <w:pPr>
        <w:pStyle w:val="MPCKO4"/>
        <w:spacing w:after="120"/>
        <w:rPr>
          <w:del w:id="1280" w:author="Maroš Varsányi" w:date="2019-03-08T11:29:00Z"/>
        </w:rPr>
      </w:pPr>
      <w:del w:id="1281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F1190F" w:rsidRPr="00F1190F">
          <w:delText xml:space="preserve">11.1 </w:delText>
        </w:r>
        <w:r w:rsidR="00AF6004" w:rsidRPr="00F1190F">
          <w:delText>Ex</w:delText>
        </w:r>
        <w:r w:rsidR="00FC6E5C">
          <w:delText xml:space="preserve"> </w:delText>
        </w:r>
        <w:r w:rsidR="00AF6004" w:rsidRPr="00F1190F">
          <w:delText>ante kontrola postupov pri obstarávaní zákaziek, na ktoré sa vzťahuje výnimka zo ZVO</w:delText>
        </w:r>
      </w:del>
    </w:p>
    <w:p w14:paraId="24B3C0A7" w14:textId="77777777" w:rsidR="00AF6004" w:rsidRPr="004A0DC7" w:rsidRDefault="00AF6004" w:rsidP="004B6306">
      <w:pPr>
        <w:pStyle w:val="AZnadpisbezcisla"/>
        <w:numPr>
          <w:ilvl w:val="0"/>
          <w:numId w:val="50"/>
        </w:numPr>
        <w:spacing w:before="0" w:after="120"/>
        <w:ind w:left="426" w:hanging="426"/>
        <w:rPr>
          <w:del w:id="1282" w:author="Maroš Varsányi" w:date="2019-03-08T11:29:00Z"/>
          <w:b w:val="0"/>
          <w:sz w:val="24"/>
          <w:szCs w:val="24"/>
        </w:rPr>
      </w:pPr>
      <w:del w:id="1283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1EF2963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84" w:author="Maroš Varsányi" w:date="2019-03-08T11:29:00Z"/>
          <w:b w:val="0"/>
          <w:sz w:val="24"/>
          <w:szCs w:val="24"/>
        </w:rPr>
      </w:pPr>
      <w:del w:id="1285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5B7A9E9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86" w:author="Maroš Varsányi" w:date="2019-03-08T11:29:00Z"/>
          <w:b w:val="0"/>
          <w:sz w:val="24"/>
          <w:szCs w:val="24"/>
        </w:rPr>
      </w:pPr>
      <w:del w:id="1287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0A23E1E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88" w:author="Maroš Varsányi" w:date="2019-03-08T11:29:00Z"/>
          <w:b w:val="0"/>
          <w:sz w:val="24"/>
          <w:szCs w:val="24"/>
        </w:rPr>
      </w:pPr>
      <w:del w:id="1289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1D9F025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90" w:author="Maroš Varsányi" w:date="2019-03-08T11:29:00Z"/>
          <w:b w:val="0"/>
          <w:sz w:val="24"/>
          <w:szCs w:val="24"/>
        </w:rPr>
      </w:pPr>
      <w:del w:id="1291" w:author="Maroš Varsányi" w:date="2019-03-08T11:29:00Z">
        <w:r w:rsidRPr="004A0DC7">
          <w:rPr>
            <w:b w:val="0"/>
            <w:sz w:val="24"/>
            <w:szCs w:val="24"/>
          </w:rPr>
          <w:delText>informácie o navrhovanom dodávateľovi</w:delText>
        </w:r>
        <w:r w:rsidR="00FC6E5C">
          <w:rPr>
            <w:b w:val="0"/>
            <w:sz w:val="24"/>
            <w:szCs w:val="24"/>
          </w:rPr>
          <w:delText xml:space="preserve"> a</w:delText>
        </w:r>
        <w:r w:rsidRPr="004A0DC7">
          <w:rPr>
            <w:b w:val="0"/>
            <w:sz w:val="24"/>
            <w:szCs w:val="24"/>
          </w:rPr>
          <w:delText xml:space="preserve"> subdodávateľoch;</w:delText>
        </w:r>
      </w:del>
    </w:p>
    <w:p w14:paraId="782A6546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92" w:author="Maroš Varsányi" w:date="2019-03-08T11:29:00Z"/>
          <w:b w:val="0"/>
          <w:sz w:val="24"/>
          <w:szCs w:val="24"/>
        </w:rPr>
      </w:pPr>
      <w:del w:id="1293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obstarania zákazky;</w:delText>
        </w:r>
      </w:del>
    </w:p>
    <w:p w14:paraId="0D7C372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94" w:author="Maroš Varsányi" w:date="2019-03-08T11:29:00Z"/>
          <w:b w:val="0"/>
          <w:sz w:val="24"/>
          <w:szCs w:val="24"/>
        </w:rPr>
      </w:pPr>
      <w:del w:id="1295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715D7FDA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296" w:author="Maroš Varsányi" w:date="2019-03-08T11:29:00Z"/>
          <w:b w:val="0"/>
          <w:sz w:val="24"/>
          <w:szCs w:val="24"/>
        </w:rPr>
      </w:pPr>
      <w:del w:id="1297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 a pod.</w:delText>
        </w:r>
      </w:del>
    </w:p>
    <w:p w14:paraId="2AFECB7A" w14:textId="77777777" w:rsidR="00AF6004" w:rsidRPr="004A0DC7" w:rsidRDefault="00AF6004" w:rsidP="004B6306">
      <w:pPr>
        <w:pStyle w:val="AZnadpisbezcisla"/>
        <w:numPr>
          <w:ilvl w:val="0"/>
          <w:numId w:val="50"/>
        </w:numPr>
        <w:spacing w:before="0" w:after="120"/>
        <w:ind w:left="426" w:hanging="426"/>
        <w:rPr>
          <w:del w:id="1298" w:author="Maroš Varsányi" w:date="2019-03-08T11:29:00Z"/>
          <w:b w:val="0"/>
          <w:sz w:val="24"/>
          <w:szCs w:val="24"/>
        </w:rPr>
      </w:pPr>
      <w:del w:id="1299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0BD0D5C6" w14:textId="77777777" w:rsidR="00AF6004" w:rsidRPr="004A0DC7" w:rsidRDefault="00CB1DF3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00" w:author="Maroš Varsányi" w:date="2019-03-08T11:29:00Z"/>
          <w:b w:val="0"/>
          <w:sz w:val="24"/>
          <w:szCs w:val="24"/>
        </w:rPr>
      </w:pPr>
      <w:del w:id="1301" w:author="Maroš Varsányi" w:date="2019-03-08T11:29:00Z">
        <w:r w:rsidRPr="00CB1DF3">
          <w:rPr>
            <w:b w:val="0"/>
            <w:sz w:val="24"/>
            <w:szCs w:val="24"/>
          </w:rPr>
          <w:delText xml:space="preserve">neudeliť súhlas </w:delText>
        </w:r>
        <w:r w:rsidR="007E24C8">
          <w:rPr>
            <w:b w:val="0"/>
            <w:sz w:val="24"/>
            <w:szCs w:val="24"/>
          </w:rPr>
          <w:delText>s</w:delText>
        </w:r>
        <w:r w:rsidRPr="00CB1DF3">
          <w:rPr>
            <w:b w:val="0"/>
            <w:sz w:val="24"/>
            <w:szCs w:val="24"/>
          </w:rPr>
          <w:delText xml:space="preserve"> uzatvoren</w:delText>
        </w:r>
        <w:r w:rsidR="007E24C8">
          <w:rPr>
            <w:b w:val="0"/>
            <w:sz w:val="24"/>
            <w:szCs w:val="24"/>
          </w:rPr>
          <w:delText>ím</w:delText>
        </w:r>
        <w:r w:rsidRPr="00CB1DF3">
          <w:rPr>
            <w:b w:val="0"/>
            <w:sz w:val="24"/>
            <w:szCs w:val="24"/>
          </w:rPr>
          <w:delText xml:space="preserve"> zmluvy, ak je plnenie založené na zmluvnom vzťahu, v opačnom prípade neudeliť súhlas </w:delText>
        </w:r>
        <w:r w:rsidR="007E24C8">
          <w:rPr>
            <w:b w:val="0"/>
            <w:sz w:val="24"/>
            <w:szCs w:val="24"/>
          </w:rPr>
          <w:delText>s</w:delText>
        </w:r>
        <w:r w:rsidRPr="00CB1DF3">
          <w:rPr>
            <w:b w:val="0"/>
            <w:sz w:val="24"/>
            <w:szCs w:val="24"/>
          </w:rPr>
          <w:delText xml:space="preserve"> vyhotoven</w:delText>
        </w:r>
        <w:r w:rsidR="007E24C8">
          <w:rPr>
            <w:b w:val="0"/>
            <w:sz w:val="24"/>
            <w:szCs w:val="24"/>
          </w:rPr>
          <w:delText>ím</w:delText>
        </w:r>
        <w:r w:rsidRPr="00CB1DF3">
          <w:rPr>
            <w:b w:val="0"/>
            <w:sz w:val="24"/>
            <w:szCs w:val="24"/>
          </w:rPr>
          <w:delText xml:space="preserve"> objednávky</w:delText>
        </w:r>
        <w:r w:rsidR="00AF6004" w:rsidRPr="004A0DC7">
          <w:rPr>
            <w:b w:val="0"/>
            <w:sz w:val="24"/>
            <w:szCs w:val="24"/>
          </w:rPr>
          <w:delText>;</w:delText>
        </w:r>
      </w:del>
    </w:p>
    <w:p w14:paraId="65A5C73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02" w:author="Maroš Varsányi" w:date="2019-03-08T11:29:00Z"/>
          <w:b w:val="0"/>
          <w:sz w:val="24"/>
          <w:szCs w:val="24"/>
        </w:rPr>
      </w:pPr>
      <w:del w:id="1303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23D8BBB0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04" w:author="Maroš Varsányi" w:date="2019-03-08T11:29:00Z"/>
          <w:b w:val="0"/>
          <w:sz w:val="24"/>
          <w:szCs w:val="24"/>
        </w:rPr>
      </w:pPr>
      <w:del w:id="1305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4CA50A94" w14:textId="77777777" w:rsidR="00AF6004" w:rsidRPr="005F04E2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06" w:author="Maroš Varsányi" w:date="2019-03-08T11:29:00Z"/>
          <w:b w:val="0"/>
          <w:sz w:val="24"/>
          <w:szCs w:val="24"/>
        </w:rPr>
      </w:pPr>
      <w:del w:id="1307" w:author="Maroš Varsányi" w:date="2019-03-08T11:29:00Z">
        <w:r w:rsidRPr="004A0DC7">
          <w:rPr>
            <w:b w:val="0"/>
            <w:sz w:val="24"/>
            <w:szCs w:val="24"/>
          </w:rPr>
          <w:delText>oznámiť OČTK  skutočnosť, že bol alebo mohol byť spáchaný trestný čin a pod.</w:delText>
        </w:r>
      </w:del>
    </w:p>
    <w:p w14:paraId="7293C015" w14:textId="77777777" w:rsidR="00AF6004" w:rsidRPr="00F1190F" w:rsidRDefault="0065496C" w:rsidP="00A3753D">
      <w:pPr>
        <w:pStyle w:val="MPCKO4"/>
        <w:spacing w:after="120"/>
        <w:rPr>
          <w:del w:id="1308" w:author="Maroš Varsányi" w:date="2019-03-08T11:29:00Z"/>
        </w:rPr>
      </w:pPr>
      <w:del w:id="1309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F1190F" w:rsidRPr="00F1190F">
          <w:delText xml:space="preserve">11.2 </w:delText>
        </w:r>
        <w:r w:rsidR="00AF6004" w:rsidRPr="00F1190F">
          <w:delText>Ex</w:delText>
        </w:r>
        <w:r w:rsidR="00FC6E5C">
          <w:delText xml:space="preserve"> </w:delText>
        </w:r>
        <w:r w:rsidR="00AF6004" w:rsidRPr="00F1190F">
          <w:delText>post kontrola postupov pri obstarávaní zákaziek, na ktoré sa vzťahuje výnimka zo ZVO</w:delText>
        </w:r>
      </w:del>
    </w:p>
    <w:p w14:paraId="293CCA2F" w14:textId="77777777" w:rsidR="00AF6004" w:rsidRPr="004A0DC7" w:rsidRDefault="00AF6004" w:rsidP="004B6306">
      <w:pPr>
        <w:pStyle w:val="AZnadpisbezcisla"/>
        <w:numPr>
          <w:ilvl w:val="0"/>
          <w:numId w:val="51"/>
        </w:numPr>
        <w:spacing w:before="0" w:after="120"/>
        <w:ind w:left="426" w:hanging="426"/>
        <w:rPr>
          <w:del w:id="1310" w:author="Maroš Varsányi" w:date="2019-03-08T11:29:00Z"/>
          <w:b w:val="0"/>
          <w:sz w:val="24"/>
          <w:szCs w:val="24"/>
        </w:rPr>
      </w:pPr>
      <w:del w:id="1311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1C253DE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12" w:author="Maroš Varsányi" w:date="2019-03-08T11:29:00Z"/>
          <w:b w:val="0"/>
          <w:sz w:val="24"/>
          <w:szCs w:val="24"/>
        </w:rPr>
      </w:pPr>
      <w:del w:id="1313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5BC5603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14" w:author="Maroš Varsányi" w:date="2019-03-08T11:29:00Z"/>
          <w:b w:val="0"/>
          <w:sz w:val="24"/>
          <w:szCs w:val="24"/>
        </w:rPr>
      </w:pPr>
      <w:del w:id="1315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3E0859B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16" w:author="Maroš Varsányi" w:date="2019-03-08T11:29:00Z"/>
          <w:b w:val="0"/>
          <w:sz w:val="24"/>
          <w:szCs w:val="24"/>
        </w:rPr>
      </w:pPr>
      <w:del w:id="1317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6166D5D6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18" w:author="Maroš Varsányi" w:date="2019-03-08T11:29:00Z"/>
          <w:b w:val="0"/>
          <w:sz w:val="24"/>
          <w:szCs w:val="24"/>
        </w:rPr>
      </w:pPr>
      <w:del w:id="1319" w:author="Maroš Varsányi" w:date="2019-03-08T11:29:00Z">
        <w:r w:rsidRPr="004A0DC7">
          <w:rPr>
            <w:b w:val="0"/>
            <w:sz w:val="24"/>
            <w:szCs w:val="24"/>
          </w:rPr>
          <w:delText>informácie o navrhovanom dodávateľovi</w:delText>
        </w:r>
        <w:r w:rsidR="00985045">
          <w:rPr>
            <w:b w:val="0"/>
            <w:sz w:val="24"/>
            <w:szCs w:val="24"/>
          </w:rPr>
          <w:delText xml:space="preserve"> a </w:delText>
        </w:r>
        <w:r w:rsidRPr="004A0DC7">
          <w:rPr>
            <w:b w:val="0"/>
            <w:sz w:val="24"/>
            <w:szCs w:val="24"/>
          </w:rPr>
          <w:delText>subdodávateľoch;</w:delText>
        </w:r>
      </w:del>
    </w:p>
    <w:p w14:paraId="41266575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20" w:author="Maroš Varsányi" w:date="2019-03-08T11:29:00Z"/>
          <w:b w:val="0"/>
          <w:sz w:val="24"/>
          <w:szCs w:val="24"/>
        </w:rPr>
      </w:pPr>
      <w:del w:id="1321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procesu obstarania zákazky;</w:delText>
        </w:r>
      </w:del>
    </w:p>
    <w:p w14:paraId="790F16D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22" w:author="Maroš Varsányi" w:date="2019-03-08T11:29:00Z"/>
          <w:b w:val="0"/>
          <w:sz w:val="24"/>
          <w:szCs w:val="24"/>
        </w:rPr>
      </w:pPr>
      <w:del w:id="1323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52ED0290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24" w:author="Maroš Varsányi" w:date="2019-03-08T11:29:00Z"/>
          <w:b w:val="0"/>
          <w:sz w:val="24"/>
          <w:szCs w:val="24"/>
        </w:rPr>
      </w:pPr>
      <w:del w:id="1325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 a pod.</w:delText>
        </w:r>
      </w:del>
    </w:p>
    <w:p w14:paraId="698825E7" w14:textId="77777777" w:rsidR="00AF6004" w:rsidRPr="004A0DC7" w:rsidRDefault="00AF6004" w:rsidP="004B6306">
      <w:pPr>
        <w:pStyle w:val="AZnadpisbezcisla"/>
        <w:numPr>
          <w:ilvl w:val="0"/>
          <w:numId w:val="51"/>
        </w:numPr>
        <w:spacing w:after="120"/>
        <w:ind w:left="426" w:hanging="426"/>
        <w:rPr>
          <w:del w:id="1326" w:author="Maroš Varsányi" w:date="2019-03-08T11:29:00Z"/>
          <w:b w:val="0"/>
          <w:sz w:val="24"/>
          <w:szCs w:val="24"/>
        </w:rPr>
      </w:pPr>
      <w:del w:id="1327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2722F5B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28" w:author="Maroš Varsányi" w:date="2019-03-08T11:29:00Z"/>
          <w:b w:val="0"/>
          <w:sz w:val="24"/>
          <w:szCs w:val="24"/>
        </w:rPr>
      </w:pPr>
      <w:del w:id="1329" w:author="Maroš Varsányi" w:date="2019-03-08T11:29:00Z">
        <w:r w:rsidRPr="004A0DC7">
          <w:rPr>
            <w:b w:val="0"/>
            <w:sz w:val="24"/>
            <w:szCs w:val="24"/>
          </w:rPr>
          <w:delText>nepripustiť výdavky súvisiace s VO do financovania v plnom rozsahu;</w:delText>
        </w:r>
      </w:del>
    </w:p>
    <w:p w14:paraId="033975C7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30" w:author="Maroš Varsányi" w:date="2019-03-08T11:29:00Z"/>
          <w:b w:val="0"/>
          <w:sz w:val="24"/>
          <w:szCs w:val="24"/>
        </w:rPr>
      </w:pPr>
      <w:del w:id="1331" w:author="Maroš Varsányi" w:date="2019-03-08T11:29:00Z">
        <w:r w:rsidRPr="004A0DC7">
          <w:rPr>
            <w:b w:val="0"/>
            <w:sz w:val="24"/>
            <w:szCs w:val="24"/>
          </w:rPr>
          <w:delText xml:space="preserve">určiť </w:delText>
        </w:r>
        <w:r w:rsidR="001D5192">
          <w:rPr>
            <w:b w:val="0"/>
            <w:sz w:val="24"/>
            <w:szCs w:val="24"/>
          </w:rPr>
          <w:delText>opravy</w:delText>
        </w:r>
        <w:r w:rsidR="001D5192" w:rsidRPr="004A0DC7">
          <w:rPr>
            <w:b w:val="0"/>
            <w:sz w:val="24"/>
            <w:szCs w:val="24"/>
          </w:rPr>
          <w:delText xml:space="preserve"> </w:delText>
        </w:r>
        <w:r w:rsidRPr="004A0DC7">
          <w:rPr>
            <w:b w:val="0"/>
            <w:sz w:val="24"/>
            <w:szCs w:val="24"/>
          </w:rPr>
          <w:delText>za VO;</w:delText>
        </w:r>
      </w:del>
    </w:p>
    <w:p w14:paraId="4E681647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32" w:author="Maroš Varsányi" w:date="2019-03-08T11:29:00Z"/>
          <w:b w:val="0"/>
          <w:sz w:val="24"/>
          <w:szCs w:val="24"/>
        </w:rPr>
      </w:pPr>
      <w:del w:id="1333" w:author="Maroš Varsányi" w:date="2019-03-08T11:29:00Z">
        <w:r w:rsidRPr="004A0DC7">
          <w:rPr>
            <w:b w:val="0"/>
            <w:sz w:val="24"/>
            <w:szCs w:val="24"/>
          </w:rPr>
          <w:delText>vyhodnotiť skutočnosti ako podstatné porušenie Zmluvy o NFP;</w:delText>
        </w:r>
      </w:del>
    </w:p>
    <w:p w14:paraId="0A2B8A79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34" w:author="Maroš Varsányi" w:date="2019-03-08T11:29:00Z"/>
          <w:b w:val="0"/>
          <w:sz w:val="24"/>
          <w:szCs w:val="24"/>
        </w:rPr>
      </w:pPr>
      <w:del w:id="1335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436C04E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36" w:author="Maroš Varsányi" w:date="2019-03-08T11:29:00Z"/>
          <w:b w:val="0"/>
          <w:sz w:val="24"/>
          <w:szCs w:val="24"/>
        </w:rPr>
      </w:pPr>
      <w:del w:id="1337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220597B8" w14:textId="77777777" w:rsidR="00AF6004" w:rsidRPr="00741E94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38" w:author="Maroš Varsányi" w:date="2019-03-08T11:29:00Z"/>
          <w:b w:val="0"/>
          <w:sz w:val="24"/>
          <w:szCs w:val="24"/>
        </w:rPr>
      </w:pPr>
      <w:del w:id="1339" w:author="Maroš Varsányi" w:date="2019-03-08T11:29:00Z">
        <w:r w:rsidRPr="004A0DC7">
          <w:rPr>
            <w:b w:val="0"/>
            <w:sz w:val="24"/>
            <w:szCs w:val="24"/>
          </w:rPr>
          <w:delText>oznámiť OČTK  skutočnosť, že bol alebo mohol byť spáchaný trestný čin a pod.</w:delText>
        </w:r>
      </w:del>
    </w:p>
    <w:p w14:paraId="4B9A3A58" w14:textId="77777777" w:rsidR="00AF6004" w:rsidRPr="00F1190F" w:rsidRDefault="0065496C" w:rsidP="00A3753D">
      <w:pPr>
        <w:pStyle w:val="MPCKO4"/>
        <w:spacing w:after="120"/>
        <w:rPr>
          <w:del w:id="1340" w:author="Maroš Varsányi" w:date="2019-03-08T11:29:00Z"/>
        </w:rPr>
      </w:pPr>
      <w:del w:id="1341" w:author="Maroš Varsányi" w:date="2019-03-08T11:29:00Z">
        <w:r>
          <w:delText>7.</w:delText>
        </w:r>
        <w:r w:rsidR="00C24210">
          <w:delText>4</w:delText>
        </w:r>
        <w:r>
          <w:delText>.</w:delText>
        </w:r>
        <w:r w:rsidR="00F1190F" w:rsidRPr="00F1190F">
          <w:delText xml:space="preserve">11.3 </w:delText>
        </w:r>
        <w:r w:rsidR="00AF6004" w:rsidRPr="00F1190F">
          <w:delText>Kontrola postupov pri obstarávaní  in-house  zákaziek a horizontálnych zákaziek</w:delText>
        </w:r>
      </w:del>
    </w:p>
    <w:p w14:paraId="76BD2D43" w14:textId="77777777" w:rsidR="00AF6004" w:rsidRPr="004A0DC7" w:rsidRDefault="00AF6004" w:rsidP="004B6306">
      <w:pPr>
        <w:pStyle w:val="AZnadpisbezcisla"/>
        <w:numPr>
          <w:ilvl w:val="0"/>
          <w:numId w:val="52"/>
        </w:numPr>
        <w:spacing w:before="0" w:after="120"/>
        <w:ind w:left="426" w:hanging="426"/>
        <w:rPr>
          <w:del w:id="1342" w:author="Maroš Varsányi" w:date="2019-03-08T11:29:00Z"/>
          <w:b w:val="0"/>
          <w:sz w:val="24"/>
          <w:szCs w:val="24"/>
        </w:rPr>
      </w:pPr>
      <w:del w:id="1343" w:author="Maroš Varsányi" w:date="2019-03-08T11:29:00Z">
        <w:r w:rsidRPr="004A0DC7">
          <w:rPr>
            <w:b w:val="0"/>
            <w:sz w:val="24"/>
            <w:szCs w:val="24"/>
          </w:rPr>
          <w:delText xml:space="preserve">Prostredníctvom jednotlivých vyhľadávacích kritérií, resp. funkcií systému ARACHNE môže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overiť najmä:</w:delText>
        </w:r>
      </w:del>
    </w:p>
    <w:p w14:paraId="527E67BD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44" w:author="Maroš Varsányi" w:date="2019-03-08T11:29:00Z"/>
          <w:b w:val="0"/>
          <w:sz w:val="24"/>
          <w:szCs w:val="24"/>
        </w:rPr>
      </w:pPr>
      <w:del w:id="1345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projekte; </w:delText>
        </w:r>
      </w:del>
    </w:p>
    <w:p w14:paraId="565E9600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46" w:author="Maroš Varsányi" w:date="2019-03-08T11:29:00Z"/>
          <w:b w:val="0"/>
          <w:sz w:val="24"/>
          <w:szCs w:val="24"/>
        </w:rPr>
      </w:pPr>
      <w:del w:id="1347" w:author="Maroš Varsányi" w:date="2019-03-08T11:29:00Z">
        <w:r w:rsidRPr="004A0DC7">
          <w:rPr>
            <w:b w:val="0"/>
            <w:sz w:val="24"/>
            <w:szCs w:val="24"/>
          </w:rPr>
          <w:delText xml:space="preserve">informácie o zmluve; </w:delText>
        </w:r>
      </w:del>
    </w:p>
    <w:p w14:paraId="05AD5DC3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48" w:author="Maroš Varsányi" w:date="2019-03-08T11:29:00Z"/>
          <w:b w:val="0"/>
          <w:sz w:val="24"/>
          <w:szCs w:val="24"/>
        </w:rPr>
      </w:pPr>
      <w:del w:id="1349" w:author="Maroš Varsányi" w:date="2019-03-08T11:29:00Z">
        <w:r w:rsidRPr="004A0DC7">
          <w:rPr>
            <w:b w:val="0"/>
            <w:sz w:val="24"/>
            <w:szCs w:val="24"/>
          </w:rPr>
          <w:delText>informácie o prijímateľovi, prípadne jeho partneroch;</w:delText>
        </w:r>
      </w:del>
    </w:p>
    <w:p w14:paraId="66F2BA8F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50" w:author="Maroš Varsányi" w:date="2019-03-08T11:29:00Z"/>
          <w:b w:val="0"/>
          <w:sz w:val="24"/>
          <w:szCs w:val="24"/>
        </w:rPr>
      </w:pPr>
      <w:del w:id="1351" w:author="Maroš Varsányi" w:date="2019-03-08T11:29:00Z">
        <w:r w:rsidRPr="004A0DC7">
          <w:rPr>
            <w:b w:val="0"/>
            <w:sz w:val="24"/>
            <w:szCs w:val="24"/>
          </w:rPr>
          <w:delText>informácie o dodávateľovi;</w:delText>
        </w:r>
      </w:del>
    </w:p>
    <w:p w14:paraId="08EBED0C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52" w:author="Maroš Varsányi" w:date="2019-03-08T11:29:00Z"/>
          <w:b w:val="0"/>
          <w:sz w:val="24"/>
          <w:szCs w:val="24"/>
        </w:rPr>
      </w:pPr>
      <w:del w:id="1353" w:author="Maroš Varsányi" w:date="2019-03-08T11:29:00Z">
        <w:r w:rsidRPr="004A0DC7">
          <w:rPr>
            <w:b w:val="0"/>
            <w:sz w:val="24"/>
            <w:szCs w:val="24"/>
          </w:rPr>
          <w:delText>informácie o iných osobách, spoločnostiach a skupinách zapojených do obstarania zákazky;</w:delText>
        </w:r>
      </w:del>
    </w:p>
    <w:p w14:paraId="5DF1AAD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54" w:author="Maroš Varsányi" w:date="2019-03-08T11:29:00Z"/>
          <w:b w:val="0"/>
          <w:sz w:val="24"/>
          <w:szCs w:val="24"/>
        </w:rPr>
      </w:pPr>
      <w:del w:id="1355" w:author="Maroš Varsányi" w:date="2019-03-08T11:29:00Z">
        <w:r w:rsidRPr="004A0DC7">
          <w:rPr>
            <w:b w:val="0"/>
            <w:sz w:val="24"/>
            <w:szCs w:val="24"/>
          </w:rPr>
          <w:delText>informácie o rizikovosti prijímateľa;</w:delText>
        </w:r>
      </w:del>
    </w:p>
    <w:p w14:paraId="1B32FC61" w14:textId="77777777" w:rsidR="00AF6004" w:rsidRPr="004A0DC7" w:rsidRDefault="00AF6004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del w:id="1356" w:author="Maroš Varsányi" w:date="2019-03-08T11:29:00Z"/>
          <w:b w:val="0"/>
          <w:sz w:val="24"/>
          <w:szCs w:val="24"/>
        </w:rPr>
      </w:pPr>
      <w:del w:id="1357" w:author="Maroš Varsányi" w:date="2019-03-08T11:29:00Z">
        <w:r w:rsidRPr="004A0DC7">
          <w:rPr>
            <w:b w:val="0"/>
            <w:sz w:val="24"/>
            <w:szCs w:val="24"/>
          </w:rPr>
          <w:delText>informácie o rizikovosti projektu a pod.</w:delText>
        </w:r>
      </w:del>
    </w:p>
    <w:p w14:paraId="0E08D0A9" w14:textId="77777777" w:rsidR="00AF6004" w:rsidRPr="004A0DC7" w:rsidRDefault="00AF6004" w:rsidP="004B6306">
      <w:pPr>
        <w:pStyle w:val="AZnadpisbezcisla"/>
        <w:numPr>
          <w:ilvl w:val="0"/>
          <w:numId w:val="52"/>
        </w:numPr>
        <w:spacing w:after="120"/>
        <w:ind w:left="426" w:hanging="426"/>
        <w:rPr>
          <w:del w:id="1358" w:author="Maroš Varsányi" w:date="2019-03-08T11:29:00Z"/>
          <w:b w:val="0"/>
          <w:sz w:val="24"/>
          <w:szCs w:val="24"/>
        </w:rPr>
      </w:pPr>
      <w:del w:id="1359" w:author="Maroš Varsányi" w:date="2019-03-08T11:29:00Z">
        <w:r w:rsidRPr="004A0DC7">
          <w:rPr>
            <w:b w:val="0"/>
            <w:sz w:val="24"/>
            <w:szCs w:val="24"/>
          </w:rPr>
          <w:delText xml:space="preserve">V závislosti od skutočností indikovaných systémom ARACHNE a za predpokladu ich následnej verifikácie v ďalších relevantných zdrojoch môže byť </w:delText>
        </w:r>
        <w:r w:rsidR="00D4285A">
          <w:rPr>
            <w:b w:val="0"/>
            <w:sz w:val="24"/>
            <w:szCs w:val="24"/>
          </w:rPr>
          <w:delText>RO</w:delText>
        </w:r>
        <w:r w:rsidRPr="004A0DC7">
          <w:rPr>
            <w:b w:val="0"/>
            <w:sz w:val="24"/>
            <w:szCs w:val="24"/>
          </w:rPr>
          <w:delText xml:space="preserve"> oprávnený napr.:</w:delText>
        </w:r>
      </w:del>
    </w:p>
    <w:p w14:paraId="03399873" w14:textId="77777777" w:rsidR="00AF6004" w:rsidRPr="004A0DC7" w:rsidRDefault="00AF6004" w:rsidP="004B6306">
      <w:pPr>
        <w:pStyle w:val="AZnadpisbezcisla"/>
        <w:numPr>
          <w:ilvl w:val="0"/>
          <w:numId w:val="19"/>
        </w:numPr>
        <w:spacing w:before="0" w:after="120"/>
        <w:ind w:left="709" w:hanging="283"/>
        <w:rPr>
          <w:del w:id="1360" w:author="Maroš Varsányi" w:date="2019-03-08T11:29:00Z"/>
          <w:b w:val="0"/>
          <w:sz w:val="24"/>
          <w:szCs w:val="24"/>
        </w:rPr>
      </w:pPr>
      <w:del w:id="1361" w:author="Maroš Varsányi" w:date="2019-03-08T11:29:00Z">
        <w:r w:rsidRPr="004A0DC7">
          <w:rPr>
            <w:b w:val="0"/>
            <w:sz w:val="24"/>
            <w:szCs w:val="24"/>
          </w:rPr>
          <w:delText>postúpiť dokumentáciu na kontrolu ÚVO, prípadne požiadať o konzultáciu ÚVO k vybranej otázke VO;</w:delText>
        </w:r>
      </w:del>
    </w:p>
    <w:p w14:paraId="539A17F8" w14:textId="77777777" w:rsidR="00AF6004" w:rsidRPr="004A0DC7" w:rsidRDefault="00AF6004" w:rsidP="004B6306">
      <w:pPr>
        <w:pStyle w:val="AZnadpisbezcisla"/>
        <w:numPr>
          <w:ilvl w:val="0"/>
          <w:numId w:val="19"/>
        </w:numPr>
        <w:spacing w:before="0" w:after="120"/>
        <w:ind w:left="709" w:hanging="283"/>
        <w:rPr>
          <w:del w:id="1362" w:author="Maroš Varsányi" w:date="2019-03-08T11:29:00Z"/>
          <w:b w:val="0"/>
          <w:sz w:val="24"/>
          <w:szCs w:val="24"/>
        </w:rPr>
      </w:pPr>
      <w:del w:id="1363" w:author="Maroš Varsányi" w:date="2019-03-08T11:29:00Z">
        <w:r w:rsidRPr="004A0DC7">
          <w:rPr>
            <w:b w:val="0"/>
            <w:sz w:val="24"/>
            <w:szCs w:val="24"/>
          </w:rPr>
          <w:delText>požiadať o konzultáciu, prípadne uplatniť podnet na PMÚ;</w:delText>
        </w:r>
      </w:del>
    </w:p>
    <w:p w14:paraId="599654AB" w14:textId="77777777" w:rsidR="00AF6004" w:rsidRPr="004A0DC7" w:rsidRDefault="00AF6004" w:rsidP="004B6306">
      <w:pPr>
        <w:pStyle w:val="AZnadpisbezcisla"/>
        <w:numPr>
          <w:ilvl w:val="0"/>
          <w:numId w:val="19"/>
        </w:numPr>
        <w:spacing w:before="0" w:after="120"/>
        <w:ind w:left="709" w:hanging="283"/>
        <w:rPr>
          <w:del w:id="1364" w:author="Maroš Varsányi" w:date="2019-03-08T11:29:00Z"/>
          <w:b w:val="0"/>
          <w:sz w:val="24"/>
          <w:szCs w:val="24"/>
        </w:rPr>
      </w:pPr>
      <w:del w:id="1365" w:author="Maroš Varsányi" w:date="2019-03-08T11:29:00Z">
        <w:r w:rsidRPr="004A0DC7">
          <w:rPr>
            <w:b w:val="0"/>
            <w:sz w:val="24"/>
            <w:szCs w:val="24"/>
          </w:rPr>
          <w:delText xml:space="preserve">oznámiť OČTK  skutočnosť, že bol alebo mohol byť spáchaný trestný čin; </w:delText>
        </w:r>
      </w:del>
    </w:p>
    <w:p w14:paraId="773B1137" w14:textId="77777777" w:rsidR="00AF6004" w:rsidRPr="004A0DC7" w:rsidRDefault="00AF6004" w:rsidP="004B6306">
      <w:pPr>
        <w:pStyle w:val="AZnadpisbezcisla"/>
        <w:numPr>
          <w:ilvl w:val="0"/>
          <w:numId w:val="19"/>
        </w:numPr>
        <w:spacing w:before="0" w:after="120"/>
        <w:ind w:left="709" w:hanging="283"/>
        <w:rPr>
          <w:del w:id="1366" w:author="Maroš Varsányi" w:date="2019-03-08T11:29:00Z"/>
          <w:b w:val="0"/>
          <w:sz w:val="24"/>
          <w:szCs w:val="24"/>
        </w:rPr>
      </w:pPr>
      <w:del w:id="1367" w:author="Maroš Varsányi" w:date="2019-03-08T11:29:00Z">
        <w:r w:rsidRPr="004A0DC7">
          <w:rPr>
            <w:b w:val="0"/>
            <w:sz w:val="24"/>
            <w:szCs w:val="24"/>
          </w:rPr>
          <w:delText xml:space="preserve">určiť </w:delText>
        </w:r>
        <w:r w:rsidR="001D5192">
          <w:rPr>
            <w:b w:val="0"/>
            <w:sz w:val="24"/>
            <w:szCs w:val="24"/>
          </w:rPr>
          <w:delText>opravy</w:delText>
        </w:r>
        <w:r w:rsidR="001D5192" w:rsidRPr="004A0DC7">
          <w:rPr>
            <w:b w:val="0"/>
            <w:sz w:val="24"/>
            <w:szCs w:val="24"/>
          </w:rPr>
          <w:delText xml:space="preserve"> </w:delText>
        </w:r>
        <w:r w:rsidRPr="004A0DC7">
          <w:rPr>
            <w:b w:val="0"/>
            <w:sz w:val="24"/>
            <w:szCs w:val="24"/>
          </w:rPr>
          <w:delText>za VO;</w:delText>
        </w:r>
      </w:del>
    </w:p>
    <w:p w14:paraId="301056CE" w14:textId="77777777" w:rsidR="00AF6004" w:rsidRPr="004A0DC7" w:rsidRDefault="00AF6004" w:rsidP="004B6306">
      <w:pPr>
        <w:pStyle w:val="AZnadpisbezcisla"/>
        <w:numPr>
          <w:ilvl w:val="0"/>
          <w:numId w:val="19"/>
        </w:numPr>
        <w:spacing w:before="0" w:after="120"/>
        <w:ind w:left="709" w:hanging="283"/>
        <w:rPr>
          <w:del w:id="1368" w:author="Maroš Varsányi" w:date="2019-03-08T11:29:00Z"/>
          <w:b w:val="0"/>
          <w:sz w:val="24"/>
          <w:szCs w:val="24"/>
        </w:rPr>
      </w:pPr>
      <w:del w:id="1369" w:author="Maroš Varsányi" w:date="2019-03-08T11:29:00Z">
        <w:r w:rsidRPr="004A0DC7">
          <w:rPr>
            <w:b w:val="0"/>
            <w:sz w:val="24"/>
            <w:szCs w:val="24"/>
          </w:rPr>
          <w:delText>nepripustiť výdavky v plnom rozsahu do financovania;</w:delText>
        </w:r>
      </w:del>
    </w:p>
    <w:p w14:paraId="7DDEDEFF" w14:textId="77777777" w:rsidR="0065706A" w:rsidRDefault="00AF6004" w:rsidP="004B6306">
      <w:pPr>
        <w:pStyle w:val="AZnadpisbezcisla"/>
        <w:numPr>
          <w:ilvl w:val="0"/>
          <w:numId w:val="19"/>
        </w:numPr>
        <w:spacing w:before="0" w:after="120"/>
        <w:ind w:left="709" w:hanging="283"/>
        <w:rPr>
          <w:del w:id="1370" w:author="Maroš Varsányi" w:date="2019-03-08T11:29:00Z"/>
          <w:rStyle w:val="hps"/>
        </w:rPr>
      </w:pPr>
      <w:del w:id="1371" w:author="Maroš Varsányi" w:date="2019-03-08T11:29:00Z">
        <w:r w:rsidRPr="004A0DC7">
          <w:rPr>
            <w:b w:val="0"/>
            <w:sz w:val="24"/>
            <w:szCs w:val="24"/>
          </w:rPr>
          <w:delText>vyhodnotiť skutočnosti ako podstatné porušenie Zmluvy o NFP a pod.</w:delText>
        </w:r>
      </w:del>
    </w:p>
    <w:p w14:paraId="6A1DC562" w14:textId="77777777" w:rsidR="00B43FBF" w:rsidRDefault="00B43FBF" w:rsidP="00DE3155">
      <w:pPr>
        <w:spacing w:before="120" w:after="120"/>
        <w:jc w:val="both"/>
        <w:rPr>
          <w:del w:id="1372" w:author="Maroš Varsányi" w:date="2019-03-08T11:29:00Z"/>
          <w:rStyle w:val="hps"/>
        </w:rPr>
      </w:pPr>
    </w:p>
    <w:p w14:paraId="132A3E69" w14:textId="77777777" w:rsidR="00400012" w:rsidRPr="007A0A10" w:rsidRDefault="0066655A" w:rsidP="00400012">
      <w:pPr>
        <w:pStyle w:val="MPCKO1"/>
        <w:rPr>
          <w:del w:id="1373" w:author="Maroš Varsányi" w:date="2019-03-08T11:29:00Z"/>
        </w:rPr>
      </w:pPr>
      <w:del w:id="1374" w:author="Maroš Varsányi" w:date="2019-03-08T11:29:00Z">
        <w:r>
          <w:delText>8</w:delText>
        </w:r>
        <w:r w:rsidR="00387645">
          <w:delText xml:space="preserve"> </w:delText>
        </w:r>
        <w:r w:rsidR="00E56B01">
          <w:delText>Prílohy</w:delText>
        </w:r>
      </w:del>
    </w:p>
    <w:p w14:paraId="56A8F4A5" w14:textId="77777777" w:rsidR="005766CC" w:rsidRDefault="005766CC" w:rsidP="005766CC">
      <w:pPr>
        <w:spacing w:before="120" w:after="120"/>
        <w:jc w:val="both"/>
        <w:rPr>
          <w:del w:id="1375" w:author="Maroš Varsányi" w:date="2019-03-08T11:29:00Z"/>
        </w:rPr>
      </w:pPr>
      <w:del w:id="1376" w:author="Maroš Varsányi" w:date="2019-03-08T11:29:00Z">
        <w:r w:rsidRPr="00A2343E">
          <w:delText>Príloha č. 1:</w:delText>
        </w:r>
        <w:r w:rsidR="009828CD">
          <w:delText xml:space="preserve"> Formulár žiadosti o vytvorenie </w:delText>
        </w:r>
        <w:r w:rsidR="00722A81">
          <w:delText>po</w:delText>
        </w:r>
        <w:r w:rsidRPr="00A2343E">
          <w:delText>užívateľského konta v systéme ARACHNE</w:delText>
        </w:r>
      </w:del>
    </w:p>
    <w:p w14:paraId="2ABE481E" w14:textId="77777777" w:rsidR="00211DFB" w:rsidRDefault="00C34C0B" w:rsidP="00C34C0B">
      <w:pPr>
        <w:spacing w:before="120" w:after="120"/>
        <w:jc w:val="both"/>
        <w:rPr>
          <w:del w:id="1377" w:author="Maroš Varsányi" w:date="2019-03-08T11:29:00Z"/>
        </w:rPr>
      </w:pPr>
      <w:del w:id="1378" w:author="Maroš Varsányi" w:date="2019-03-08T11:29:00Z">
        <w:r w:rsidRPr="00C34C0B">
          <w:delText xml:space="preserve">Príloha č. </w:delText>
        </w:r>
        <w:r w:rsidR="005766CC">
          <w:delText>2</w:delText>
        </w:r>
        <w:r w:rsidRPr="00C34C0B">
          <w:delText>: Analýza využitia ARACHNE v relevantných procesoch riadenia EŠIF</w:delText>
        </w:r>
      </w:del>
    </w:p>
    <w:bookmarkEnd w:id="532"/>
    <w:bookmarkEnd w:id="533"/>
    <w:p w14:paraId="3B7F4AE4" w14:textId="225DA09B" w:rsidR="004F69F3" w:rsidRPr="00304A6E" w:rsidRDefault="004F69F3" w:rsidP="00397006">
      <w:pPr>
        <w:spacing w:before="120" w:after="120"/>
        <w:jc w:val="both"/>
      </w:pPr>
    </w:p>
    <w:sectPr w:rsidR="004F69F3" w:rsidRPr="00304A6E" w:rsidSect="000F442C">
      <w:headerReference w:type="default" r:id="rId15"/>
      <w:footerReference w:type="default" r:id="rId16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  <w:sectPrChange w:id="1397" w:author="Maroš Varsányi" w:date="2019-03-08T11:29:00Z">
        <w:sectPr w:rsidR="004F69F3" w:rsidRPr="00304A6E" w:rsidSect="000F442C">
          <w:pgSz w:code="0"/>
          <w:pgMar w:top="1418" w:right="1418" w:bottom="1418" w:left="1418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11F83" w14:textId="77777777" w:rsidR="00E13497" w:rsidRDefault="00E13497" w:rsidP="00B948E0">
      <w:r>
        <w:separator/>
      </w:r>
    </w:p>
  </w:endnote>
  <w:endnote w:type="continuationSeparator" w:id="0">
    <w:p w14:paraId="3B257C0A" w14:textId="77777777" w:rsidR="00E13497" w:rsidRDefault="00E13497" w:rsidP="00B948E0">
      <w:r>
        <w:continuationSeparator/>
      </w:r>
    </w:p>
  </w:endnote>
  <w:endnote w:type="continuationNotice" w:id="1">
    <w:p w14:paraId="315D6671" w14:textId="77777777" w:rsidR="00E13497" w:rsidRDefault="00E134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C Square Sans Pro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E74DF" w14:textId="77777777" w:rsidR="00D75EDA" w:rsidRPr="00CF60E2" w:rsidRDefault="00D75EDA" w:rsidP="00CF60E2">
    <w:pPr>
      <w:tabs>
        <w:tab w:val="center" w:pos="4536"/>
        <w:tab w:val="right" w:pos="9072"/>
      </w:tabs>
      <w:jc w:val="right"/>
      <w:rPr>
        <w:del w:id="1391" w:author="Maroš Varsányi" w:date="2019-03-08T11:29:00Z"/>
      </w:rPr>
    </w:pPr>
    <w:del w:id="1392" w:author="Maroš Varsányi" w:date="2019-03-08T11:29:00Z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7ACE96" wp14:editId="7E540C5B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3" name="Rovná spojnic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1C1D4FAC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CF60E2">
        <w:delText xml:space="preserve"> </w:delText>
      </w:r>
    </w:del>
  </w:p>
  <w:p w14:paraId="0A4BF07F" w14:textId="2AB63E25" w:rsidR="00D75EDA" w:rsidRPr="00CF60E2" w:rsidRDefault="00D75EDA" w:rsidP="00CF60E2">
    <w:pPr>
      <w:tabs>
        <w:tab w:val="center" w:pos="4536"/>
        <w:tab w:val="right" w:pos="9072"/>
      </w:tabs>
      <w:jc w:val="right"/>
      <w:rPr>
        <w:ins w:id="1393" w:author="Maroš Varsányi" w:date="2019-03-08T11:29:00Z"/>
      </w:rPr>
    </w:pPr>
    <w:del w:id="1394" w:author="Maroš Varsányi" w:date="2019-03-08T11:29:00Z">
      <w:r w:rsidRPr="00CF60E2">
        <w:rPr>
          <w:noProof/>
        </w:rPr>
        <w:drawing>
          <wp:anchor distT="0" distB="0" distL="114300" distR="114300" simplePos="0" relativeHeight="251665408" behindDoc="1" locked="0" layoutInCell="1" allowOverlap="1" wp14:anchorId="796B0447" wp14:editId="19901680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del>
    <w:ins w:id="1395" w:author="Maroš Varsányi" w:date="2019-03-08T11:29:00Z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14A3FF" wp14:editId="65E43B69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1E2E0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CF60E2">
        <w:t xml:space="preserve"> </w:t>
      </w:r>
    </w:ins>
  </w:p>
  <w:p w14:paraId="1E55F01C" w14:textId="3C250BA6" w:rsidR="00D75EDA" w:rsidRPr="00CF60E2" w:rsidRDefault="00D75EDA" w:rsidP="00CF60E2">
    <w:pPr>
      <w:tabs>
        <w:tab w:val="center" w:pos="4536"/>
        <w:tab w:val="right" w:pos="9072"/>
      </w:tabs>
      <w:jc w:val="right"/>
    </w:pPr>
    <w:ins w:id="1396" w:author="Maroš Varsányi" w:date="2019-03-08T11:29:00Z">
      <w:r w:rsidRPr="00CF60E2">
        <w:rPr>
          <w:noProof/>
        </w:rPr>
        <w:drawing>
          <wp:anchor distT="0" distB="0" distL="114300" distR="114300" simplePos="0" relativeHeight="251660288" behindDoc="1" locked="0" layoutInCell="1" allowOverlap="1" wp14:anchorId="7FC819CF" wp14:editId="3A932544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ins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F0950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61E92FF2" w14:textId="77777777" w:rsidR="00D75EDA" w:rsidRDefault="00D75E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4C287" w14:textId="77777777" w:rsidR="00E13497" w:rsidRDefault="00E13497" w:rsidP="00B948E0">
      <w:r>
        <w:separator/>
      </w:r>
    </w:p>
  </w:footnote>
  <w:footnote w:type="continuationSeparator" w:id="0">
    <w:p w14:paraId="0C664D13" w14:textId="77777777" w:rsidR="00E13497" w:rsidRDefault="00E13497" w:rsidP="00B948E0">
      <w:r>
        <w:continuationSeparator/>
      </w:r>
    </w:p>
  </w:footnote>
  <w:footnote w:type="continuationNotice" w:id="1">
    <w:p w14:paraId="77696CBD" w14:textId="77777777" w:rsidR="00E13497" w:rsidRDefault="00E13497"/>
  </w:footnote>
  <w:footnote w:id="2">
    <w:p w14:paraId="71EBDBF8" w14:textId="77777777" w:rsidR="00D75EDA" w:rsidRDefault="00D75EDA" w:rsidP="00A3753D">
      <w:pPr>
        <w:pStyle w:val="Textpoznmkypodiarou"/>
        <w:jc w:val="both"/>
        <w:rPr>
          <w:del w:id="251" w:author="Maroš Varsányi" w:date="2019-03-08T11:29:00Z"/>
        </w:rPr>
      </w:pPr>
      <w:del w:id="252" w:author="Maroš Varsányi" w:date="2019-03-08T11:29:00Z">
        <w:r>
          <w:rPr>
            <w:rStyle w:val="Odkaznapoznmkupodiarou"/>
          </w:rPr>
          <w:footnoteRef/>
        </w:r>
        <w:r>
          <w:delText xml:space="preserve"> U</w:delText>
        </w:r>
        <w:r w:rsidRPr="00F81B0A">
          <w:delText>stanovenia, ktoré sa vzťahujú na RO, sa rovnako aplikujú aj na SO v rozsahu, v akom bol na SO delegovaný výkon činností RO, resp. v súlade so zmluvou o vykonávaní časti úloh RO SO</w:delText>
        </w:r>
        <w:r>
          <w:delText>.</w:delText>
        </w:r>
      </w:del>
    </w:p>
  </w:footnote>
  <w:footnote w:id="3">
    <w:p w14:paraId="26773B26" w14:textId="38CB861B" w:rsidR="00D75EDA" w:rsidRDefault="00D75E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87CD3">
        <w:t>https://ec.europa.eu/social/main.jsp?catId=325&amp;intPageId=3587&amp;langId=sk#navItem-relatedDocuments</w:t>
      </w:r>
    </w:p>
  </w:footnote>
  <w:footnote w:id="4">
    <w:p w14:paraId="13496451" w14:textId="44ED93AA" w:rsidR="00D75EDA" w:rsidRDefault="00D75EDA" w:rsidP="00A3022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U</w:t>
      </w:r>
      <w:r w:rsidRPr="00F81B0A">
        <w:t xml:space="preserve">stanovenia, ktoré sa vzťahujú na </w:t>
      </w:r>
      <w:r>
        <w:t>prijímateľa</w:t>
      </w:r>
      <w:r w:rsidRPr="00F81B0A">
        <w:t xml:space="preserve">, sa rovnako aplikujú aj na </w:t>
      </w:r>
      <w:r>
        <w:t>jeho partnerov, ak je v projekte využitý inštitút partnerstva.</w:t>
      </w:r>
    </w:p>
  </w:footnote>
  <w:footnote w:id="5">
    <w:p w14:paraId="2079FB16" w14:textId="54F48A16" w:rsidR="00D75EDA" w:rsidRDefault="00D75EDA" w:rsidP="006F504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Informácie o rizikových ukazovateľoch nie je možné meniť užívateľom systému ARACHNE, keďže sú vypočítavané na základe informácií uvedených v systéme ITMS2014+ a v externých systémoch, ktoré využíva systém ARACHNE a ktoré obsahujú informácie o jednotlivých spoločnostiach. V prípade ak sú identifikované chybné dáta je potrebné ich opraviť buď v systéme ITMS2014+ alebo zverejniť správne informácie o spoločnosti a následne tieto dáta budú prenesené do systému ARACHNE. V rámci modulu správy prípadov („</w:t>
      </w:r>
      <w:proofErr w:type="spellStart"/>
      <w:r w:rsidRPr="00985CBA">
        <w:t>case</w:t>
      </w:r>
      <w:proofErr w:type="spellEnd"/>
      <w:r w:rsidRPr="00985CBA">
        <w:t xml:space="preserve"> management module</w:t>
      </w:r>
      <w:r>
        <w:t>“) je príslušný používateľ oprávnený uviesť komentár k identifikovanému riziku.</w:t>
      </w:r>
    </w:p>
  </w:footnote>
  <w:footnote w:id="6">
    <w:p w14:paraId="2968624A" w14:textId="77777777" w:rsidR="00D75EDA" w:rsidRDefault="00D75EDA" w:rsidP="006F5040">
      <w:pPr>
        <w:pStyle w:val="Textpoznmkypodiarou"/>
        <w:jc w:val="both"/>
        <w:rPr>
          <w:del w:id="322" w:author="Maroš Varsányi" w:date="2019-03-08T11:29:00Z"/>
        </w:rPr>
      </w:pPr>
      <w:del w:id="323" w:author="Maroš Varsányi" w:date="2019-03-08T11:29:00Z">
        <w:r>
          <w:rPr>
            <w:rStyle w:val="Odkaznapoznmkupodiarou"/>
          </w:rPr>
          <w:footnoteRef/>
        </w:r>
        <w:r>
          <w:delText xml:space="preserve"> Pre orgány, ktorým je tento metodický pokyn určený na vedomie a z titulu výkonu ich práv a povinností majú mať zriadený prístup do ARACHNE, použije sa znenie tohto bodu primerane. Prístupy do systému ARACHNE im zriadi</w:delText>
        </w:r>
        <w:r w:rsidRPr="00553017">
          <w:delText xml:space="preserve"> </w:delText>
        </w:r>
        <w:r>
          <w:delText>n</w:delText>
        </w:r>
        <w:r w:rsidRPr="00553017">
          <w:delText>árodný administrátor ARACHNE na CKO</w:delText>
        </w:r>
        <w:r>
          <w:delText xml:space="preserve">. </w:delText>
        </w:r>
      </w:del>
    </w:p>
  </w:footnote>
  <w:footnote w:id="7">
    <w:p w14:paraId="6B99FE34" w14:textId="77777777" w:rsidR="00D75EDA" w:rsidRDefault="00D75EDA" w:rsidP="00C87D3E">
      <w:pPr>
        <w:pStyle w:val="Textpoznmkypodiarou"/>
        <w:jc w:val="both"/>
        <w:rPr>
          <w:del w:id="573" w:author="Maroš Varsányi" w:date="2019-03-08T11:29:00Z"/>
        </w:rPr>
      </w:pPr>
      <w:del w:id="574" w:author="Maroš Varsányi" w:date="2019-03-08T11:29:00Z">
        <w:r>
          <w:rPr>
            <w:rStyle w:val="Odkaznapoznmkupodiarou"/>
          </w:rPr>
          <w:footnoteRef/>
        </w:r>
        <w:r>
          <w:delText xml:space="preserve"> Slovný popis pre jednotlivé procesy:</w:delText>
        </w:r>
      </w:del>
    </w:p>
    <w:p w14:paraId="0DBA0DF3" w14:textId="77777777" w:rsidR="00D75EDA" w:rsidRDefault="00D75EDA" w:rsidP="00C87D3E">
      <w:pPr>
        <w:pStyle w:val="Textpoznmkypodiarou"/>
        <w:jc w:val="both"/>
        <w:rPr>
          <w:del w:id="575" w:author="Maroš Varsányi" w:date="2019-03-08T11:29:00Z"/>
        </w:rPr>
      </w:pPr>
      <w:del w:id="576" w:author="Maroš Varsányi" w:date="2019-03-08T11:29:00Z">
        <w:r>
          <w:delText>Schvaľovací proces - administratívne overenie: povinná analýza pre entitu Prijímatelia/Beneficiaries;</w:delText>
        </w:r>
      </w:del>
    </w:p>
    <w:p w14:paraId="35B5DCE6" w14:textId="77777777" w:rsidR="00D75EDA" w:rsidRDefault="00D75EDA" w:rsidP="00C87D3E">
      <w:pPr>
        <w:pStyle w:val="Textpoznmkypodiarou"/>
        <w:jc w:val="both"/>
        <w:rPr>
          <w:del w:id="577" w:author="Maroš Varsányi" w:date="2019-03-08T11:29:00Z"/>
        </w:rPr>
      </w:pPr>
      <w:del w:id="578" w:author="Maroš Varsányi" w:date="2019-03-08T11:29:00Z">
        <w:r>
          <w:delText>Finančná kontrola VO - ex ante: povinná analýza pre entitu Dodávatelia/Contractors;</w:delText>
        </w:r>
      </w:del>
    </w:p>
    <w:p w14:paraId="1CE8312F" w14:textId="77777777" w:rsidR="00D75EDA" w:rsidRDefault="00D75EDA" w:rsidP="00C87D3E">
      <w:pPr>
        <w:pStyle w:val="Textpoznmkypodiarou"/>
        <w:jc w:val="both"/>
        <w:rPr>
          <w:del w:id="579" w:author="Maroš Varsányi" w:date="2019-03-08T11:29:00Z"/>
        </w:rPr>
      </w:pPr>
      <w:del w:id="580" w:author="Maroš Varsányi" w:date="2019-03-08T11:29:00Z">
        <w:r>
          <w:delText>Finančná kontrola VO - ex post: povinná analýza pre entitu Zmluvy/Contracts a Dodávatelia/Contractors;</w:delText>
        </w:r>
      </w:del>
    </w:p>
    <w:p w14:paraId="12B39272" w14:textId="77777777" w:rsidR="00D75EDA" w:rsidRDefault="00D75EDA" w:rsidP="00C87D3E">
      <w:pPr>
        <w:pStyle w:val="Textpoznmkypodiarou"/>
        <w:jc w:val="both"/>
        <w:rPr>
          <w:del w:id="581" w:author="Maroš Varsányi" w:date="2019-03-08T11:29:00Z"/>
        </w:rPr>
      </w:pPr>
      <w:del w:id="582" w:author="Maroš Varsányi" w:date="2019-03-08T11:29:00Z">
        <w:r>
          <w:delText>AFK/FKnM: povinná analýza pre entitu Projekty/Projects, Zmluvy/Contracts, Prijímatelia/Beneficiaries, Dodávatelia/Contractors.</w:delText>
        </w:r>
      </w:del>
    </w:p>
  </w:footnote>
  <w:footnote w:id="8">
    <w:p w14:paraId="7185412C" w14:textId="04846B94" w:rsidR="00D75EDA" w:rsidRDefault="00D75EDA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V prípade, ak RO využíva dvojkolový</w:t>
      </w:r>
      <w:r w:rsidRPr="00A14D61">
        <w:t xml:space="preserve"> proces výberu</w:t>
      </w:r>
      <w:r>
        <w:t>,</w:t>
      </w:r>
      <w:r w:rsidRPr="00A14D61">
        <w:t xml:space="preserve"> </w:t>
      </w:r>
      <w:r>
        <w:t>je oprávnený vykonať v rámci posudzovania</w:t>
      </w:r>
      <w:r w:rsidRPr="00607630">
        <w:t xml:space="preserve"> projektových zámerov</w:t>
      </w:r>
      <w:r>
        <w:t xml:space="preserve"> kvantitatívnu analýzu</w:t>
      </w:r>
      <w:r w:rsidRPr="00A14D61">
        <w:t xml:space="preserve"> údajov</w:t>
      </w:r>
      <w:r>
        <w:t xml:space="preserve"> pre fázu schvaľovacieho procesu.</w:t>
      </w:r>
      <w:r w:rsidRPr="00607630">
        <w:t xml:space="preserve"> </w:t>
      </w:r>
      <w:r>
        <w:t xml:space="preserve">V záujme zníženia administratívnej záťaže RO nie je povinný v konaní o </w:t>
      </w:r>
      <w:proofErr w:type="spellStart"/>
      <w:r>
        <w:t>ŽoNFP</w:t>
      </w:r>
      <w:proofErr w:type="spellEnd"/>
      <w:r>
        <w:t xml:space="preserve"> opakovať overenia v systéme ARACHNE </w:t>
      </w:r>
      <w:r>
        <w:br/>
        <w:t>v prípade, ak toto overenie bolo vykonané v procese posudzovania projektového zámeru.</w:t>
      </w:r>
    </w:p>
  </w:footnote>
  <w:footnote w:id="9">
    <w:p w14:paraId="22935FAD" w14:textId="4FA7DDB8" w:rsidR="00D75EDA" w:rsidRDefault="00D75EDA" w:rsidP="00E4760C">
      <w:pPr>
        <w:pStyle w:val="Textpoznmkypodiarou"/>
        <w:jc w:val="both"/>
        <w:rPr>
          <w:ins w:id="598" w:author="Maroš Varsányi" w:date="2019-03-08T11:29:00Z"/>
        </w:rPr>
      </w:pPr>
      <w:ins w:id="599" w:author="Maroš Varsányi" w:date="2019-03-08T11:29:00Z">
        <w:r>
          <w:rPr>
            <w:rStyle w:val="Odkaznapoznmkupodiarou"/>
          </w:rPr>
          <w:footnoteRef/>
        </w:r>
        <w:r>
          <w:t xml:space="preserve"> </w:t>
        </w:r>
        <w:r>
          <w:t>Z ITMS2014+ nie sú do systému ARACHNE importované údaje o </w:t>
        </w:r>
        <w:proofErr w:type="spellStart"/>
        <w:r>
          <w:t>ŽoNFP</w:t>
        </w:r>
        <w:proofErr w:type="spellEnd"/>
        <w:r>
          <w:t>, ale až údaje za schválený projekt. Preto môže nastať prípad, že sa kontrolovaný subjekt/žiadateľ nemusí nachádzať v tabuli/</w:t>
        </w:r>
        <w:proofErr w:type="spellStart"/>
        <w:r w:rsidRPr="002C77FF">
          <w:t>dashboard</w:t>
        </w:r>
        <w:proofErr w:type="spellEnd"/>
        <w:r>
          <w:t xml:space="preserve"> Prijímateľov/</w:t>
        </w:r>
        <w:proofErr w:type="spellStart"/>
        <w:r w:rsidRPr="00A3753D">
          <w:t>Beneficiary</w:t>
        </w:r>
        <w:proofErr w:type="spellEnd"/>
        <w:r>
          <w:t xml:space="preserve">. V takom prípade je potrebné skontrolovať subjekt/žiadateľa </w:t>
        </w:r>
        <w:r w:rsidRPr="00F83A31">
          <w:t xml:space="preserve">v </w:t>
        </w:r>
        <w:r w:rsidRPr="00E4760C">
          <w:t>objekto</w:t>
        </w:r>
        <w:r>
          <w:t>ch</w:t>
        </w:r>
        <w:r w:rsidRPr="00E4760C">
          <w:t>/</w:t>
        </w:r>
        <w:proofErr w:type="spellStart"/>
        <w:r w:rsidRPr="00E4760C">
          <w:t>entities</w:t>
        </w:r>
      </w:ins>
      <w:proofErr w:type="spellEnd"/>
      <w:r w:rsidR="002D380B">
        <w:t xml:space="preserve"> formou kvalitatívnej analýzy údajov</w:t>
      </w:r>
      <w:ins w:id="600" w:author="Maroš Varsányi" w:date="2019-03-08T11:29:00Z">
        <w:r>
          <w:t>.</w:t>
        </w:r>
      </w:ins>
    </w:p>
  </w:footnote>
  <w:footnote w:id="10">
    <w:p w14:paraId="21EBE0E2" w14:textId="671FB5C0" w:rsidR="00D75EDA" w:rsidRDefault="00D75EDA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Len v prípade, ak ide o ex </w:t>
      </w:r>
      <w:proofErr w:type="spellStart"/>
      <w:r>
        <w:t>ante</w:t>
      </w:r>
      <w:proofErr w:type="spellEnd"/>
      <w:r>
        <w:t xml:space="preserve"> kontrolu pred podpisom zmluvy s úspešným uchádzačom.</w:t>
      </w:r>
    </w:p>
  </w:footnote>
  <w:footnote w:id="11">
    <w:p w14:paraId="4896FF40" w14:textId="14705ADD" w:rsidR="00D75EDA" w:rsidRDefault="00D75EDA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Vzťahuje sa na všetky typy ex post kontrol definovaných Systémom riadenia EŠIF.  </w:t>
      </w:r>
    </w:p>
  </w:footnote>
  <w:footnote w:id="12">
    <w:p w14:paraId="79524F0D" w14:textId="0778010E" w:rsidR="00D75EDA" w:rsidRDefault="00D75EDA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Vzťahuje sa na všetky zmluvy s dodávateľmi v rámci projektu. </w:t>
      </w:r>
    </w:p>
  </w:footnote>
  <w:footnote w:id="13">
    <w:p w14:paraId="22493CDD" w14:textId="65BDE2CE" w:rsidR="00D75EDA" w:rsidRDefault="00D75EDA" w:rsidP="00A3022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del w:id="703" w:author="Maroš Varsányi" w:date="2019-03-08T11:29:00Z">
        <w:r w:rsidRPr="00C34C0B">
          <w:delText>Každú</w:delText>
        </w:r>
      </w:del>
      <w:r>
        <w:t xml:space="preserve">Kategorizované </w:t>
      </w:r>
      <w:del w:id="704" w:author="Maroš Varsányi" w:date="2019-03-08T11:29:00Z">
        <w:r>
          <w:delText>výstrah</w:delText>
        </w:r>
        <w:r w:rsidRPr="00C34C0B">
          <w:delText xml:space="preserve"> (categori</w:delText>
        </w:r>
        <w:r>
          <w:delText>c</w:delText>
        </w:r>
        <w:r w:rsidRPr="00C34C0B">
          <w:delText>al alerts)</w:delText>
        </w:r>
      </w:del>
      <w:r>
        <w:t>riz</w:t>
      </w:r>
      <w:r w:rsidR="00A74CAA">
        <w:t>i</w:t>
      </w:r>
      <w:r>
        <w:t>ká (resp. ich podstatná časť)</w:t>
      </w:r>
      <w:r w:rsidRPr="00C34C0B">
        <w:t xml:space="preserve"> zobrazen</w:t>
      </w:r>
      <w:r>
        <w:t>é</w:t>
      </w:r>
      <w:r w:rsidRPr="00C34C0B">
        <w:t xml:space="preserve"> v</w:t>
      </w:r>
      <w:del w:id="705" w:author="Maroš Varsányi" w:date="2019-03-08T11:29:00Z">
        <w:r w:rsidRPr="00C34C0B">
          <w:delText xml:space="preserve"> pracovných paneloch (</w:delText>
        </w:r>
      </w:del>
      <w:ins w:id="706" w:author="Maroš Varsányi" w:date="2019-03-08T11:29:00Z">
        <w:r>
          <w:t> </w:t>
        </w:r>
        <w:r w:rsidRPr="003A1493">
          <w:t>tabul</w:t>
        </w:r>
        <w:r>
          <w:t>iach/</w:t>
        </w:r>
      </w:ins>
      <w:proofErr w:type="spellStart"/>
      <w:r w:rsidRPr="00C34C0B">
        <w:t>dashboards</w:t>
      </w:r>
      <w:proofErr w:type="spellEnd"/>
      <w:del w:id="707" w:author="Maroš Varsányi" w:date="2019-03-08T11:29:00Z">
        <w:r w:rsidRPr="00C34C0B">
          <w:delText>)</w:delText>
        </w:r>
      </w:del>
      <w:r w:rsidRPr="00C34C0B">
        <w:t xml:space="preserve"> je možné</w:t>
      </w:r>
      <w:r>
        <w:t xml:space="preserve"> </w:t>
      </w:r>
      <w:r w:rsidRPr="00C34C0B">
        <w:t xml:space="preserve">otvoriť, a získať tak hodnoty pre individuálne </w:t>
      </w:r>
      <w:del w:id="708" w:author="Maroš Varsányi" w:date="2019-03-08T11:29:00Z">
        <w:r>
          <w:delText>výstrahy</w:delText>
        </w:r>
        <w:r w:rsidRPr="00C34C0B">
          <w:delText xml:space="preserve"> (individual alerts)</w:delText>
        </w:r>
        <w:r>
          <w:delText>,</w:delText>
        </w:r>
      </w:del>
      <w:ins w:id="709" w:author="Maroš Varsányi" w:date="2019-03-08T11:29:00Z">
        <w:r>
          <w:t>upozornenia,</w:t>
        </w:r>
      </w:ins>
      <w:r w:rsidRPr="00C34C0B">
        <w:t xml:space="preserve"> ako aj detailné informácie o nich, t.</w:t>
      </w:r>
      <w:r>
        <w:t xml:space="preserve"> </w:t>
      </w:r>
      <w:r w:rsidRPr="00C34C0B">
        <w:t>j. prehľad o tom, ktoré dáta boli použité na ich výpočet.</w:t>
      </w:r>
    </w:p>
  </w:footnote>
  <w:footnote w:id="14">
    <w:p w14:paraId="0B929585" w14:textId="73F0C9E2" w:rsidR="00D75EDA" w:rsidRDefault="00D75E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Postup pre získanie a uloženie </w:t>
      </w:r>
      <w:proofErr w:type="spellStart"/>
      <w:r>
        <w:t>Printable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je súčasťou príručky pre ARACHNE zverejňovanej 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B121D" w14:textId="77777777" w:rsidR="00D75EDA" w:rsidRPr="00960ED6" w:rsidRDefault="00D75EDA" w:rsidP="00960ED6">
    <w:pPr>
      <w:tabs>
        <w:tab w:val="center" w:pos="4536"/>
        <w:tab w:val="right" w:pos="9072"/>
      </w:tabs>
      <w:rPr>
        <w:del w:id="1379" w:author="Maroš Varsányi" w:date="2019-03-08T11:29:00Z"/>
      </w:rPr>
    </w:pPr>
    <w:del w:id="1380" w:author="Maroš Varsányi" w:date="2019-03-08T11:29:00Z">
      <w:r w:rsidRPr="00960ED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72BA93" wp14:editId="7C6C83A6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9" name="Rovná spojnic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1F73B57B" id="Rovná spojnica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</w:p>
  <w:customXmlDelRangeStart w:id="1381" w:author="Maroš Varsányi" w:date="2019-03-08T11:29:00Z"/>
  <w:sdt>
    <w:sdtPr>
      <w:rPr>
        <w:szCs w:val="20"/>
      </w:rPr>
      <w:id w:val="-1994247456"/>
      <w:date w:fullDate="2017-12-2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381"/>
      <w:p w14:paraId="4E739E6C" w14:textId="77777777" w:rsidR="00D75EDA" w:rsidRPr="00960ED6" w:rsidRDefault="00D75EDA" w:rsidP="00960ED6">
        <w:pPr>
          <w:tabs>
            <w:tab w:val="center" w:pos="4536"/>
            <w:tab w:val="right" w:pos="9072"/>
          </w:tabs>
          <w:jc w:val="right"/>
          <w:rPr>
            <w:del w:id="1382" w:author="Maroš Varsányi" w:date="2019-03-08T11:29:00Z"/>
          </w:rPr>
        </w:pPr>
        <w:del w:id="1383" w:author="Maroš Varsányi" w:date="2019-03-08T11:29:00Z">
          <w:r>
            <w:rPr>
              <w:szCs w:val="20"/>
            </w:rPr>
            <w:delText>20.12.2017</w:delText>
          </w:r>
        </w:del>
      </w:p>
      <w:customXmlDelRangeStart w:id="1384" w:author="Maroš Varsányi" w:date="2019-03-08T11:29:00Z"/>
    </w:sdtContent>
  </w:sdt>
  <w:customXmlDelRangeEnd w:id="1384"/>
  <w:p w14:paraId="6EFAF5CD" w14:textId="11463BDF" w:rsidR="00D75EDA" w:rsidRPr="00960ED6" w:rsidRDefault="00D75EDA" w:rsidP="00960ED6">
    <w:pPr>
      <w:tabs>
        <w:tab w:val="center" w:pos="4536"/>
        <w:tab w:val="right" w:pos="9072"/>
      </w:tabs>
      <w:rPr>
        <w:ins w:id="1385" w:author="Maroš Varsányi" w:date="2019-03-08T11:29:00Z"/>
      </w:rPr>
    </w:pPr>
    <w:ins w:id="1386" w:author="Maroš Varsányi" w:date="2019-03-08T11:29:00Z">
      <w:r w:rsidRPr="00960ED6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B165A8" wp14:editId="4F95A25D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3BFF6" id="Rovná spojnica 3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ins>
  </w:p>
  <w:customXmlInsRangeStart w:id="1387" w:author="Maroš Varsányi" w:date="2019-03-08T11:29:00Z"/>
  <w:sdt>
    <w:sdtPr>
      <w:rPr>
        <w:szCs w:val="20"/>
      </w:rPr>
      <w:id w:val="2070840989"/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387"/>
      <w:p w14:paraId="2CB4B5DB" w14:textId="583E5E68" w:rsidR="00D75EDA" w:rsidRPr="00960ED6" w:rsidRDefault="00D75EDA" w:rsidP="00960ED6">
        <w:pPr>
          <w:tabs>
            <w:tab w:val="center" w:pos="4536"/>
            <w:tab w:val="right" w:pos="9072"/>
          </w:tabs>
          <w:jc w:val="right"/>
          <w:rPr>
            <w:ins w:id="1388" w:author="Maroš Varsányi" w:date="2019-03-08T11:29:00Z"/>
          </w:rPr>
        </w:pPr>
        <w:ins w:id="1389" w:author="Maroš Varsányi" w:date="2019-03-08T11:29:00Z">
          <w:r>
            <w:rPr>
              <w:szCs w:val="20"/>
            </w:rPr>
            <w:t>30.04.2019</w:t>
          </w:r>
        </w:ins>
      </w:p>
      <w:customXmlInsRangeStart w:id="1390" w:author="Maroš Varsányi" w:date="2019-03-08T11:29:00Z"/>
    </w:sdtContent>
  </w:sdt>
  <w:customXmlInsRangeEnd w:id="1390"/>
  <w:p w14:paraId="47EB8BFB" w14:textId="77777777" w:rsidR="00D75EDA" w:rsidRDefault="00D75ED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17C16D1"/>
    <w:multiLevelType w:val="hybridMultilevel"/>
    <w:tmpl w:val="300C93D0"/>
    <w:lvl w:ilvl="0" w:tplc="0809000F">
      <w:start w:val="1"/>
      <w:numFmt w:val="decimal"/>
      <w:lvlText w:val="%1."/>
      <w:lvlJc w:val="left"/>
      <w:pPr>
        <w:ind w:left="1145" w:hanging="360"/>
      </w:pPr>
    </w:lvl>
    <w:lvl w:ilvl="1" w:tplc="08090019" w:tentative="1">
      <w:start w:val="1"/>
      <w:numFmt w:val="lowerLetter"/>
      <w:lvlText w:val="%2."/>
      <w:lvlJc w:val="left"/>
      <w:pPr>
        <w:ind w:left="1865" w:hanging="360"/>
      </w:pPr>
    </w:lvl>
    <w:lvl w:ilvl="2" w:tplc="0809001B" w:tentative="1">
      <w:start w:val="1"/>
      <w:numFmt w:val="lowerRoman"/>
      <w:lvlText w:val="%3."/>
      <w:lvlJc w:val="right"/>
      <w:pPr>
        <w:ind w:left="2585" w:hanging="180"/>
      </w:pPr>
    </w:lvl>
    <w:lvl w:ilvl="3" w:tplc="0809000F" w:tentative="1">
      <w:start w:val="1"/>
      <w:numFmt w:val="decimal"/>
      <w:lvlText w:val="%4."/>
      <w:lvlJc w:val="left"/>
      <w:pPr>
        <w:ind w:left="3305" w:hanging="360"/>
      </w:pPr>
    </w:lvl>
    <w:lvl w:ilvl="4" w:tplc="08090019" w:tentative="1">
      <w:start w:val="1"/>
      <w:numFmt w:val="lowerLetter"/>
      <w:lvlText w:val="%5."/>
      <w:lvlJc w:val="left"/>
      <w:pPr>
        <w:ind w:left="4025" w:hanging="360"/>
      </w:pPr>
    </w:lvl>
    <w:lvl w:ilvl="5" w:tplc="0809001B" w:tentative="1">
      <w:start w:val="1"/>
      <w:numFmt w:val="lowerRoman"/>
      <w:lvlText w:val="%6."/>
      <w:lvlJc w:val="right"/>
      <w:pPr>
        <w:ind w:left="4745" w:hanging="180"/>
      </w:pPr>
    </w:lvl>
    <w:lvl w:ilvl="6" w:tplc="0809000F" w:tentative="1">
      <w:start w:val="1"/>
      <w:numFmt w:val="decimal"/>
      <w:lvlText w:val="%7."/>
      <w:lvlJc w:val="left"/>
      <w:pPr>
        <w:ind w:left="5465" w:hanging="360"/>
      </w:pPr>
    </w:lvl>
    <w:lvl w:ilvl="7" w:tplc="08090019" w:tentative="1">
      <w:start w:val="1"/>
      <w:numFmt w:val="lowerLetter"/>
      <w:lvlText w:val="%8."/>
      <w:lvlJc w:val="left"/>
      <w:pPr>
        <w:ind w:left="6185" w:hanging="360"/>
      </w:pPr>
    </w:lvl>
    <w:lvl w:ilvl="8" w:tplc="08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3050247"/>
    <w:multiLevelType w:val="multilevel"/>
    <w:tmpl w:val="FBD016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0679E7"/>
    <w:multiLevelType w:val="multilevel"/>
    <w:tmpl w:val="A54E4A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996886"/>
    <w:multiLevelType w:val="hybridMultilevel"/>
    <w:tmpl w:val="77B24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90929"/>
    <w:multiLevelType w:val="hybridMultilevel"/>
    <w:tmpl w:val="A4A865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366CA"/>
    <w:multiLevelType w:val="hybridMultilevel"/>
    <w:tmpl w:val="F836B9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D6124"/>
    <w:multiLevelType w:val="hybridMultilevel"/>
    <w:tmpl w:val="8DA69702"/>
    <w:lvl w:ilvl="0" w:tplc="CB82DB9A">
      <w:start w:val="1"/>
      <w:numFmt w:val="decimal"/>
      <w:pStyle w:val="AZ2"/>
      <w:lvlText w:val="2.%1"/>
      <w:lvlJc w:val="left"/>
      <w:pPr>
        <w:ind w:left="-2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76" w:hanging="360"/>
      </w:pPr>
    </w:lvl>
    <w:lvl w:ilvl="2" w:tplc="0809001B" w:tentative="1">
      <w:start w:val="1"/>
      <w:numFmt w:val="lowerRoman"/>
      <w:lvlText w:val="%3."/>
      <w:lvlJc w:val="right"/>
      <w:pPr>
        <w:ind w:left="1196" w:hanging="180"/>
      </w:pPr>
    </w:lvl>
    <w:lvl w:ilvl="3" w:tplc="0809000F" w:tentative="1">
      <w:start w:val="1"/>
      <w:numFmt w:val="decimal"/>
      <w:lvlText w:val="%4."/>
      <w:lvlJc w:val="left"/>
      <w:pPr>
        <w:ind w:left="1916" w:hanging="360"/>
      </w:pPr>
    </w:lvl>
    <w:lvl w:ilvl="4" w:tplc="08090019" w:tentative="1">
      <w:start w:val="1"/>
      <w:numFmt w:val="lowerLetter"/>
      <w:lvlText w:val="%5."/>
      <w:lvlJc w:val="left"/>
      <w:pPr>
        <w:ind w:left="2636" w:hanging="360"/>
      </w:pPr>
    </w:lvl>
    <w:lvl w:ilvl="5" w:tplc="0809001B" w:tentative="1">
      <w:start w:val="1"/>
      <w:numFmt w:val="lowerRoman"/>
      <w:lvlText w:val="%6."/>
      <w:lvlJc w:val="right"/>
      <w:pPr>
        <w:ind w:left="3356" w:hanging="180"/>
      </w:pPr>
    </w:lvl>
    <w:lvl w:ilvl="6" w:tplc="0809000F" w:tentative="1">
      <w:start w:val="1"/>
      <w:numFmt w:val="decimal"/>
      <w:lvlText w:val="%7."/>
      <w:lvlJc w:val="left"/>
      <w:pPr>
        <w:ind w:left="4076" w:hanging="360"/>
      </w:pPr>
    </w:lvl>
    <w:lvl w:ilvl="7" w:tplc="08090019" w:tentative="1">
      <w:start w:val="1"/>
      <w:numFmt w:val="lowerLetter"/>
      <w:lvlText w:val="%8."/>
      <w:lvlJc w:val="left"/>
      <w:pPr>
        <w:ind w:left="4796" w:hanging="360"/>
      </w:pPr>
    </w:lvl>
    <w:lvl w:ilvl="8" w:tplc="0809001B" w:tentative="1">
      <w:start w:val="1"/>
      <w:numFmt w:val="lowerRoman"/>
      <w:lvlText w:val="%9."/>
      <w:lvlJc w:val="right"/>
      <w:pPr>
        <w:ind w:left="5516" w:hanging="180"/>
      </w:pPr>
    </w:lvl>
  </w:abstractNum>
  <w:abstractNum w:abstractNumId="9" w15:restartNumberingAfterBreak="0">
    <w:nsid w:val="1001236E"/>
    <w:multiLevelType w:val="hybridMultilevel"/>
    <w:tmpl w:val="15D61172"/>
    <w:lvl w:ilvl="0" w:tplc="83586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06F3F"/>
    <w:multiLevelType w:val="hybridMultilevel"/>
    <w:tmpl w:val="178223A8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5677C7"/>
    <w:multiLevelType w:val="hybridMultilevel"/>
    <w:tmpl w:val="EC0AEB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D57F43"/>
    <w:multiLevelType w:val="hybridMultilevel"/>
    <w:tmpl w:val="27F074DC"/>
    <w:lvl w:ilvl="0" w:tplc="0E0C35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161A23F7"/>
    <w:multiLevelType w:val="multilevel"/>
    <w:tmpl w:val="E3FAA7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pStyle w:val="VO2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14" w15:restartNumberingAfterBreak="0">
    <w:nsid w:val="1682253A"/>
    <w:multiLevelType w:val="hybridMultilevel"/>
    <w:tmpl w:val="FA008A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3AC51E4">
      <w:start w:val="1"/>
      <w:numFmt w:val="decimal"/>
      <w:pStyle w:val="EG1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A42A893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803D11"/>
    <w:multiLevelType w:val="hybridMultilevel"/>
    <w:tmpl w:val="FEE669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749D8"/>
    <w:multiLevelType w:val="hybridMultilevel"/>
    <w:tmpl w:val="509264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6B0470"/>
    <w:multiLevelType w:val="hybridMultilevel"/>
    <w:tmpl w:val="35AC702E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48A09B1"/>
    <w:multiLevelType w:val="hybridMultilevel"/>
    <w:tmpl w:val="1A0CA4F6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BC52B3"/>
    <w:multiLevelType w:val="hybridMultilevel"/>
    <w:tmpl w:val="BBC8A2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537C2"/>
    <w:multiLevelType w:val="hybridMultilevel"/>
    <w:tmpl w:val="6D12C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693AFD"/>
    <w:multiLevelType w:val="hybridMultilevel"/>
    <w:tmpl w:val="C8DC51BE"/>
    <w:lvl w:ilvl="0" w:tplc="86A84D88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B3A0EAD"/>
    <w:multiLevelType w:val="hybridMultilevel"/>
    <w:tmpl w:val="49FEFFBE"/>
    <w:lvl w:ilvl="0" w:tplc="B3240880">
      <w:start w:val="1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2634C4"/>
    <w:multiLevelType w:val="hybridMultilevel"/>
    <w:tmpl w:val="197882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9359D"/>
    <w:multiLevelType w:val="hybridMultilevel"/>
    <w:tmpl w:val="FA2A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C34A6E"/>
    <w:multiLevelType w:val="multilevel"/>
    <w:tmpl w:val="4F7A8A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F3D675F"/>
    <w:multiLevelType w:val="hybridMultilevel"/>
    <w:tmpl w:val="FA10C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D6236D"/>
    <w:multiLevelType w:val="hybridMultilevel"/>
    <w:tmpl w:val="33021ACE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DF032A"/>
    <w:multiLevelType w:val="hybridMultilevel"/>
    <w:tmpl w:val="4B125D1C"/>
    <w:lvl w:ilvl="0" w:tplc="82567FA2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8FB39AE"/>
    <w:multiLevelType w:val="hybridMultilevel"/>
    <w:tmpl w:val="B03426C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C024C48"/>
    <w:multiLevelType w:val="hybridMultilevel"/>
    <w:tmpl w:val="46A6B6FA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E2731B5"/>
    <w:multiLevelType w:val="multilevel"/>
    <w:tmpl w:val="09F8E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0665418"/>
    <w:multiLevelType w:val="hybridMultilevel"/>
    <w:tmpl w:val="DBAACB18"/>
    <w:lvl w:ilvl="0" w:tplc="75E440DC">
      <w:numFmt w:val="bullet"/>
      <w:lvlText w:val="-"/>
      <w:lvlJc w:val="left"/>
      <w:pPr>
        <w:ind w:left="6380" w:hanging="360"/>
      </w:pPr>
      <w:rPr>
        <w:rFonts w:ascii="Calibri" w:eastAsia="Calibr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75E440DC">
      <w:numFmt w:val="bullet"/>
      <w:lvlText w:val="-"/>
      <w:lvlJc w:val="left"/>
      <w:rPr>
        <w:rFonts w:ascii="Calibri" w:eastAsia="Calibri" w:hAnsi="Calibri" w:cs="Calibri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75E440DC">
      <w:numFmt w:val="bullet"/>
      <w:lvlText w:val="-"/>
      <w:lvlJc w:val="left"/>
      <w:rPr>
        <w:rFonts w:ascii="Calibri" w:eastAsia="Calibri" w:hAnsi="Calibri" w:cs="Calibri" w:hint="default"/>
      </w:rPr>
    </w:lvl>
  </w:abstractNum>
  <w:abstractNum w:abstractNumId="33" w15:restartNumberingAfterBreak="0">
    <w:nsid w:val="40BC383B"/>
    <w:multiLevelType w:val="hybridMultilevel"/>
    <w:tmpl w:val="D084EC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BC353B"/>
    <w:multiLevelType w:val="hybridMultilevel"/>
    <w:tmpl w:val="AEEE73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8B438F"/>
    <w:multiLevelType w:val="hybridMultilevel"/>
    <w:tmpl w:val="C8DC51BE"/>
    <w:lvl w:ilvl="0" w:tplc="86A84D88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B4C6BA8"/>
    <w:multiLevelType w:val="hybridMultilevel"/>
    <w:tmpl w:val="B5728A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8750AA"/>
    <w:multiLevelType w:val="hybridMultilevel"/>
    <w:tmpl w:val="B0B8FB4A"/>
    <w:lvl w:ilvl="0" w:tplc="3C6A19F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2609F0"/>
    <w:multiLevelType w:val="hybridMultilevel"/>
    <w:tmpl w:val="4EB6F834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FD4680"/>
    <w:multiLevelType w:val="hybridMultilevel"/>
    <w:tmpl w:val="DF60E594"/>
    <w:lvl w:ilvl="0" w:tplc="05282616">
      <w:start w:val="1"/>
      <w:numFmt w:val="bullet"/>
      <w:pStyle w:val="bl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7A7820"/>
    <w:multiLevelType w:val="hybridMultilevel"/>
    <w:tmpl w:val="E7CE6342"/>
    <w:lvl w:ilvl="0" w:tplc="2F24F5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993E6E"/>
    <w:multiLevelType w:val="hybridMultilevel"/>
    <w:tmpl w:val="66CC0A92"/>
    <w:lvl w:ilvl="0" w:tplc="C6C8A2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EE7668"/>
    <w:multiLevelType w:val="hybridMultilevel"/>
    <w:tmpl w:val="217290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280724"/>
    <w:multiLevelType w:val="hybridMultilevel"/>
    <w:tmpl w:val="35AC702E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0C27A4C"/>
    <w:multiLevelType w:val="hybridMultilevel"/>
    <w:tmpl w:val="0CCC4B68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1D02C4"/>
    <w:multiLevelType w:val="hybridMultilevel"/>
    <w:tmpl w:val="9402ACF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6B2B69"/>
    <w:multiLevelType w:val="hybridMultilevel"/>
    <w:tmpl w:val="7EC6D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BC75E2"/>
    <w:multiLevelType w:val="hybridMultilevel"/>
    <w:tmpl w:val="833280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C879A1"/>
    <w:multiLevelType w:val="hybridMultilevel"/>
    <w:tmpl w:val="87901B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550F42"/>
    <w:multiLevelType w:val="hybridMultilevel"/>
    <w:tmpl w:val="778CC534"/>
    <w:lvl w:ilvl="0" w:tplc="065669F4">
      <w:start w:val="1"/>
      <w:numFmt w:val="bullet"/>
      <w:pStyle w:val="Zoznamsodrkami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59945104"/>
    <w:multiLevelType w:val="hybridMultilevel"/>
    <w:tmpl w:val="7E5064BA"/>
    <w:lvl w:ilvl="0" w:tplc="4482A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1" w15:restartNumberingAfterBreak="0">
    <w:nsid w:val="59B11DE9"/>
    <w:multiLevelType w:val="hybridMultilevel"/>
    <w:tmpl w:val="3AD423D4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AA40137"/>
    <w:multiLevelType w:val="hybridMultilevel"/>
    <w:tmpl w:val="4F8E865A"/>
    <w:lvl w:ilvl="0" w:tplc="C986B0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235990"/>
    <w:multiLevelType w:val="hybridMultilevel"/>
    <w:tmpl w:val="6DE218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961863"/>
    <w:multiLevelType w:val="hybridMultilevel"/>
    <w:tmpl w:val="24EE0A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E50153"/>
    <w:multiLevelType w:val="hybridMultilevel"/>
    <w:tmpl w:val="A6B4F908"/>
    <w:lvl w:ilvl="0" w:tplc="C874B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D85A71"/>
    <w:multiLevelType w:val="hybridMultilevel"/>
    <w:tmpl w:val="57FCEE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64220F"/>
    <w:multiLevelType w:val="hybridMultilevel"/>
    <w:tmpl w:val="66FA06CE"/>
    <w:lvl w:ilvl="0" w:tplc="6E902A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205585"/>
    <w:multiLevelType w:val="hybridMultilevel"/>
    <w:tmpl w:val="5C2EC5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61" w15:restartNumberingAfterBreak="0">
    <w:nsid w:val="6C9B484E"/>
    <w:multiLevelType w:val="hybridMultilevel"/>
    <w:tmpl w:val="4BB24790"/>
    <w:lvl w:ilvl="0" w:tplc="7D86EAD0">
      <w:start w:val="2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100897"/>
    <w:multiLevelType w:val="hybridMultilevel"/>
    <w:tmpl w:val="914A3B34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70A123F8"/>
    <w:multiLevelType w:val="multilevel"/>
    <w:tmpl w:val="4EDC9B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3025DD6"/>
    <w:multiLevelType w:val="hybridMultilevel"/>
    <w:tmpl w:val="E7CE6342"/>
    <w:lvl w:ilvl="0" w:tplc="2F24F5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962311"/>
    <w:multiLevelType w:val="hybridMultilevel"/>
    <w:tmpl w:val="585065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30155D"/>
    <w:multiLevelType w:val="hybridMultilevel"/>
    <w:tmpl w:val="9140DDD4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360226"/>
    <w:multiLevelType w:val="hybridMultilevel"/>
    <w:tmpl w:val="59E886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2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9" w15:restartNumberingAfterBreak="0">
    <w:nsid w:val="78634B8B"/>
    <w:multiLevelType w:val="hybridMultilevel"/>
    <w:tmpl w:val="D41CCCE6"/>
    <w:lvl w:ilvl="0" w:tplc="041B0001">
      <w:start w:val="1"/>
      <w:numFmt w:val="bullet"/>
      <w:lvlText w:val=""/>
      <w:lvlJc w:val="left"/>
      <w:pPr>
        <w:ind w:left="1856" w:hanging="72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216" w:hanging="360"/>
      </w:pPr>
    </w:lvl>
    <w:lvl w:ilvl="2" w:tplc="041B001B" w:tentative="1">
      <w:start w:val="1"/>
      <w:numFmt w:val="lowerRoman"/>
      <w:lvlText w:val="%3."/>
      <w:lvlJc w:val="right"/>
      <w:pPr>
        <w:ind w:left="2936" w:hanging="180"/>
      </w:pPr>
    </w:lvl>
    <w:lvl w:ilvl="3" w:tplc="041B000F" w:tentative="1">
      <w:start w:val="1"/>
      <w:numFmt w:val="decimal"/>
      <w:lvlText w:val="%4."/>
      <w:lvlJc w:val="left"/>
      <w:pPr>
        <w:ind w:left="3656" w:hanging="360"/>
      </w:pPr>
    </w:lvl>
    <w:lvl w:ilvl="4" w:tplc="041B0019" w:tentative="1">
      <w:start w:val="1"/>
      <w:numFmt w:val="lowerLetter"/>
      <w:lvlText w:val="%5."/>
      <w:lvlJc w:val="left"/>
      <w:pPr>
        <w:ind w:left="4376" w:hanging="360"/>
      </w:pPr>
    </w:lvl>
    <w:lvl w:ilvl="5" w:tplc="041B001B" w:tentative="1">
      <w:start w:val="1"/>
      <w:numFmt w:val="lowerRoman"/>
      <w:lvlText w:val="%6."/>
      <w:lvlJc w:val="right"/>
      <w:pPr>
        <w:ind w:left="5096" w:hanging="180"/>
      </w:pPr>
    </w:lvl>
    <w:lvl w:ilvl="6" w:tplc="041B000F" w:tentative="1">
      <w:start w:val="1"/>
      <w:numFmt w:val="decimal"/>
      <w:lvlText w:val="%7."/>
      <w:lvlJc w:val="left"/>
      <w:pPr>
        <w:ind w:left="5816" w:hanging="360"/>
      </w:pPr>
    </w:lvl>
    <w:lvl w:ilvl="7" w:tplc="041B0019" w:tentative="1">
      <w:start w:val="1"/>
      <w:numFmt w:val="lowerLetter"/>
      <w:lvlText w:val="%8."/>
      <w:lvlJc w:val="left"/>
      <w:pPr>
        <w:ind w:left="6536" w:hanging="360"/>
      </w:pPr>
    </w:lvl>
    <w:lvl w:ilvl="8" w:tplc="041B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70" w15:restartNumberingAfterBreak="0">
    <w:nsid w:val="7BCC2252"/>
    <w:multiLevelType w:val="hybridMultilevel"/>
    <w:tmpl w:val="B5EE08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2B4D28"/>
    <w:multiLevelType w:val="hybridMultilevel"/>
    <w:tmpl w:val="4074160C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6E2653"/>
    <w:multiLevelType w:val="hybridMultilevel"/>
    <w:tmpl w:val="E5F8E8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31"/>
  </w:num>
  <w:num w:numId="3">
    <w:abstractNumId w:val="60"/>
  </w:num>
  <w:num w:numId="4">
    <w:abstractNumId w:val="49"/>
  </w:num>
  <w:num w:numId="5">
    <w:abstractNumId w:val="38"/>
  </w:num>
  <w:num w:numId="6">
    <w:abstractNumId w:val="68"/>
  </w:num>
  <w:num w:numId="7">
    <w:abstractNumId w:val="1"/>
  </w:num>
  <w:num w:numId="8">
    <w:abstractNumId w:val="0"/>
  </w:num>
  <w:num w:numId="9">
    <w:abstractNumId w:val="39"/>
  </w:num>
  <w:num w:numId="10">
    <w:abstractNumId w:val="13"/>
  </w:num>
  <w:num w:numId="11">
    <w:abstractNumId w:val="8"/>
  </w:num>
  <w:num w:numId="12">
    <w:abstractNumId w:val="14"/>
  </w:num>
  <w:num w:numId="13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4"/>
  </w:num>
  <w:num w:numId="15">
    <w:abstractNumId w:val="44"/>
  </w:num>
  <w:num w:numId="16">
    <w:abstractNumId w:val="21"/>
  </w:num>
  <w:num w:numId="17">
    <w:abstractNumId w:val="66"/>
  </w:num>
  <w:num w:numId="18">
    <w:abstractNumId w:val="18"/>
  </w:num>
  <w:num w:numId="19">
    <w:abstractNumId w:val="10"/>
  </w:num>
  <w:num w:numId="20">
    <w:abstractNumId w:val="27"/>
  </w:num>
  <w:num w:numId="21">
    <w:abstractNumId w:val="35"/>
  </w:num>
  <w:num w:numId="22">
    <w:abstractNumId w:val="30"/>
  </w:num>
  <w:num w:numId="23">
    <w:abstractNumId w:val="57"/>
  </w:num>
  <w:num w:numId="24">
    <w:abstractNumId w:val="69"/>
  </w:num>
  <w:num w:numId="25">
    <w:abstractNumId w:val="55"/>
  </w:num>
  <w:num w:numId="26">
    <w:abstractNumId w:val="22"/>
  </w:num>
  <w:num w:numId="27">
    <w:abstractNumId w:val="37"/>
  </w:num>
  <w:num w:numId="28">
    <w:abstractNumId w:val="5"/>
  </w:num>
  <w:num w:numId="29">
    <w:abstractNumId w:val="3"/>
  </w:num>
  <w:num w:numId="30">
    <w:abstractNumId w:val="16"/>
  </w:num>
  <w:num w:numId="31">
    <w:abstractNumId w:val="54"/>
  </w:num>
  <w:num w:numId="32">
    <w:abstractNumId w:val="23"/>
  </w:num>
  <w:num w:numId="33">
    <w:abstractNumId w:val="56"/>
  </w:num>
  <w:num w:numId="34">
    <w:abstractNumId w:val="65"/>
  </w:num>
  <w:num w:numId="35">
    <w:abstractNumId w:val="40"/>
  </w:num>
  <w:num w:numId="36">
    <w:abstractNumId w:val="47"/>
  </w:num>
  <w:num w:numId="37">
    <w:abstractNumId w:val="11"/>
  </w:num>
  <w:num w:numId="38">
    <w:abstractNumId w:val="9"/>
  </w:num>
  <w:num w:numId="39">
    <w:abstractNumId w:val="48"/>
  </w:num>
  <w:num w:numId="40">
    <w:abstractNumId w:val="42"/>
  </w:num>
  <w:num w:numId="41">
    <w:abstractNumId w:val="36"/>
  </w:num>
  <w:num w:numId="42">
    <w:abstractNumId w:val="26"/>
  </w:num>
  <w:num w:numId="43">
    <w:abstractNumId w:val="34"/>
  </w:num>
  <w:num w:numId="44">
    <w:abstractNumId w:val="46"/>
  </w:num>
  <w:num w:numId="45">
    <w:abstractNumId w:val="59"/>
  </w:num>
  <w:num w:numId="46">
    <w:abstractNumId w:val="7"/>
  </w:num>
  <w:num w:numId="47">
    <w:abstractNumId w:val="70"/>
  </w:num>
  <w:num w:numId="48">
    <w:abstractNumId w:val="33"/>
  </w:num>
  <w:num w:numId="49">
    <w:abstractNumId w:val="15"/>
  </w:num>
  <w:num w:numId="50">
    <w:abstractNumId w:val="53"/>
  </w:num>
  <w:num w:numId="51">
    <w:abstractNumId w:val="6"/>
  </w:num>
  <w:num w:numId="52">
    <w:abstractNumId w:val="19"/>
  </w:num>
  <w:num w:numId="53">
    <w:abstractNumId w:val="28"/>
  </w:num>
  <w:num w:numId="54">
    <w:abstractNumId w:val="62"/>
  </w:num>
  <w:num w:numId="55">
    <w:abstractNumId w:val="29"/>
  </w:num>
  <w:num w:numId="56">
    <w:abstractNumId w:val="2"/>
  </w:num>
  <w:num w:numId="57">
    <w:abstractNumId w:val="67"/>
  </w:num>
  <w:num w:numId="58">
    <w:abstractNumId w:val="45"/>
  </w:num>
  <w:num w:numId="59">
    <w:abstractNumId w:val="41"/>
  </w:num>
  <w:num w:numId="60">
    <w:abstractNumId w:val="52"/>
  </w:num>
  <w:num w:numId="61">
    <w:abstractNumId w:val="72"/>
  </w:num>
  <w:num w:numId="62">
    <w:abstractNumId w:val="24"/>
  </w:num>
  <w:num w:numId="63">
    <w:abstractNumId w:val="32"/>
  </w:num>
  <w:num w:numId="64">
    <w:abstractNumId w:val="71"/>
  </w:num>
  <w:num w:numId="65">
    <w:abstractNumId w:val="61"/>
  </w:num>
  <w:num w:numId="66">
    <w:abstractNumId w:val="4"/>
  </w:num>
  <w:num w:numId="67">
    <w:abstractNumId w:val="17"/>
  </w:num>
  <w:num w:numId="68">
    <w:abstractNumId w:val="50"/>
  </w:num>
  <w:num w:numId="69">
    <w:abstractNumId w:val="20"/>
  </w:num>
  <w:num w:numId="70">
    <w:abstractNumId w:val="12"/>
  </w:num>
  <w:num w:numId="71">
    <w:abstractNumId w:val="43"/>
  </w:num>
  <w:num w:numId="72">
    <w:abstractNumId w:val="25"/>
  </w:num>
  <w:num w:numId="73">
    <w:abstractNumId w:val="63"/>
  </w:num>
  <w:numIdMacAtCleanup w:val="6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oš Varsányi">
    <w15:presenceInfo w15:providerId="AD" w15:userId="S-1-5-21-1933036909-321857055-1030881100-1257"/>
  </w15:person>
  <w15:person w15:author="Andrej Markovič">
    <w15:presenceInfo w15:providerId="AD" w15:userId="S-1-5-21-1933036909-321857055-1030881100-12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D84"/>
    <w:rsid w:val="000034EC"/>
    <w:rsid w:val="000038FC"/>
    <w:rsid w:val="00005A6A"/>
    <w:rsid w:val="00006720"/>
    <w:rsid w:val="000068E0"/>
    <w:rsid w:val="00011FCF"/>
    <w:rsid w:val="00012225"/>
    <w:rsid w:val="0001240F"/>
    <w:rsid w:val="0001268D"/>
    <w:rsid w:val="00022035"/>
    <w:rsid w:val="000266F0"/>
    <w:rsid w:val="000308FB"/>
    <w:rsid w:val="00030E20"/>
    <w:rsid w:val="00036E7B"/>
    <w:rsid w:val="000400E8"/>
    <w:rsid w:val="00040359"/>
    <w:rsid w:val="00040C78"/>
    <w:rsid w:val="00040DFC"/>
    <w:rsid w:val="00045D12"/>
    <w:rsid w:val="0004632C"/>
    <w:rsid w:val="00046DBD"/>
    <w:rsid w:val="000475F6"/>
    <w:rsid w:val="00050297"/>
    <w:rsid w:val="00050728"/>
    <w:rsid w:val="000515A8"/>
    <w:rsid w:val="000519A3"/>
    <w:rsid w:val="00053284"/>
    <w:rsid w:val="000541A7"/>
    <w:rsid w:val="00056232"/>
    <w:rsid w:val="00062B26"/>
    <w:rsid w:val="00066955"/>
    <w:rsid w:val="00071088"/>
    <w:rsid w:val="00071BC5"/>
    <w:rsid w:val="00076203"/>
    <w:rsid w:val="000763DE"/>
    <w:rsid w:val="00076558"/>
    <w:rsid w:val="00077396"/>
    <w:rsid w:val="00077BF4"/>
    <w:rsid w:val="000835B7"/>
    <w:rsid w:val="00083864"/>
    <w:rsid w:val="00086D7E"/>
    <w:rsid w:val="0009353D"/>
    <w:rsid w:val="00094C2A"/>
    <w:rsid w:val="00096CF1"/>
    <w:rsid w:val="000A0109"/>
    <w:rsid w:val="000A0F39"/>
    <w:rsid w:val="000A2CFD"/>
    <w:rsid w:val="000A46E6"/>
    <w:rsid w:val="000A4C71"/>
    <w:rsid w:val="000A5108"/>
    <w:rsid w:val="000A75EC"/>
    <w:rsid w:val="000B0616"/>
    <w:rsid w:val="000B0CE5"/>
    <w:rsid w:val="000B1529"/>
    <w:rsid w:val="000B30DB"/>
    <w:rsid w:val="000B7BF6"/>
    <w:rsid w:val="000C05A6"/>
    <w:rsid w:val="000C2FDE"/>
    <w:rsid w:val="000C44EA"/>
    <w:rsid w:val="000C5DF1"/>
    <w:rsid w:val="000C5F87"/>
    <w:rsid w:val="000D1900"/>
    <w:rsid w:val="000D298C"/>
    <w:rsid w:val="000D3E39"/>
    <w:rsid w:val="000D6B86"/>
    <w:rsid w:val="000D756C"/>
    <w:rsid w:val="000E2AA4"/>
    <w:rsid w:val="000E471E"/>
    <w:rsid w:val="000F34BE"/>
    <w:rsid w:val="000F442C"/>
    <w:rsid w:val="000F4502"/>
    <w:rsid w:val="000F48B0"/>
    <w:rsid w:val="000F66D0"/>
    <w:rsid w:val="000F7C15"/>
    <w:rsid w:val="00100577"/>
    <w:rsid w:val="00102EB1"/>
    <w:rsid w:val="00103BF4"/>
    <w:rsid w:val="00105D87"/>
    <w:rsid w:val="00107319"/>
    <w:rsid w:val="001101A8"/>
    <w:rsid w:val="00110DCE"/>
    <w:rsid w:val="00114CFC"/>
    <w:rsid w:val="00116278"/>
    <w:rsid w:val="00116DA7"/>
    <w:rsid w:val="00116F61"/>
    <w:rsid w:val="001215BC"/>
    <w:rsid w:val="00123952"/>
    <w:rsid w:val="00125582"/>
    <w:rsid w:val="00125EF7"/>
    <w:rsid w:val="00127AED"/>
    <w:rsid w:val="00132867"/>
    <w:rsid w:val="00133D65"/>
    <w:rsid w:val="00134D1C"/>
    <w:rsid w:val="00135988"/>
    <w:rsid w:val="001413AC"/>
    <w:rsid w:val="001421B3"/>
    <w:rsid w:val="00142973"/>
    <w:rsid w:val="00143815"/>
    <w:rsid w:val="00144B5D"/>
    <w:rsid w:val="001458E4"/>
    <w:rsid w:val="0014641E"/>
    <w:rsid w:val="001464DB"/>
    <w:rsid w:val="00146E63"/>
    <w:rsid w:val="00146FBF"/>
    <w:rsid w:val="00150495"/>
    <w:rsid w:val="00151C93"/>
    <w:rsid w:val="001521B3"/>
    <w:rsid w:val="0015233E"/>
    <w:rsid w:val="00153ACA"/>
    <w:rsid w:val="00155C7A"/>
    <w:rsid w:val="00156E0D"/>
    <w:rsid w:val="00160583"/>
    <w:rsid w:val="00162773"/>
    <w:rsid w:val="00165AC9"/>
    <w:rsid w:val="0016750A"/>
    <w:rsid w:val="00167E0D"/>
    <w:rsid w:val="001704F1"/>
    <w:rsid w:val="00170ECA"/>
    <w:rsid w:val="00171F1F"/>
    <w:rsid w:val="0017211C"/>
    <w:rsid w:val="0017352E"/>
    <w:rsid w:val="001735F8"/>
    <w:rsid w:val="00173917"/>
    <w:rsid w:val="0017446B"/>
    <w:rsid w:val="001772C7"/>
    <w:rsid w:val="001807A2"/>
    <w:rsid w:val="00183AFC"/>
    <w:rsid w:val="00183F9A"/>
    <w:rsid w:val="00184711"/>
    <w:rsid w:val="00185E49"/>
    <w:rsid w:val="001873B5"/>
    <w:rsid w:val="00191A27"/>
    <w:rsid w:val="001944CC"/>
    <w:rsid w:val="00194C7F"/>
    <w:rsid w:val="00197B93"/>
    <w:rsid w:val="001A1545"/>
    <w:rsid w:val="001A1D48"/>
    <w:rsid w:val="001A3C98"/>
    <w:rsid w:val="001B12DC"/>
    <w:rsid w:val="001B183F"/>
    <w:rsid w:val="001B19C6"/>
    <w:rsid w:val="001B27DA"/>
    <w:rsid w:val="001B3B91"/>
    <w:rsid w:val="001B3BD3"/>
    <w:rsid w:val="001B50B2"/>
    <w:rsid w:val="001B6E9F"/>
    <w:rsid w:val="001C0043"/>
    <w:rsid w:val="001C3610"/>
    <w:rsid w:val="001C513F"/>
    <w:rsid w:val="001C7628"/>
    <w:rsid w:val="001D0821"/>
    <w:rsid w:val="001D0F6D"/>
    <w:rsid w:val="001D2D86"/>
    <w:rsid w:val="001D3F4C"/>
    <w:rsid w:val="001D4B25"/>
    <w:rsid w:val="001D5192"/>
    <w:rsid w:val="001D5E88"/>
    <w:rsid w:val="001E2066"/>
    <w:rsid w:val="001E29A3"/>
    <w:rsid w:val="001E371B"/>
    <w:rsid w:val="001E481D"/>
    <w:rsid w:val="001F0193"/>
    <w:rsid w:val="001F0C2C"/>
    <w:rsid w:val="001F18C2"/>
    <w:rsid w:val="001F1BD4"/>
    <w:rsid w:val="001F1F90"/>
    <w:rsid w:val="001F2191"/>
    <w:rsid w:val="001F26A1"/>
    <w:rsid w:val="001F6E46"/>
    <w:rsid w:val="001F738E"/>
    <w:rsid w:val="001F7D3D"/>
    <w:rsid w:val="002010EE"/>
    <w:rsid w:val="0020115A"/>
    <w:rsid w:val="002024CC"/>
    <w:rsid w:val="002025B1"/>
    <w:rsid w:val="002038EC"/>
    <w:rsid w:val="00203AC7"/>
    <w:rsid w:val="0020557A"/>
    <w:rsid w:val="0020600F"/>
    <w:rsid w:val="002071DB"/>
    <w:rsid w:val="00211DFB"/>
    <w:rsid w:val="00211F0A"/>
    <w:rsid w:val="002121AC"/>
    <w:rsid w:val="00217BE2"/>
    <w:rsid w:val="00217C41"/>
    <w:rsid w:val="00222413"/>
    <w:rsid w:val="00224788"/>
    <w:rsid w:val="002259C4"/>
    <w:rsid w:val="00225A05"/>
    <w:rsid w:val="00225B5E"/>
    <w:rsid w:val="002319FD"/>
    <w:rsid w:val="00232A58"/>
    <w:rsid w:val="0023449D"/>
    <w:rsid w:val="002350C4"/>
    <w:rsid w:val="00237DE8"/>
    <w:rsid w:val="002401E1"/>
    <w:rsid w:val="00240DD0"/>
    <w:rsid w:val="00241566"/>
    <w:rsid w:val="00243897"/>
    <w:rsid w:val="00246970"/>
    <w:rsid w:val="00247AF3"/>
    <w:rsid w:val="00247DF9"/>
    <w:rsid w:val="0025219F"/>
    <w:rsid w:val="00252ED1"/>
    <w:rsid w:val="00252FF1"/>
    <w:rsid w:val="002530B5"/>
    <w:rsid w:val="00253D7B"/>
    <w:rsid w:val="002546C4"/>
    <w:rsid w:val="00256687"/>
    <w:rsid w:val="0026363F"/>
    <w:rsid w:val="0026369A"/>
    <w:rsid w:val="0026598C"/>
    <w:rsid w:val="00266ADE"/>
    <w:rsid w:val="00267C12"/>
    <w:rsid w:val="00270877"/>
    <w:rsid w:val="00270C8D"/>
    <w:rsid w:val="0027239C"/>
    <w:rsid w:val="00274479"/>
    <w:rsid w:val="002759D3"/>
    <w:rsid w:val="00282E50"/>
    <w:rsid w:val="00284737"/>
    <w:rsid w:val="0028489D"/>
    <w:rsid w:val="002872B0"/>
    <w:rsid w:val="0028771B"/>
    <w:rsid w:val="002953C4"/>
    <w:rsid w:val="0029577B"/>
    <w:rsid w:val="00295926"/>
    <w:rsid w:val="002970A0"/>
    <w:rsid w:val="00297235"/>
    <w:rsid w:val="00297C74"/>
    <w:rsid w:val="002A1205"/>
    <w:rsid w:val="002A1E17"/>
    <w:rsid w:val="002A3200"/>
    <w:rsid w:val="002A5F02"/>
    <w:rsid w:val="002A6ADF"/>
    <w:rsid w:val="002B0095"/>
    <w:rsid w:val="002B1D57"/>
    <w:rsid w:val="002B3286"/>
    <w:rsid w:val="002B3442"/>
    <w:rsid w:val="002B4D9F"/>
    <w:rsid w:val="002B61FE"/>
    <w:rsid w:val="002B7F26"/>
    <w:rsid w:val="002C0F29"/>
    <w:rsid w:val="002C10D9"/>
    <w:rsid w:val="002C20CD"/>
    <w:rsid w:val="002C2262"/>
    <w:rsid w:val="002C232E"/>
    <w:rsid w:val="002C4EAA"/>
    <w:rsid w:val="002C590E"/>
    <w:rsid w:val="002C60BD"/>
    <w:rsid w:val="002D2445"/>
    <w:rsid w:val="002D380B"/>
    <w:rsid w:val="002D3F35"/>
    <w:rsid w:val="002D56E2"/>
    <w:rsid w:val="002D62EB"/>
    <w:rsid w:val="002D65BD"/>
    <w:rsid w:val="002D7430"/>
    <w:rsid w:val="002E0150"/>
    <w:rsid w:val="002E0320"/>
    <w:rsid w:val="002E103E"/>
    <w:rsid w:val="002E3170"/>
    <w:rsid w:val="002E3A50"/>
    <w:rsid w:val="002E57B1"/>
    <w:rsid w:val="002E611C"/>
    <w:rsid w:val="002E6FCF"/>
    <w:rsid w:val="002E7676"/>
    <w:rsid w:val="002E7F32"/>
    <w:rsid w:val="002E7F66"/>
    <w:rsid w:val="002F0057"/>
    <w:rsid w:val="002F0D6C"/>
    <w:rsid w:val="002F1B6E"/>
    <w:rsid w:val="002F251F"/>
    <w:rsid w:val="002F2ADD"/>
    <w:rsid w:val="002F3C75"/>
    <w:rsid w:val="002F3E53"/>
    <w:rsid w:val="002F61EB"/>
    <w:rsid w:val="002F7D4A"/>
    <w:rsid w:val="00301E16"/>
    <w:rsid w:val="00304A6E"/>
    <w:rsid w:val="00304B22"/>
    <w:rsid w:val="00306C70"/>
    <w:rsid w:val="00307396"/>
    <w:rsid w:val="00312132"/>
    <w:rsid w:val="003202BF"/>
    <w:rsid w:val="00320843"/>
    <w:rsid w:val="00322DAA"/>
    <w:rsid w:val="003258A3"/>
    <w:rsid w:val="00330006"/>
    <w:rsid w:val="003303E4"/>
    <w:rsid w:val="00330726"/>
    <w:rsid w:val="00334EC3"/>
    <w:rsid w:val="003352F6"/>
    <w:rsid w:val="00335365"/>
    <w:rsid w:val="003355C2"/>
    <w:rsid w:val="0033598D"/>
    <w:rsid w:val="00340CB4"/>
    <w:rsid w:val="0034102C"/>
    <w:rsid w:val="00347554"/>
    <w:rsid w:val="00351F4D"/>
    <w:rsid w:val="00353633"/>
    <w:rsid w:val="00354EF3"/>
    <w:rsid w:val="00355A6C"/>
    <w:rsid w:val="00356306"/>
    <w:rsid w:val="003568CC"/>
    <w:rsid w:val="00357AC2"/>
    <w:rsid w:val="00361BEE"/>
    <w:rsid w:val="00361C30"/>
    <w:rsid w:val="00362096"/>
    <w:rsid w:val="00362172"/>
    <w:rsid w:val="00366305"/>
    <w:rsid w:val="003720AB"/>
    <w:rsid w:val="003720FB"/>
    <w:rsid w:val="00373DF2"/>
    <w:rsid w:val="0037411A"/>
    <w:rsid w:val="00375D8D"/>
    <w:rsid w:val="00377D22"/>
    <w:rsid w:val="00377E59"/>
    <w:rsid w:val="00383EAC"/>
    <w:rsid w:val="00384085"/>
    <w:rsid w:val="00386162"/>
    <w:rsid w:val="00386CBA"/>
    <w:rsid w:val="00386EE0"/>
    <w:rsid w:val="00387645"/>
    <w:rsid w:val="00393784"/>
    <w:rsid w:val="003938E9"/>
    <w:rsid w:val="00394124"/>
    <w:rsid w:val="00395BE0"/>
    <w:rsid w:val="00397006"/>
    <w:rsid w:val="003A05BE"/>
    <w:rsid w:val="003A1493"/>
    <w:rsid w:val="003A3400"/>
    <w:rsid w:val="003A3EA6"/>
    <w:rsid w:val="003A4CBD"/>
    <w:rsid w:val="003A67E1"/>
    <w:rsid w:val="003B0DFE"/>
    <w:rsid w:val="003B1BE3"/>
    <w:rsid w:val="003B2378"/>
    <w:rsid w:val="003B2529"/>
    <w:rsid w:val="003B2910"/>
    <w:rsid w:val="003B2F8A"/>
    <w:rsid w:val="003B3559"/>
    <w:rsid w:val="003B67A0"/>
    <w:rsid w:val="003B6CE3"/>
    <w:rsid w:val="003B7B60"/>
    <w:rsid w:val="003C1AF9"/>
    <w:rsid w:val="003C2544"/>
    <w:rsid w:val="003C40A0"/>
    <w:rsid w:val="003C4853"/>
    <w:rsid w:val="003C5CC9"/>
    <w:rsid w:val="003C6B70"/>
    <w:rsid w:val="003C7C3B"/>
    <w:rsid w:val="003D24A7"/>
    <w:rsid w:val="003D3E79"/>
    <w:rsid w:val="003D4305"/>
    <w:rsid w:val="003D5098"/>
    <w:rsid w:val="003D54A4"/>
    <w:rsid w:val="003D568C"/>
    <w:rsid w:val="003D6D8C"/>
    <w:rsid w:val="003D6F0E"/>
    <w:rsid w:val="003E21CC"/>
    <w:rsid w:val="003E2850"/>
    <w:rsid w:val="003E4A50"/>
    <w:rsid w:val="003E5781"/>
    <w:rsid w:val="003E5CD3"/>
    <w:rsid w:val="003E6F26"/>
    <w:rsid w:val="003E754D"/>
    <w:rsid w:val="003F0062"/>
    <w:rsid w:val="003F098C"/>
    <w:rsid w:val="003F1951"/>
    <w:rsid w:val="003F2DBD"/>
    <w:rsid w:val="003F6453"/>
    <w:rsid w:val="003F6523"/>
    <w:rsid w:val="00400012"/>
    <w:rsid w:val="0040038F"/>
    <w:rsid w:val="00404347"/>
    <w:rsid w:val="00404966"/>
    <w:rsid w:val="0040711F"/>
    <w:rsid w:val="00407802"/>
    <w:rsid w:val="0041138F"/>
    <w:rsid w:val="0041151E"/>
    <w:rsid w:val="004125FD"/>
    <w:rsid w:val="00412CAA"/>
    <w:rsid w:val="004153C4"/>
    <w:rsid w:val="004155F0"/>
    <w:rsid w:val="00416E2D"/>
    <w:rsid w:val="00417842"/>
    <w:rsid w:val="00425635"/>
    <w:rsid w:val="00425E47"/>
    <w:rsid w:val="00426E31"/>
    <w:rsid w:val="004276CF"/>
    <w:rsid w:val="004316F2"/>
    <w:rsid w:val="00432DF1"/>
    <w:rsid w:val="004331D1"/>
    <w:rsid w:val="004338FC"/>
    <w:rsid w:val="00435763"/>
    <w:rsid w:val="0044182C"/>
    <w:rsid w:val="004437A9"/>
    <w:rsid w:val="00443C55"/>
    <w:rsid w:val="004445A9"/>
    <w:rsid w:val="00445541"/>
    <w:rsid w:val="00445897"/>
    <w:rsid w:val="0045358E"/>
    <w:rsid w:val="004548B6"/>
    <w:rsid w:val="00455CAB"/>
    <w:rsid w:val="00456042"/>
    <w:rsid w:val="004600A2"/>
    <w:rsid w:val="00460F75"/>
    <w:rsid w:val="00461223"/>
    <w:rsid w:val="00461D32"/>
    <w:rsid w:val="00466395"/>
    <w:rsid w:val="004663FC"/>
    <w:rsid w:val="00472C63"/>
    <w:rsid w:val="00472C76"/>
    <w:rsid w:val="004776BE"/>
    <w:rsid w:val="00477B8E"/>
    <w:rsid w:val="004841D3"/>
    <w:rsid w:val="00484E0C"/>
    <w:rsid w:val="00484ED5"/>
    <w:rsid w:val="00490AF9"/>
    <w:rsid w:val="00491D11"/>
    <w:rsid w:val="00493DC7"/>
    <w:rsid w:val="00493F0A"/>
    <w:rsid w:val="004965CF"/>
    <w:rsid w:val="00497548"/>
    <w:rsid w:val="00497A39"/>
    <w:rsid w:val="004A0829"/>
    <w:rsid w:val="004A0DC7"/>
    <w:rsid w:val="004A1738"/>
    <w:rsid w:val="004A4BC1"/>
    <w:rsid w:val="004A5305"/>
    <w:rsid w:val="004A7248"/>
    <w:rsid w:val="004B1761"/>
    <w:rsid w:val="004B23CB"/>
    <w:rsid w:val="004B33F5"/>
    <w:rsid w:val="004B5B04"/>
    <w:rsid w:val="004B5E15"/>
    <w:rsid w:val="004B6306"/>
    <w:rsid w:val="004B6E88"/>
    <w:rsid w:val="004C0ADE"/>
    <w:rsid w:val="004C1071"/>
    <w:rsid w:val="004C1634"/>
    <w:rsid w:val="004C389E"/>
    <w:rsid w:val="004C5FAF"/>
    <w:rsid w:val="004C7354"/>
    <w:rsid w:val="004D13B8"/>
    <w:rsid w:val="004D451E"/>
    <w:rsid w:val="004D7FA3"/>
    <w:rsid w:val="004E2120"/>
    <w:rsid w:val="004E3ABD"/>
    <w:rsid w:val="004E4DB9"/>
    <w:rsid w:val="004F0950"/>
    <w:rsid w:val="004F0AFE"/>
    <w:rsid w:val="004F0E9E"/>
    <w:rsid w:val="004F3FEF"/>
    <w:rsid w:val="004F69F3"/>
    <w:rsid w:val="005023A7"/>
    <w:rsid w:val="0050305A"/>
    <w:rsid w:val="0050366F"/>
    <w:rsid w:val="00504D1D"/>
    <w:rsid w:val="00510617"/>
    <w:rsid w:val="005122F6"/>
    <w:rsid w:val="00512A16"/>
    <w:rsid w:val="005151B9"/>
    <w:rsid w:val="00516334"/>
    <w:rsid w:val="0051708C"/>
    <w:rsid w:val="00517450"/>
    <w:rsid w:val="00520C8B"/>
    <w:rsid w:val="005221C1"/>
    <w:rsid w:val="00532E88"/>
    <w:rsid w:val="00534C0E"/>
    <w:rsid w:val="00535451"/>
    <w:rsid w:val="00535A0E"/>
    <w:rsid w:val="005368E2"/>
    <w:rsid w:val="00537635"/>
    <w:rsid w:val="00540498"/>
    <w:rsid w:val="005409AC"/>
    <w:rsid w:val="00540FB5"/>
    <w:rsid w:val="0054165E"/>
    <w:rsid w:val="00541FF5"/>
    <w:rsid w:val="0054332A"/>
    <w:rsid w:val="00545513"/>
    <w:rsid w:val="005475DE"/>
    <w:rsid w:val="00550B74"/>
    <w:rsid w:val="00550CC4"/>
    <w:rsid w:val="00551708"/>
    <w:rsid w:val="00553017"/>
    <w:rsid w:val="00554497"/>
    <w:rsid w:val="00555EB9"/>
    <w:rsid w:val="00555FFF"/>
    <w:rsid w:val="005565E8"/>
    <w:rsid w:val="00562253"/>
    <w:rsid w:val="00563BB8"/>
    <w:rsid w:val="00563C36"/>
    <w:rsid w:val="00563E28"/>
    <w:rsid w:val="00564125"/>
    <w:rsid w:val="00571588"/>
    <w:rsid w:val="005724EB"/>
    <w:rsid w:val="00572E4F"/>
    <w:rsid w:val="005736D8"/>
    <w:rsid w:val="00573AAB"/>
    <w:rsid w:val="005751AF"/>
    <w:rsid w:val="005766CC"/>
    <w:rsid w:val="005800C7"/>
    <w:rsid w:val="00580A58"/>
    <w:rsid w:val="00581EC8"/>
    <w:rsid w:val="00586FDB"/>
    <w:rsid w:val="00587A5C"/>
    <w:rsid w:val="00587C7A"/>
    <w:rsid w:val="0059135B"/>
    <w:rsid w:val="00591B42"/>
    <w:rsid w:val="00591F20"/>
    <w:rsid w:val="00592895"/>
    <w:rsid w:val="00594D1A"/>
    <w:rsid w:val="00594F49"/>
    <w:rsid w:val="00595E7C"/>
    <w:rsid w:val="00596F67"/>
    <w:rsid w:val="005A1B09"/>
    <w:rsid w:val="005A2F39"/>
    <w:rsid w:val="005A3ECE"/>
    <w:rsid w:val="005A3F9E"/>
    <w:rsid w:val="005B1CF5"/>
    <w:rsid w:val="005B1E3C"/>
    <w:rsid w:val="005B49EF"/>
    <w:rsid w:val="005B6447"/>
    <w:rsid w:val="005B6BC0"/>
    <w:rsid w:val="005B7447"/>
    <w:rsid w:val="005B74CA"/>
    <w:rsid w:val="005C40F2"/>
    <w:rsid w:val="005C75EF"/>
    <w:rsid w:val="005D01FF"/>
    <w:rsid w:val="005D040E"/>
    <w:rsid w:val="005D3342"/>
    <w:rsid w:val="005D3944"/>
    <w:rsid w:val="005D5440"/>
    <w:rsid w:val="005E1F08"/>
    <w:rsid w:val="005E21B5"/>
    <w:rsid w:val="005E45A9"/>
    <w:rsid w:val="005E6213"/>
    <w:rsid w:val="005E69CA"/>
    <w:rsid w:val="005F04E2"/>
    <w:rsid w:val="005F1324"/>
    <w:rsid w:val="005F5B71"/>
    <w:rsid w:val="005F681E"/>
    <w:rsid w:val="00601F31"/>
    <w:rsid w:val="00602327"/>
    <w:rsid w:val="006038A0"/>
    <w:rsid w:val="00605AA1"/>
    <w:rsid w:val="00607000"/>
    <w:rsid w:val="0060713E"/>
    <w:rsid w:val="00607630"/>
    <w:rsid w:val="00613605"/>
    <w:rsid w:val="0061433E"/>
    <w:rsid w:val="00615129"/>
    <w:rsid w:val="00615411"/>
    <w:rsid w:val="006154B6"/>
    <w:rsid w:val="006171D8"/>
    <w:rsid w:val="00617313"/>
    <w:rsid w:val="0061732D"/>
    <w:rsid w:val="006207BC"/>
    <w:rsid w:val="00620B2E"/>
    <w:rsid w:val="00621B6A"/>
    <w:rsid w:val="00622691"/>
    <w:rsid w:val="00622D7A"/>
    <w:rsid w:val="00623659"/>
    <w:rsid w:val="00625875"/>
    <w:rsid w:val="00626BA6"/>
    <w:rsid w:val="00626E19"/>
    <w:rsid w:val="00627849"/>
    <w:rsid w:val="00627C85"/>
    <w:rsid w:val="00630481"/>
    <w:rsid w:val="006304BD"/>
    <w:rsid w:val="00630EFB"/>
    <w:rsid w:val="0064025A"/>
    <w:rsid w:val="00640DC7"/>
    <w:rsid w:val="006419A1"/>
    <w:rsid w:val="00644B51"/>
    <w:rsid w:val="006462F5"/>
    <w:rsid w:val="00647476"/>
    <w:rsid w:val="006479DF"/>
    <w:rsid w:val="00652526"/>
    <w:rsid w:val="0065315C"/>
    <w:rsid w:val="0065321C"/>
    <w:rsid w:val="006538B3"/>
    <w:rsid w:val="0065496C"/>
    <w:rsid w:val="0065706A"/>
    <w:rsid w:val="00657E36"/>
    <w:rsid w:val="00660386"/>
    <w:rsid w:val="00660DCB"/>
    <w:rsid w:val="00662A75"/>
    <w:rsid w:val="00662D20"/>
    <w:rsid w:val="00665C7A"/>
    <w:rsid w:val="0066655A"/>
    <w:rsid w:val="006719A0"/>
    <w:rsid w:val="0067265B"/>
    <w:rsid w:val="00675406"/>
    <w:rsid w:val="006771D0"/>
    <w:rsid w:val="006815F0"/>
    <w:rsid w:val="00681A3F"/>
    <w:rsid w:val="00686214"/>
    <w:rsid w:val="00687102"/>
    <w:rsid w:val="00687300"/>
    <w:rsid w:val="006904E0"/>
    <w:rsid w:val="00690F48"/>
    <w:rsid w:val="00696800"/>
    <w:rsid w:val="00696882"/>
    <w:rsid w:val="006A2800"/>
    <w:rsid w:val="006A2DAC"/>
    <w:rsid w:val="006A32B2"/>
    <w:rsid w:val="006A5157"/>
    <w:rsid w:val="006A600A"/>
    <w:rsid w:val="006A61FC"/>
    <w:rsid w:val="006A71BE"/>
    <w:rsid w:val="006A7702"/>
    <w:rsid w:val="006A77E2"/>
    <w:rsid w:val="006A7DF2"/>
    <w:rsid w:val="006B0317"/>
    <w:rsid w:val="006B1319"/>
    <w:rsid w:val="006B2B0B"/>
    <w:rsid w:val="006B3655"/>
    <w:rsid w:val="006B3E08"/>
    <w:rsid w:val="006B495D"/>
    <w:rsid w:val="006B499E"/>
    <w:rsid w:val="006B49CA"/>
    <w:rsid w:val="006B5149"/>
    <w:rsid w:val="006C53D4"/>
    <w:rsid w:val="006C6A25"/>
    <w:rsid w:val="006C6B77"/>
    <w:rsid w:val="006C7123"/>
    <w:rsid w:val="006D082A"/>
    <w:rsid w:val="006D3100"/>
    <w:rsid w:val="006D3B82"/>
    <w:rsid w:val="006D4EB3"/>
    <w:rsid w:val="006D4EE3"/>
    <w:rsid w:val="006D5EE5"/>
    <w:rsid w:val="006D6DCF"/>
    <w:rsid w:val="006D7A68"/>
    <w:rsid w:val="006D7B75"/>
    <w:rsid w:val="006E0081"/>
    <w:rsid w:val="006E1950"/>
    <w:rsid w:val="006E2D4D"/>
    <w:rsid w:val="006E40E4"/>
    <w:rsid w:val="006E5A74"/>
    <w:rsid w:val="006E786E"/>
    <w:rsid w:val="006F15B4"/>
    <w:rsid w:val="006F331C"/>
    <w:rsid w:val="006F46F3"/>
    <w:rsid w:val="006F5040"/>
    <w:rsid w:val="006F5358"/>
    <w:rsid w:val="006F5422"/>
    <w:rsid w:val="00702CFD"/>
    <w:rsid w:val="00702D46"/>
    <w:rsid w:val="00703F90"/>
    <w:rsid w:val="007064F3"/>
    <w:rsid w:val="007079FF"/>
    <w:rsid w:val="00711DF4"/>
    <w:rsid w:val="007125DE"/>
    <w:rsid w:val="00714F49"/>
    <w:rsid w:val="007162B2"/>
    <w:rsid w:val="00722A81"/>
    <w:rsid w:val="00723301"/>
    <w:rsid w:val="007256B7"/>
    <w:rsid w:val="007263E6"/>
    <w:rsid w:val="0073086A"/>
    <w:rsid w:val="007308D9"/>
    <w:rsid w:val="00731C7A"/>
    <w:rsid w:val="00732136"/>
    <w:rsid w:val="00734EA0"/>
    <w:rsid w:val="00741E94"/>
    <w:rsid w:val="007435E0"/>
    <w:rsid w:val="0074757D"/>
    <w:rsid w:val="00747770"/>
    <w:rsid w:val="00747E75"/>
    <w:rsid w:val="00751663"/>
    <w:rsid w:val="00752158"/>
    <w:rsid w:val="00752B32"/>
    <w:rsid w:val="0075305E"/>
    <w:rsid w:val="007547D6"/>
    <w:rsid w:val="00755185"/>
    <w:rsid w:val="0075693F"/>
    <w:rsid w:val="0075717C"/>
    <w:rsid w:val="00757F31"/>
    <w:rsid w:val="00762C7F"/>
    <w:rsid w:val="00762ED8"/>
    <w:rsid w:val="00763A8B"/>
    <w:rsid w:val="0076414C"/>
    <w:rsid w:val="00765555"/>
    <w:rsid w:val="00770B64"/>
    <w:rsid w:val="00771B60"/>
    <w:rsid w:val="00771CC6"/>
    <w:rsid w:val="007759F8"/>
    <w:rsid w:val="00775E6A"/>
    <w:rsid w:val="00776F61"/>
    <w:rsid w:val="00777007"/>
    <w:rsid w:val="00782970"/>
    <w:rsid w:val="00783FCA"/>
    <w:rsid w:val="00787787"/>
    <w:rsid w:val="007936FD"/>
    <w:rsid w:val="0079428D"/>
    <w:rsid w:val="00795ED6"/>
    <w:rsid w:val="00796AB4"/>
    <w:rsid w:val="00796DBD"/>
    <w:rsid w:val="007A0A10"/>
    <w:rsid w:val="007A16C9"/>
    <w:rsid w:val="007A1B04"/>
    <w:rsid w:val="007A60EF"/>
    <w:rsid w:val="007A7733"/>
    <w:rsid w:val="007B0619"/>
    <w:rsid w:val="007B2117"/>
    <w:rsid w:val="007B24BC"/>
    <w:rsid w:val="007B30AF"/>
    <w:rsid w:val="007B3C22"/>
    <w:rsid w:val="007B5DF1"/>
    <w:rsid w:val="007B5ED3"/>
    <w:rsid w:val="007B7772"/>
    <w:rsid w:val="007C0B64"/>
    <w:rsid w:val="007C6C93"/>
    <w:rsid w:val="007D087E"/>
    <w:rsid w:val="007D1051"/>
    <w:rsid w:val="007D23AE"/>
    <w:rsid w:val="007D359F"/>
    <w:rsid w:val="007D5054"/>
    <w:rsid w:val="007D7094"/>
    <w:rsid w:val="007D7CB7"/>
    <w:rsid w:val="007E02B1"/>
    <w:rsid w:val="007E24C8"/>
    <w:rsid w:val="007E6F18"/>
    <w:rsid w:val="007F0D9A"/>
    <w:rsid w:val="007F36AD"/>
    <w:rsid w:val="007F5F0D"/>
    <w:rsid w:val="007F730F"/>
    <w:rsid w:val="007F7443"/>
    <w:rsid w:val="00801225"/>
    <w:rsid w:val="00801B73"/>
    <w:rsid w:val="008029C1"/>
    <w:rsid w:val="00812074"/>
    <w:rsid w:val="00813091"/>
    <w:rsid w:val="00813BC2"/>
    <w:rsid w:val="0081760F"/>
    <w:rsid w:val="0082111A"/>
    <w:rsid w:val="008253AF"/>
    <w:rsid w:val="00826449"/>
    <w:rsid w:val="008266E9"/>
    <w:rsid w:val="00830EE8"/>
    <w:rsid w:val="008318CD"/>
    <w:rsid w:val="008357DD"/>
    <w:rsid w:val="00837B44"/>
    <w:rsid w:val="00840B28"/>
    <w:rsid w:val="00841E82"/>
    <w:rsid w:val="00842A5E"/>
    <w:rsid w:val="00843147"/>
    <w:rsid w:val="00845045"/>
    <w:rsid w:val="0084743A"/>
    <w:rsid w:val="00847D07"/>
    <w:rsid w:val="00850467"/>
    <w:rsid w:val="00852A26"/>
    <w:rsid w:val="0085439E"/>
    <w:rsid w:val="0085783A"/>
    <w:rsid w:val="00860319"/>
    <w:rsid w:val="00862F3D"/>
    <w:rsid w:val="00863081"/>
    <w:rsid w:val="00864BBB"/>
    <w:rsid w:val="008703D1"/>
    <w:rsid w:val="00870C6A"/>
    <w:rsid w:val="008711A3"/>
    <w:rsid w:val="00872D39"/>
    <w:rsid w:val="00874232"/>
    <w:rsid w:val="008743E6"/>
    <w:rsid w:val="008745FD"/>
    <w:rsid w:val="0087492C"/>
    <w:rsid w:val="00876399"/>
    <w:rsid w:val="00876657"/>
    <w:rsid w:val="00876D5B"/>
    <w:rsid w:val="00877EC2"/>
    <w:rsid w:val="008806AC"/>
    <w:rsid w:val="008813E0"/>
    <w:rsid w:val="0088236D"/>
    <w:rsid w:val="008850CB"/>
    <w:rsid w:val="00886BBA"/>
    <w:rsid w:val="008875CE"/>
    <w:rsid w:val="00890411"/>
    <w:rsid w:val="00890AA7"/>
    <w:rsid w:val="00893522"/>
    <w:rsid w:val="008940D0"/>
    <w:rsid w:val="00895326"/>
    <w:rsid w:val="008955B4"/>
    <w:rsid w:val="008962CA"/>
    <w:rsid w:val="00896397"/>
    <w:rsid w:val="008A1807"/>
    <w:rsid w:val="008A24F7"/>
    <w:rsid w:val="008A265C"/>
    <w:rsid w:val="008A63E8"/>
    <w:rsid w:val="008B1167"/>
    <w:rsid w:val="008B2412"/>
    <w:rsid w:val="008B2BCC"/>
    <w:rsid w:val="008B2C99"/>
    <w:rsid w:val="008B35C8"/>
    <w:rsid w:val="008B4113"/>
    <w:rsid w:val="008B5B0A"/>
    <w:rsid w:val="008B6913"/>
    <w:rsid w:val="008B6AB4"/>
    <w:rsid w:val="008B7B58"/>
    <w:rsid w:val="008C13FE"/>
    <w:rsid w:val="008C1EAF"/>
    <w:rsid w:val="008C2653"/>
    <w:rsid w:val="008C271F"/>
    <w:rsid w:val="008C5F4D"/>
    <w:rsid w:val="008C6A8A"/>
    <w:rsid w:val="008D02AC"/>
    <w:rsid w:val="008D0A7D"/>
    <w:rsid w:val="008D0F9C"/>
    <w:rsid w:val="008D1EDE"/>
    <w:rsid w:val="008D596C"/>
    <w:rsid w:val="008D5FD7"/>
    <w:rsid w:val="008D79C5"/>
    <w:rsid w:val="008E2FC4"/>
    <w:rsid w:val="008E39F7"/>
    <w:rsid w:val="008E4BBD"/>
    <w:rsid w:val="008E559D"/>
    <w:rsid w:val="008E6D43"/>
    <w:rsid w:val="008F18A5"/>
    <w:rsid w:val="008F1B72"/>
    <w:rsid w:val="008F2627"/>
    <w:rsid w:val="008F4238"/>
    <w:rsid w:val="00900102"/>
    <w:rsid w:val="0090100E"/>
    <w:rsid w:val="0090110D"/>
    <w:rsid w:val="009017E8"/>
    <w:rsid w:val="00901D71"/>
    <w:rsid w:val="0090265B"/>
    <w:rsid w:val="00902983"/>
    <w:rsid w:val="00902D21"/>
    <w:rsid w:val="00903415"/>
    <w:rsid w:val="00903957"/>
    <w:rsid w:val="00906106"/>
    <w:rsid w:val="0090629A"/>
    <w:rsid w:val="00906628"/>
    <w:rsid w:val="00906796"/>
    <w:rsid w:val="009076A1"/>
    <w:rsid w:val="00907DC9"/>
    <w:rsid w:val="00910523"/>
    <w:rsid w:val="00911AE1"/>
    <w:rsid w:val="00911D80"/>
    <w:rsid w:val="009131D5"/>
    <w:rsid w:val="00915476"/>
    <w:rsid w:val="00915CC7"/>
    <w:rsid w:val="00917CB6"/>
    <w:rsid w:val="00917E39"/>
    <w:rsid w:val="009216EC"/>
    <w:rsid w:val="00921FA6"/>
    <w:rsid w:val="0092229F"/>
    <w:rsid w:val="0092396B"/>
    <w:rsid w:val="00925ED4"/>
    <w:rsid w:val="00926284"/>
    <w:rsid w:val="00926C42"/>
    <w:rsid w:val="009309D2"/>
    <w:rsid w:val="00932B09"/>
    <w:rsid w:val="00937808"/>
    <w:rsid w:val="00937D2E"/>
    <w:rsid w:val="00940C16"/>
    <w:rsid w:val="00941A61"/>
    <w:rsid w:val="00941C3D"/>
    <w:rsid w:val="009442E6"/>
    <w:rsid w:val="0094476A"/>
    <w:rsid w:val="009455E7"/>
    <w:rsid w:val="00951C2B"/>
    <w:rsid w:val="00952D80"/>
    <w:rsid w:val="00952EEF"/>
    <w:rsid w:val="00955782"/>
    <w:rsid w:val="00957E6B"/>
    <w:rsid w:val="00960ED6"/>
    <w:rsid w:val="00961850"/>
    <w:rsid w:val="00961D63"/>
    <w:rsid w:val="00963C5B"/>
    <w:rsid w:val="00970957"/>
    <w:rsid w:val="009718BB"/>
    <w:rsid w:val="009724D5"/>
    <w:rsid w:val="00973E0F"/>
    <w:rsid w:val="00975D70"/>
    <w:rsid w:val="009776F9"/>
    <w:rsid w:val="00977CF6"/>
    <w:rsid w:val="00980182"/>
    <w:rsid w:val="0098024D"/>
    <w:rsid w:val="009828CD"/>
    <w:rsid w:val="00983154"/>
    <w:rsid w:val="009836CF"/>
    <w:rsid w:val="00985045"/>
    <w:rsid w:val="00985156"/>
    <w:rsid w:val="00985CBA"/>
    <w:rsid w:val="00987FB8"/>
    <w:rsid w:val="00993457"/>
    <w:rsid w:val="00995D04"/>
    <w:rsid w:val="00995DCB"/>
    <w:rsid w:val="009A0F16"/>
    <w:rsid w:val="009A628F"/>
    <w:rsid w:val="009A6A8B"/>
    <w:rsid w:val="009A7311"/>
    <w:rsid w:val="009B1B20"/>
    <w:rsid w:val="009B1DDF"/>
    <w:rsid w:val="009B2E7A"/>
    <w:rsid w:val="009B30F0"/>
    <w:rsid w:val="009B421D"/>
    <w:rsid w:val="009B62ED"/>
    <w:rsid w:val="009B6C80"/>
    <w:rsid w:val="009B6CF0"/>
    <w:rsid w:val="009B711D"/>
    <w:rsid w:val="009C075D"/>
    <w:rsid w:val="009C14C1"/>
    <w:rsid w:val="009C5B74"/>
    <w:rsid w:val="009D3499"/>
    <w:rsid w:val="009D3BCC"/>
    <w:rsid w:val="009D40CB"/>
    <w:rsid w:val="009D5188"/>
    <w:rsid w:val="009D57F3"/>
    <w:rsid w:val="009D6FE5"/>
    <w:rsid w:val="009E0210"/>
    <w:rsid w:val="009E1927"/>
    <w:rsid w:val="009E5170"/>
    <w:rsid w:val="009E5B2D"/>
    <w:rsid w:val="009E74D3"/>
    <w:rsid w:val="009F1128"/>
    <w:rsid w:val="009F22DA"/>
    <w:rsid w:val="009F2A72"/>
    <w:rsid w:val="009F52CC"/>
    <w:rsid w:val="009F618C"/>
    <w:rsid w:val="009F70E0"/>
    <w:rsid w:val="00A0105C"/>
    <w:rsid w:val="00A01970"/>
    <w:rsid w:val="00A0474B"/>
    <w:rsid w:val="00A137B2"/>
    <w:rsid w:val="00A13B84"/>
    <w:rsid w:val="00A144AE"/>
    <w:rsid w:val="00A149CE"/>
    <w:rsid w:val="00A14D61"/>
    <w:rsid w:val="00A155F5"/>
    <w:rsid w:val="00A1561E"/>
    <w:rsid w:val="00A164CE"/>
    <w:rsid w:val="00A16F2A"/>
    <w:rsid w:val="00A204E9"/>
    <w:rsid w:val="00A20EC2"/>
    <w:rsid w:val="00A22FCC"/>
    <w:rsid w:val="00A2320B"/>
    <w:rsid w:val="00A2343E"/>
    <w:rsid w:val="00A2763E"/>
    <w:rsid w:val="00A3022D"/>
    <w:rsid w:val="00A3091D"/>
    <w:rsid w:val="00A32281"/>
    <w:rsid w:val="00A36CD7"/>
    <w:rsid w:val="00A3753D"/>
    <w:rsid w:val="00A37F0D"/>
    <w:rsid w:val="00A414AA"/>
    <w:rsid w:val="00A47A9D"/>
    <w:rsid w:val="00A503BF"/>
    <w:rsid w:val="00A504A8"/>
    <w:rsid w:val="00A5272E"/>
    <w:rsid w:val="00A5277C"/>
    <w:rsid w:val="00A539D3"/>
    <w:rsid w:val="00A53AFE"/>
    <w:rsid w:val="00A53B2A"/>
    <w:rsid w:val="00A54665"/>
    <w:rsid w:val="00A550A6"/>
    <w:rsid w:val="00A57274"/>
    <w:rsid w:val="00A6288E"/>
    <w:rsid w:val="00A62CEE"/>
    <w:rsid w:val="00A630A5"/>
    <w:rsid w:val="00A64799"/>
    <w:rsid w:val="00A713C1"/>
    <w:rsid w:val="00A71CDC"/>
    <w:rsid w:val="00A73355"/>
    <w:rsid w:val="00A74CAA"/>
    <w:rsid w:val="00A74F20"/>
    <w:rsid w:val="00A7702E"/>
    <w:rsid w:val="00A80149"/>
    <w:rsid w:val="00A832E3"/>
    <w:rsid w:val="00A83CFA"/>
    <w:rsid w:val="00A847F0"/>
    <w:rsid w:val="00A84967"/>
    <w:rsid w:val="00A85355"/>
    <w:rsid w:val="00A85C7C"/>
    <w:rsid w:val="00A85CE9"/>
    <w:rsid w:val="00A9254C"/>
    <w:rsid w:val="00A93B42"/>
    <w:rsid w:val="00A9607C"/>
    <w:rsid w:val="00A96BDF"/>
    <w:rsid w:val="00AA2E6E"/>
    <w:rsid w:val="00AA4518"/>
    <w:rsid w:val="00AA4722"/>
    <w:rsid w:val="00AA671C"/>
    <w:rsid w:val="00AA6C1D"/>
    <w:rsid w:val="00AB009B"/>
    <w:rsid w:val="00AB23D8"/>
    <w:rsid w:val="00AB29E7"/>
    <w:rsid w:val="00AB5391"/>
    <w:rsid w:val="00AB5A82"/>
    <w:rsid w:val="00AB6215"/>
    <w:rsid w:val="00AB755C"/>
    <w:rsid w:val="00AC0D22"/>
    <w:rsid w:val="00AC0FE5"/>
    <w:rsid w:val="00AC34B1"/>
    <w:rsid w:val="00AC4449"/>
    <w:rsid w:val="00AC51FD"/>
    <w:rsid w:val="00AC5688"/>
    <w:rsid w:val="00AC6554"/>
    <w:rsid w:val="00AC79B4"/>
    <w:rsid w:val="00AC7CB7"/>
    <w:rsid w:val="00AD0AE9"/>
    <w:rsid w:val="00AD50E6"/>
    <w:rsid w:val="00AD51DE"/>
    <w:rsid w:val="00AD54BA"/>
    <w:rsid w:val="00AE1B4E"/>
    <w:rsid w:val="00AE3083"/>
    <w:rsid w:val="00AE328C"/>
    <w:rsid w:val="00AE53D7"/>
    <w:rsid w:val="00AF161F"/>
    <w:rsid w:val="00AF3B94"/>
    <w:rsid w:val="00AF3B96"/>
    <w:rsid w:val="00AF430B"/>
    <w:rsid w:val="00AF449F"/>
    <w:rsid w:val="00AF488A"/>
    <w:rsid w:val="00AF6004"/>
    <w:rsid w:val="00AF716A"/>
    <w:rsid w:val="00AF79DF"/>
    <w:rsid w:val="00B07378"/>
    <w:rsid w:val="00B07617"/>
    <w:rsid w:val="00B10EC3"/>
    <w:rsid w:val="00B11210"/>
    <w:rsid w:val="00B12061"/>
    <w:rsid w:val="00B12EEA"/>
    <w:rsid w:val="00B15E3D"/>
    <w:rsid w:val="00B1757E"/>
    <w:rsid w:val="00B21A7C"/>
    <w:rsid w:val="00B24D34"/>
    <w:rsid w:val="00B25DC8"/>
    <w:rsid w:val="00B27CDF"/>
    <w:rsid w:val="00B30B8F"/>
    <w:rsid w:val="00B315E9"/>
    <w:rsid w:val="00B344DA"/>
    <w:rsid w:val="00B36953"/>
    <w:rsid w:val="00B40553"/>
    <w:rsid w:val="00B41440"/>
    <w:rsid w:val="00B420FD"/>
    <w:rsid w:val="00B4284E"/>
    <w:rsid w:val="00B42E75"/>
    <w:rsid w:val="00B438A9"/>
    <w:rsid w:val="00B43FBF"/>
    <w:rsid w:val="00B44063"/>
    <w:rsid w:val="00B45C74"/>
    <w:rsid w:val="00B46A3C"/>
    <w:rsid w:val="00B46FD2"/>
    <w:rsid w:val="00B50253"/>
    <w:rsid w:val="00B50B9F"/>
    <w:rsid w:val="00B52AC6"/>
    <w:rsid w:val="00B52B09"/>
    <w:rsid w:val="00B53135"/>
    <w:rsid w:val="00B53B4A"/>
    <w:rsid w:val="00B55074"/>
    <w:rsid w:val="00B60AFF"/>
    <w:rsid w:val="00B611CC"/>
    <w:rsid w:val="00B6210E"/>
    <w:rsid w:val="00B6617C"/>
    <w:rsid w:val="00B67032"/>
    <w:rsid w:val="00B67461"/>
    <w:rsid w:val="00B7122E"/>
    <w:rsid w:val="00B71744"/>
    <w:rsid w:val="00B71A2E"/>
    <w:rsid w:val="00B71F4C"/>
    <w:rsid w:val="00B75EBC"/>
    <w:rsid w:val="00B76E87"/>
    <w:rsid w:val="00B81D43"/>
    <w:rsid w:val="00B82486"/>
    <w:rsid w:val="00B854A9"/>
    <w:rsid w:val="00B871D7"/>
    <w:rsid w:val="00B91DEC"/>
    <w:rsid w:val="00B91F3C"/>
    <w:rsid w:val="00B920D3"/>
    <w:rsid w:val="00B93A2F"/>
    <w:rsid w:val="00B948E0"/>
    <w:rsid w:val="00B95AB9"/>
    <w:rsid w:val="00B97244"/>
    <w:rsid w:val="00BA089F"/>
    <w:rsid w:val="00BA1229"/>
    <w:rsid w:val="00BA13ED"/>
    <w:rsid w:val="00BA260B"/>
    <w:rsid w:val="00BA3960"/>
    <w:rsid w:val="00BA4376"/>
    <w:rsid w:val="00BA7811"/>
    <w:rsid w:val="00BB1DF5"/>
    <w:rsid w:val="00BB383C"/>
    <w:rsid w:val="00BB56FA"/>
    <w:rsid w:val="00BB7291"/>
    <w:rsid w:val="00BB7756"/>
    <w:rsid w:val="00BC4BAC"/>
    <w:rsid w:val="00BC4DF7"/>
    <w:rsid w:val="00BC73E3"/>
    <w:rsid w:val="00BC7ED4"/>
    <w:rsid w:val="00BD3CB9"/>
    <w:rsid w:val="00BD514A"/>
    <w:rsid w:val="00BE1D92"/>
    <w:rsid w:val="00BE3B88"/>
    <w:rsid w:val="00BE7214"/>
    <w:rsid w:val="00BE7E70"/>
    <w:rsid w:val="00BF0FB1"/>
    <w:rsid w:val="00BF10C4"/>
    <w:rsid w:val="00BF5012"/>
    <w:rsid w:val="00BF50F6"/>
    <w:rsid w:val="00BF7BAD"/>
    <w:rsid w:val="00BF7DC8"/>
    <w:rsid w:val="00C003E4"/>
    <w:rsid w:val="00C0121D"/>
    <w:rsid w:val="00C019DD"/>
    <w:rsid w:val="00C028B2"/>
    <w:rsid w:val="00C05DB8"/>
    <w:rsid w:val="00C10416"/>
    <w:rsid w:val="00C14016"/>
    <w:rsid w:val="00C156D3"/>
    <w:rsid w:val="00C16E72"/>
    <w:rsid w:val="00C16F2E"/>
    <w:rsid w:val="00C17C55"/>
    <w:rsid w:val="00C214B6"/>
    <w:rsid w:val="00C239EC"/>
    <w:rsid w:val="00C24210"/>
    <w:rsid w:val="00C25A23"/>
    <w:rsid w:val="00C2746F"/>
    <w:rsid w:val="00C30EFA"/>
    <w:rsid w:val="00C33CC0"/>
    <w:rsid w:val="00C348A2"/>
    <w:rsid w:val="00C34B7B"/>
    <w:rsid w:val="00C34C0B"/>
    <w:rsid w:val="00C37B65"/>
    <w:rsid w:val="00C40CD1"/>
    <w:rsid w:val="00C40E9E"/>
    <w:rsid w:val="00C41503"/>
    <w:rsid w:val="00C42E6F"/>
    <w:rsid w:val="00C42E97"/>
    <w:rsid w:val="00C446D8"/>
    <w:rsid w:val="00C47CD0"/>
    <w:rsid w:val="00C5352F"/>
    <w:rsid w:val="00C54F2E"/>
    <w:rsid w:val="00C55119"/>
    <w:rsid w:val="00C56241"/>
    <w:rsid w:val="00C606CF"/>
    <w:rsid w:val="00C606DB"/>
    <w:rsid w:val="00C61F02"/>
    <w:rsid w:val="00C639B7"/>
    <w:rsid w:val="00C63DF2"/>
    <w:rsid w:val="00C6439D"/>
    <w:rsid w:val="00C65404"/>
    <w:rsid w:val="00C665BD"/>
    <w:rsid w:val="00C70570"/>
    <w:rsid w:val="00C71AFF"/>
    <w:rsid w:val="00C7210B"/>
    <w:rsid w:val="00C72B91"/>
    <w:rsid w:val="00C7324F"/>
    <w:rsid w:val="00C74600"/>
    <w:rsid w:val="00C754D5"/>
    <w:rsid w:val="00C76EA4"/>
    <w:rsid w:val="00C84E05"/>
    <w:rsid w:val="00C84E54"/>
    <w:rsid w:val="00C8560A"/>
    <w:rsid w:val="00C8584B"/>
    <w:rsid w:val="00C87D3E"/>
    <w:rsid w:val="00C87DDC"/>
    <w:rsid w:val="00C9036E"/>
    <w:rsid w:val="00C921DD"/>
    <w:rsid w:val="00C92BDA"/>
    <w:rsid w:val="00C92BF0"/>
    <w:rsid w:val="00C96D1C"/>
    <w:rsid w:val="00CA0FB2"/>
    <w:rsid w:val="00CA208E"/>
    <w:rsid w:val="00CA6C0D"/>
    <w:rsid w:val="00CB1C47"/>
    <w:rsid w:val="00CB1DF3"/>
    <w:rsid w:val="00CB2720"/>
    <w:rsid w:val="00CB2BAB"/>
    <w:rsid w:val="00CB3CDB"/>
    <w:rsid w:val="00CB4CCA"/>
    <w:rsid w:val="00CC1EF0"/>
    <w:rsid w:val="00CC21D7"/>
    <w:rsid w:val="00CC5C06"/>
    <w:rsid w:val="00CC5C17"/>
    <w:rsid w:val="00CD3D13"/>
    <w:rsid w:val="00CD3EDC"/>
    <w:rsid w:val="00CD421D"/>
    <w:rsid w:val="00CD55C6"/>
    <w:rsid w:val="00CD6A1B"/>
    <w:rsid w:val="00CE0BEA"/>
    <w:rsid w:val="00CE65C6"/>
    <w:rsid w:val="00CF058A"/>
    <w:rsid w:val="00CF08F3"/>
    <w:rsid w:val="00CF2EBB"/>
    <w:rsid w:val="00CF3B3C"/>
    <w:rsid w:val="00CF3BEC"/>
    <w:rsid w:val="00CF42BA"/>
    <w:rsid w:val="00CF60E2"/>
    <w:rsid w:val="00CF6439"/>
    <w:rsid w:val="00CF6E8D"/>
    <w:rsid w:val="00CF775E"/>
    <w:rsid w:val="00D0041D"/>
    <w:rsid w:val="00D01D44"/>
    <w:rsid w:val="00D02FC6"/>
    <w:rsid w:val="00D03D0F"/>
    <w:rsid w:val="00D05350"/>
    <w:rsid w:val="00D074B1"/>
    <w:rsid w:val="00D0796D"/>
    <w:rsid w:val="00D108D3"/>
    <w:rsid w:val="00D118C4"/>
    <w:rsid w:val="00D14E9E"/>
    <w:rsid w:val="00D15E7E"/>
    <w:rsid w:val="00D16C89"/>
    <w:rsid w:val="00D176A1"/>
    <w:rsid w:val="00D17762"/>
    <w:rsid w:val="00D200B9"/>
    <w:rsid w:val="00D235CE"/>
    <w:rsid w:val="00D239D4"/>
    <w:rsid w:val="00D273A6"/>
    <w:rsid w:val="00D2741B"/>
    <w:rsid w:val="00D30460"/>
    <w:rsid w:val="00D30E37"/>
    <w:rsid w:val="00D3281B"/>
    <w:rsid w:val="00D33B2D"/>
    <w:rsid w:val="00D33FF6"/>
    <w:rsid w:val="00D343AE"/>
    <w:rsid w:val="00D40093"/>
    <w:rsid w:val="00D4152B"/>
    <w:rsid w:val="00D4285A"/>
    <w:rsid w:val="00D42B81"/>
    <w:rsid w:val="00D42B83"/>
    <w:rsid w:val="00D43454"/>
    <w:rsid w:val="00D43F98"/>
    <w:rsid w:val="00D50C5F"/>
    <w:rsid w:val="00D52087"/>
    <w:rsid w:val="00D553D1"/>
    <w:rsid w:val="00D566C4"/>
    <w:rsid w:val="00D6097F"/>
    <w:rsid w:val="00D61BB6"/>
    <w:rsid w:val="00D632D4"/>
    <w:rsid w:val="00D651CA"/>
    <w:rsid w:val="00D65C89"/>
    <w:rsid w:val="00D669BC"/>
    <w:rsid w:val="00D74DB2"/>
    <w:rsid w:val="00D75040"/>
    <w:rsid w:val="00D75EDA"/>
    <w:rsid w:val="00D77777"/>
    <w:rsid w:val="00D8070F"/>
    <w:rsid w:val="00D813D0"/>
    <w:rsid w:val="00D82E9E"/>
    <w:rsid w:val="00D8327B"/>
    <w:rsid w:val="00D83B16"/>
    <w:rsid w:val="00D83EA2"/>
    <w:rsid w:val="00D8453F"/>
    <w:rsid w:val="00D85899"/>
    <w:rsid w:val="00D862F7"/>
    <w:rsid w:val="00D86DA2"/>
    <w:rsid w:val="00D875DB"/>
    <w:rsid w:val="00D9216A"/>
    <w:rsid w:val="00D93347"/>
    <w:rsid w:val="00DA2B37"/>
    <w:rsid w:val="00DA5084"/>
    <w:rsid w:val="00DA7B0B"/>
    <w:rsid w:val="00DB0343"/>
    <w:rsid w:val="00DB298E"/>
    <w:rsid w:val="00DB337B"/>
    <w:rsid w:val="00DB3980"/>
    <w:rsid w:val="00DB6493"/>
    <w:rsid w:val="00DB798B"/>
    <w:rsid w:val="00DC01D8"/>
    <w:rsid w:val="00DC0831"/>
    <w:rsid w:val="00DC0FF9"/>
    <w:rsid w:val="00DC276B"/>
    <w:rsid w:val="00DC44A6"/>
    <w:rsid w:val="00DC7698"/>
    <w:rsid w:val="00DD278E"/>
    <w:rsid w:val="00DD58D5"/>
    <w:rsid w:val="00DD64CA"/>
    <w:rsid w:val="00DE3152"/>
    <w:rsid w:val="00DE3155"/>
    <w:rsid w:val="00DE36EA"/>
    <w:rsid w:val="00DE55A6"/>
    <w:rsid w:val="00DE5DE5"/>
    <w:rsid w:val="00DE5E62"/>
    <w:rsid w:val="00DE5FC9"/>
    <w:rsid w:val="00DF580E"/>
    <w:rsid w:val="00DF68C0"/>
    <w:rsid w:val="00DF6E94"/>
    <w:rsid w:val="00DF7FC4"/>
    <w:rsid w:val="00E04C32"/>
    <w:rsid w:val="00E06AB1"/>
    <w:rsid w:val="00E10682"/>
    <w:rsid w:val="00E13497"/>
    <w:rsid w:val="00E1479A"/>
    <w:rsid w:val="00E149FA"/>
    <w:rsid w:val="00E14B8C"/>
    <w:rsid w:val="00E2021E"/>
    <w:rsid w:val="00E24D44"/>
    <w:rsid w:val="00E260AE"/>
    <w:rsid w:val="00E265D1"/>
    <w:rsid w:val="00E30D00"/>
    <w:rsid w:val="00E30D24"/>
    <w:rsid w:val="00E321B6"/>
    <w:rsid w:val="00E33079"/>
    <w:rsid w:val="00E340B2"/>
    <w:rsid w:val="00E3628B"/>
    <w:rsid w:val="00E40048"/>
    <w:rsid w:val="00E407B2"/>
    <w:rsid w:val="00E40B50"/>
    <w:rsid w:val="00E4126A"/>
    <w:rsid w:val="00E41A7D"/>
    <w:rsid w:val="00E434DD"/>
    <w:rsid w:val="00E441C3"/>
    <w:rsid w:val="00E452E5"/>
    <w:rsid w:val="00E45F98"/>
    <w:rsid w:val="00E4730E"/>
    <w:rsid w:val="00E4760C"/>
    <w:rsid w:val="00E47B43"/>
    <w:rsid w:val="00E52D37"/>
    <w:rsid w:val="00E5416A"/>
    <w:rsid w:val="00E564D1"/>
    <w:rsid w:val="00E56B01"/>
    <w:rsid w:val="00E57D23"/>
    <w:rsid w:val="00E601FC"/>
    <w:rsid w:val="00E609D2"/>
    <w:rsid w:val="00E6207C"/>
    <w:rsid w:val="00E62901"/>
    <w:rsid w:val="00E629AF"/>
    <w:rsid w:val="00E631A6"/>
    <w:rsid w:val="00E63E0B"/>
    <w:rsid w:val="00E64102"/>
    <w:rsid w:val="00E64148"/>
    <w:rsid w:val="00E64FD7"/>
    <w:rsid w:val="00E66864"/>
    <w:rsid w:val="00E66D03"/>
    <w:rsid w:val="00E72B76"/>
    <w:rsid w:val="00E736A4"/>
    <w:rsid w:val="00E742C1"/>
    <w:rsid w:val="00E746B1"/>
    <w:rsid w:val="00E74D37"/>
    <w:rsid w:val="00E74EA1"/>
    <w:rsid w:val="00E74FD3"/>
    <w:rsid w:val="00E7702D"/>
    <w:rsid w:val="00E801CD"/>
    <w:rsid w:val="00E81EC6"/>
    <w:rsid w:val="00E823AF"/>
    <w:rsid w:val="00E83EDD"/>
    <w:rsid w:val="00E84A30"/>
    <w:rsid w:val="00E84B7B"/>
    <w:rsid w:val="00E85F42"/>
    <w:rsid w:val="00E87056"/>
    <w:rsid w:val="00E8770B"/>
    <w:rsid w:val="00E87B32"/>
    <w:rsid w:val="00E9011A"/>
    <w:rsid w:val="00E931D1"/>
    <w:rsid w:val="00E94B60"/>
    <w:rsid w:val="00E94CE2"/>
    <w:rsid w:val="00E97F8A"/>
    <w:rsid w:val="00EA0FC8"/>
    <w:rsid w:val="00EA34D6"/>
    <w:rsid w:val="00EA3DC5"/>
    <w:rsid w:val="00EA409C"/>
    <w:rsid w:val="00EA4117"/>
    <w:rsid w:val="00EA4729"/>
    <w:rsid w:val="00EA7B89"/>
    <w:rsid w:val="00EB0873"/>
    <w:rsid w:val="00EB1A94"/>
    <w:rsid w:val="00EB2CAF"/>
    <w:rsid w:val="00EB2F63"/>
    <w:rsid w:val="00EB53B1"/>
    <w:rsid w:val="00EB6759"/>
    <w:rsid w:val="00EB738F"/>
    <w:rsid w:val="00EC2CC4"/>
    <w:rsid w:val="00EC469C"/>
    <w:rsid w:val="00EC4C1B"/>
    <w:rsid w:val="00EC6B05"/>
    <w:rsid w:val="00ED2483"/>
    <w:rsid w:val="00ED51F8"/>
    <w:rsid w:val="00ED5A62"/>
    <w:rsid w:val="00EE1347"/>
    <w:rsid w:val="00EE148C"/>
    <w:rsid w:val="00EE29F9"/>
    <w:rsid w:val="00EE387C"/>
    <w:rsid w:val="00EE51DF"/>
    <w:rsid w:val="00EE6BD8"/>
    <w:rsid w:val="00EE6DAB"/>
    <w:rsid w:val="00EE6EB1"/>
    <w:rsid w:val="00EE70FE"/>
    <w:rsid w:val="00EE7542"/>
    <w:rsid w:val="00EF04DA"/>
    <w:rsid w:val="00EF06F3"/>
    <w:rsid w:val="00EF1FFA"/>
    <w:rsid w:val="00EF284A"/>
    <w:rsid w:val="00EF44E9"/>
    <w:rsid w:val="00EF6950"/>
    <w:rsid w:val="00F05D81"/>
    <w:rsid w:val="00F05E8D"/>
    <w:rsid w:val="00F0607A"/>
    <w:rsid w:val="00F101AF"/>
    <w:rsid w:val="00F10B9D"/>
    <w:rsid w:val="00F11420"/>
    <w:rsid w:val="00F1190F"/>
    <w:rsid w:val="00F11FF8"/>
    <w:rsid w:val="00F12DC6"/>
    <w:rsid w:val="00F13D1B"/>
    <w:rsid w:val="00F152CB"/>
    <w:rsid w:val="00F15BF8"/>
    <w:rsid w:val="00F20138"/>
    <w:rsid w:val="00F218FA"/>
    <w:rsid w:val="00F26803"/>
    <w:rsid w:val="00F26E5A"/>
    <w:rsid w:val="00F27075"/>
    <w:rsid w:val="00F27D84"/>
    <w:rsid w:val="00F30E3E"/>
    <w:rsid w:val="00F40B93"/>
    <w:rsid w:val="00F421E0"/>
    <w:rsid w:val="00F427BC"/>
    <w:rsid w:val="00F459F3"/>
    <w:rsid w:val="00F474BE"/>
    <w:rsid w:val="00F47890"/>
    <w:rsid w:val="00F50C30"/>
    <w:rsid w:val="00F52F81"/>
    <w:rsid w:val="00F53181"/>
    <w:rsid w:val="00F53FC0"/>
    <w:rsid w:val="00F54D57"/>
    <w:rsid w:val="00F57013"/>
    <w:rsid w:val="00F57101"/>
    <w:rsid w:val="00F67164"/>
    <w:rsid w:val="00F67C22"/>
    <w:rsid w:val="00F70158"/>
    <w:rsid w:val="00F71AF5"/>
    <w:rsid w:val="00F72370"/>
    <w:rsid w:val="00F741FD"/>
    <w:rsid w:val="00F747CF"/>
    <w:rsid w:val="00F74F28"/>
    <w:rsid w:val="00F75C8A"/>
    <w:rsid w:val="00F7631C"/>
    <w:rsid w:val="00F765C0"/>
    <w:rsid w:val="00F77421"/>
    <w:rsid w:val="00F77D86"/>
    <w:rsid w:val="00F8009E"/>
    <w:rsid w:val="00F81804"/>
    <w:rsid w:val="00F818B8"/>
    <w:rsid w:val="00F81B0A"/>
    <w:rsid w:val="00F81C07"/>
    <w:rsid w:val="00F8336D"/>
    <w:rsid w:val="00F83A31"/>
    <w:rsid w:val="00F83F24"/>
    <w:rsid w:val="00F86E6C"/>
    <w:rsid w:val="00F87CD3"/>
    <w:rsid w:val="00F90AF6"/>
    <w:rsid w:val="00F919E7"/>
    <w:rsid w:val="00F91B83"/>
    <w:rsid w:val="00F934C1"/>
    <w:rsid w:val="00F946A6"/>
    <w:rsid w:val="00F9495F"/>
    <w:rsid w:val="00F9514D"/>
    <w:rsid w:val="00F95452"/>
    <w:rsid w:val="00F97E8C"/>
    <w:rsid w:val="00FA000B"/>
    <w:rsid w:val="00FA3E26"/>
    <w:rsid w:val="00FA5DA2"/>
    <w:rsid w:val="00FA623A"/>
    <w:rsid w:val="00FB0F37"/>
    <w:rsid w:val="00FB1C2D"/>
    <w:rsid w:val="00FB478F"/>
    <w:rsid w:val="00FB5840"/>
    <w:rsid w:val="00FB6AE4"/>
    <w:rsid w:val="00FC04A6"/>
    <w:rsid w:val="00FC06F8"/>
    <w:rsid w:val="00FC0F30"/>
    <w:rsid w:val="00FC1068"/>
    <w:rsid w:val="00FC1AB1"/>
    <w:rsid w:val="00FC3AC6"/>
    <w:rsid w:val="00FC3E66"/>
    <w:rsid w:val="00FC4FD7"/>
    <w:rsid w:val="00FC5FE6"/>
    <w:rsid w:val="00FC6AEB"/>
    <w:rsid w:val="00FC6E5C"/>
    <w:rsid w:val="00FD0610"/>
    <w:rsid w:val="00FD104C"/>
    <w:rsid w:val="00FD2F8A"/>
    <w:rsid w:val="00FD492A"/>
    <w:rsid w:val="00FD573A"/>
    <w:rsid w:val="00FD5FBF"/>
    <w:rsid w:val="00FD6258"/>
    <w:rsid w:val="00FD6606"/>
    <w:rsid w:val="00FD79AD"/>
    <w:rsid w:val="00FE36E8"/>
    <w:rsid w:val="00FE38B0"/>
    <w:rsid w:val="00FE4D7D"/>
    <w:rsid w:val="00FE6119"/>
    <w:rsid w:val="00FF37ED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4CE5"/>
  <w15:docId w15:val="{7BEB0116-74C7-413D-9505-E9F086EE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0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rsid w:val="00AF6004"/>
    <w:pPr>
      <w:tabs>
        <w:tab w:val="left" w:pos="426"/>
      </w:tabs>
      <w:spacing w:before="240" w:after="240"/>
      <w:ind w:left="425"/>
      <w:outlineLvl w:val="5"/>
    </w:pPr>
    <w:rPr>
      <w:b/>
      <w:i/>
      <w:sz w:val="22"/>
      <w:szCs w:val="22"/>
      <w:lang w:val="en-US" w:eastAsia="en-US"/>
    </w:rPr>
  </w:style>
  <w:style w:type="paragraph" w:styleId="Nadpis7">
    <w:name w:val="heading 7"/>
    <w:basedOn w:val="Normlny"/>
    <w:next w:val="Normlny"/>
    <w:link w:val="Nadpis7Char"/>
    <w:rsid w:val="00AF6004"/>
    <w:pPr>
      <w:outlineLvl w:val="6"/>
    </w:pPr>
    <w:rPr>
      <w:sz w:val="22"/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rsid w:val="00AF6004"/>
    <w:pPr>
      <w:outlineLvl w:val="7"/>
    </w:pPr>
    <w:rPr>
      <w:sz w:val="22"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rsid w:val="00AF6004"/>
    <w:pPr>
      <w:outlineLvl w:val="8"/>
    </w:pPr>
    <w:rPr>
      <w:sz w:val="22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aliases w:val="hd,he,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3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D632D4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aliases w:val="Char,b,heading3,Body Text - Level 2,bt,body text,t1,taten_body,block,Body Text 1,NoticeText-List,bd,Char Char Char Char Char Char Char Char Char,Char Char Char Char Char Char Char Char,Základný text1"/>
    <w:basedOn w:val="Normlny"/>
    <w:link w:val="ZkladntextChar"/>
    <w:unhideWhenUsed/>
    <w:qFormat/>
    <w:rsid w:val="003355C2"/>
    <w:pPr>
      <w:spacing w:after="120"/>
    </w:pPr>
  </w:style>
  <w:style w:type="character" w:customStyle="1" w:styleId="ZkladntextChar">
    <w:name w:val="Základný text Char"/>
    <w:aliases w:val="Char Char,b Char,heading3 Char,Body Text - Level 2 Char,bt Char,body text Char,t1 Char,taten_body Char,block Char,Body Text 1 Char,NoticeText-List Char,bd Char,Char Char Char Char Char Char Char Char Char Char,Základný text1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uiPriority w:val="10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000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uiPriority w:val="99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nhideWhenUsed/>
    <w:qFormat/>
    <w:rsid w:val="003E4A50"/>
    <w:pPr>
      <w:numPr>
        <w:numId w:val="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  <w:style w:type="paragraph" w:customStyle="1" w:styleId="AZgraf">
    <w:name w:val="AZ_graf"/>
    <w:basedOn w:val="Zkladntext"/>
    <w:qFormat/>
    <w:rsid w:val="00DE3155"/>
    <w:pPr>
      <w:spacing w:before="130" w:after="130"/>
      <w:jc w:val="both"/>
    </w:pPr>
    <w:rPr>
      <w:b/>
      <w:noProof/>
      <w:sz w:val="18"/>
      <w:szCs w:val="18"/>
      <w:lang w:eastAsia="en-US"/>
    </w:rPr>
  </w:style>
  <w:style w:type="paragraph" w:customStyle="1" w:styleId="AZtabuka">
    <w:name w:val="AZ_tabuľka"/>
    <w:basedOn w:val="AZgraf"/>
    <w:qFormat/>
    <w:rsid w:val="00DE3155"/>
  </w:style>
  <w:style w:type="paragraph" w:customStyle="1" w:styleId="AZzdroj">
    <w:name w:val="AZ_zdroj"/>
    <w:basedOn w:val="Zkladntext"/>
    <w:qFormat/>
    <w:rsid w:val="00DE3155"/>
    <w:pPr>
      <w:spacing w:before="60" w:after="130"/>
      <w:jc w:val="both"/>
    </w:pPr>
    <w:rPr>
      <w:i/>
      <w:sz w:val="18"/>
      <w:szCs w:val="18"/>
      <w:lang w:eastAsia="en-US"/>
    </w:rPr>
  </w:style>
  <w:style w:type="paragraph" w:customStyle="1" w:styleId="AZodsek">
    <w:name w:val="AZ_odsek"/>
    <w:basedOn w:val="Zkladntext"/>
    <w:qFormat/>
    <w:rsid w:val="00DE3155"/>
    <w:pPr>
      <w:spacing w:before="130" w:after="130"/>
      <w:jc w:val="both"/>
    </w:pPr>
    <w:rPr>
      <w:sz w:val="22"/>
      <w:szCs w:val="22"/>
      <w:lang w:eastAsia="en-US"/>
    </w:rPr>
  </w:style>
  <w:style w:type="character" w:customStyle="1" w:styleId="Nadpis6Char">
    <w:name w:val="Nadpis 6 Char"/>
    <w:basedOn w:val="Predvolenpsmoodseku"/>
    <w:link w:val="Nadpis6"/>
    <w:rsid w:val="00AF6004"/>
    <w:rPr>
      <w:rFonts w:ascii="Times New Roman" w:eastAsia="Times New Roman" w:hAnsi="Times New Roman" w:cs="Times New Roman"/>
      <w:b/>
      <w:i/>
      <w:lang w:val="en-US"/>
    </w:rPr>
  </w:style>
  <w:style w:type="character" w:customStyle="1" w:styleId="Nadpis7Char">
    <w:name w:val="Nadpis 7 Char"/>
    <w:basedOn w:val="Predvolenpsmoodseku"/>
    <w:link w:val="Nadpis7"/>
    <w:rsid w:val="00AF600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dpis8Char">
    <w:name w:val="Nadpis 8 Char"/>
    <w:basedOn w:val="Predvolenpsmoodseku"/>
    <w:link w:val="Nadpis8"/>
    <w:rsid w:val="00AF600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dpis9Char">
    <w:name w:val="Nadpis 9 Char"/>
    <w:basedOn w:val="Predvolenpsmoodseku"/>
    <w:link w:val="Nadpis9"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zreportname">
    <w:name w:val="zreport name"/>
    <w:basedOn w:val="Normlny"/>
    <w:semiHidden/>
    <w:rsid w:val="00AF6004"/>
    <w:pPr>
      <w:keepLines/>
      <w:spacing w:line="440" w:lineRule="exact"/>
      <w:jc w:val="center"/>
    </w:pPr>
    <w:rPr>
      <w:sz w:val="36"/>
      <w:szCs w:val="20"/>
      <w:lang w:val="en-US" w:eastAsia="en-US"/>
    </w:rPr>
  </w:style>
  <w:style w:type="paragraph" w:customStyle="1" w:styleId="zcontents">
    <w:name w:val="zcontents"/>
    <w:basedOn w:val="Normlny"/>
    <w:semiHidden/>
    <w:rsid w:val="00AF6004"/>
    <w:pPr>
      <w:spacing w:after="260"/>
    </w:pPr>
    <w:rPr>
      <w:b/>
      <w:sz w:val="32"/>
      <w:szCs w:val="20"/>
      <w:lang w:val="en-US" w:eastAsia="en-US"/>
    </w:rPr>
  </w:style>
  <w:style w:type="paragraph" w:customStyle="1" w:styleId="zcompanyname">
    <w:name w:val="zcompany name"/>
    <w:basedOn w:val="Normlny"/>
    <w:semiHidden/>
    <w:rsid w:val="00AF6004"/>
    <w:pPr>
      <w:spacing w:after="400" w:line="440" w:lineRule="exact"/>
      <w:jc w:val="center"/>
    </w:pPr>
    <w:rPr>
      <w:b/>
      <w:noProof/>
      <w:sz w:val="26"/>
      <w:szCs w:val="20"/>
      <w:lang w:val="en-US" w:eastAsia="en-US"/>
    </w:rPr>
  </w:style>
  <w:style w:type="paragraph" w:customStyle="1" w:styleId="zreportsubtitle">
    <w:name w:val="zreport subtitle"/>
    <w:basedOn w:val="zreportname"/>
    <w:semiHidden/>
    <w:rsid w:val="00AF6004"/>
    <w:rPr>
      <w:sz w:val="32"/>
    </w:rPr>
  </w:style>
  <w:style w:type="paragraph" w:styleId="Zarkazkladnhotextu">
    <w:name w:val="Body Text Indent"/>
    <w:basedOn w:val="Zkladntext"/>
    <w:link w:val="ZarkazkladnhotextuChar"/>
    <w:semiHidden/>
    <w:rsid w:val="00AF6004"/>
    <w:pPr>
      <w:spacing w:before="130" w:after="130"/>
      <w:ind w:left="340"/>
      <w:jc w:val="both"/>
    </w:pPr>
    <w:rPr>
      <w:sz w:val="22"/>
      <w:szCs w:val="20"/>
      <w:lang w:val="en-US"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styleId="Register1">
    <w:name w:val="index 1"/>
    <w:basedOn w:val="Normlny"/>
    <w:next w:val="Normlny"/>
    <w:semiHidden/>
    <w:rsid w:val="00AF6004"/>
    <w:pPr>
      <w:keepNext/>
      <w:spacing w:before="260" w:line="280" w:lineRule="exact"/>
      <w:ind w:right="851"/>
    </w:pPr>
    <w:rPr>
      <w:b/>
      <w:szCs w:val="20"/>
      <w:lang w:val="en-US" w:eastAsia="en-US"/>
    </w:rPr>
  </w:style>
  <w:style w:type="paragraph" w:customStyle="1" w:styleId="Graphic">
    <w:name w:val="Graphic"/>
    <w:basedOn w:val="Podpis"/>
    <w:next w:val="Popis"/>
    <w:qFormat/>
    <w:rsid w:val="00AF6004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semiHidden/>
    <w:rsid w:val="00AF6004"/>
    <w:rPr>
      <w:sz w:val="22"/>
      <w:szCs w:val="20"/>
      <w:lang w:val="en-US" w:eastAsia="en-US"/>
    </w:rPr>
  </w:style>
  <w:style w:type="character" w:customStyle="1" w:styleId="PodpisChar">
    <w:name w:val="Podpis Char"/>
    <w:basedOn w:val="Predvolenpsmoodseku"/>
    <w:link w:val="Podpis"/>
    <w:semiHidden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styleId="Popis">
    <w:name w:val="caption"/>
    <w:basedOn w:val="Normlny"/>
    <w:next w:val="Zkladntext"/>
    <w:qFormat/>
    <w:rsid w:val="00AF6004"/>
    <w:rPr>
      <w:bCs/>
      <w:i/>
      <w:sz w:val="14"/>
      <w:szCs w:val="20"/>
      <w:lang w:val="en-US" w:eastAsia="en-US"/>
    </w:rPr>
  </w:style>
  <w:style w:type="paragraph" w:styleId="Register2">
    <w:name w:val="index 2"/>
    <w:basedOn w:val="Normlny"/>
    <w:next w:val="Normlny"/>
    <w:semiHidden/>
    <w:rsid w:val="00AF6004"/>
    <w:pPr>
      <w:ind w:left="340" w:right="851"/>
    </w:pPr>
    <w:rPr>
      <w:sz w:val="22"/>
      <w:szCs w:val="20"/>
      <w:lang w:val="en-US" w:eastAsia="en-US"/>
    </w:rPr>
  </w:style>
  <w:style w:type="paragraph" w:customStyle="1" w:styleId="zreportaddinfo">
    <w:name w:val="zreport addinfo"/>
    <w:basedOn w:val="Normlny"/>
    <w:semiHidden/>
    <w:rsid w:val="00AF6004"/>
    <w:pPr>
      <w:framePr w:wrap="around" w:hAnchor="margin" w:xAlign="center" w:yAlign="bottom"/>
      <w:spacing w:line="240" w:lineRule="exact"/>
      <w:jc w:val="center"/>
    </w:pPr>
    <w:rPr>
      <w:noProof/>
      <w:sz w:val="20"/>
      <w:szCs w:val="20"/>
      <w:lang w:val="en-US" w:eastAsia="en-US"/>
    </w:rPr>
  </w:style>
  <w:style w:type="character" w:styleId="Zvraznenie">
    <w:name w:val="Emphasis"/>
    <w:uiPriority w:val="20"/>
    <w:qFormat/>
    <w:rsid w:val="00AF6004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AF6004"/>
    <w:pPr>
      <w:keepLines w:val="0"/>
      <w:numPr>
        <w:numId w:val="6"/>
      </w:numPr>
      <w:spacing w:before="400" w:line="360" w:lineRule="exact"/>
      <w:outlineLvl w:val="9"/>
    </w:pPr>
    <w:rPr>
      <w:rFonts w:ascii="Times New Roman" w:eastAsia="Times New Roman" w:hAnsi="Times New Roman" w:cs="Times New Roman"/>
      <w:bCs w:val="0"/>
      <w:color w:val="auto"/>
      <w:sz w:val="32"/>
      <w:szCs w:val="20"/>
      <w:lang w:eastAsia="en-US"/>
    </w:rPr>
  </w:style>
  <w:style w:type="paragraph" w:styleId="Zoznamsodrkami3">
    <w:name w:val="List Bullet 3"/>
    <w:basedOn w:val="Zoznamsodrkami"/>
    <w:qFormat/>
    <w:rsid w:val="00AF6004"/>
    <w:pPr>
      <w:numPr>
        <w:numId w:val="7"/>
      </w:numPr>
      <w:spacing w:before="130" w:after="130"/>
      <w:contextualSpacing w:val="0"/>
    </w:pPr>
    <w:rPr>
      <w:sz w:val="18"/>
      <w:szCs w:val="20"/>
      <w:lang w:val="en-US" w:eastAsia="en-US"/>
    </w:rPr>
  </w:style>
  <w:style w:type="paragraph" w:customStyle="1" w:styleId="AppendixHeading2">
    <w:name w:val="Appendix Heading 2"/>
    <w:basedOn w:val="Nadpis2"/>
    <w:next w:val="Zkladntext"/>
    <w:qFormat/>
    <w:rsid w:val="00AF6004"/>
    <w:pPr>
      <w:keepLines w:val="0"/>
      <w:numPr>
        <w:ilvl w:val="2"/>
        <w:numId w:val="6"/>
      </w:numPr>
      <w:spacing w:before="400" w:line="320" w:lineRule="exact"/>
      <w:outlineLvl w:val="9"/>
    </w:pPr>
    <w:rPr>
      <w:rFonts w:ascii="Times New Roman" w:eastAsia="Times New Roman" w:hAnsi="Times New Roman" w:cs="Times New Roman"/>
      <w:bCs w:val="0"/>
      <w:color w:val="auto"/>
      <w:sz w:val="28"/>
      <w:szCs w:val="20"/>
      <w:lang w:val="x-none" w:eastAsia="en-US"/>
    </w:rPr>
  </w:style>
  <w:style w:type="paragraph" w:customStyle="1" w:styleId="AppendixHeading3">
    <w:name w:val="Appendix Heading 3"/>
    <w:basedOn w:val="Nadpis3"/>
    <w:next w:val="Zkladntext"/>
    <w:qFormat/>
    <w:rsid w:val="00AF6004"/>
    <w:pPr>
      <w:keepLines w:val="0"/>
      <w:tabs>
        <w:tab w:val="num" w:pos="0"/>
      </w:tabs>
      <w:spacing w:before="240" w:after="240"/>
      <w:ind w:hanging="964"/>
      <w:outlineLvl w:val="9"/>
    </w:pPr>
    <w:rPr>
      <w:rFonts w:ascii="Times New Roman" w:eastAsia="Times New Roman" w:hAnsi="Times New Roman" w:cs="Times New Roman"/>
      <w:bCs w:val="0"/>
      <w:color w:val="auto"/>
      <w:lang w:val="x-none" w:eastAsia="en-US"/>
    </w:rPr>
  </w:style>
  <w:style w:type="paragraph" w:customStyle="1" w:styleId="AppendixHeading4">
    <w:name w:val="Appendix Heading 4"/>
    <w:basedOn w:val="Nadpis4"/>
    <w:next w:val="Zkladntext"/>
    <w:qFormat/>
    <w:rsid w:val="00AF6004"/>
    <w:pPr>
      <w:keepLines w:val="0"/>
      <w:tabs>
        <w:tab w:val="num" w:pos="0"/>
      </w:tabs>
      <w:spacing w:before="240" w:after="240"/>
      <w:ind w:hanging="964"/>
      <w:outlineLvl w:val="9"/>
    </w:pPr>
    <w:rPr>
      <w:rFonts w:ascii="Times New Roman" w:eastAsia="Times New Roman" w:hAnsi="Times New Roman" w:cs="Times New Roman"/>
      <w:bCs w:val="0"/>
      <w:i w:val="0"/>
      <w:iCs w:val="0"/>
      <w:color w:val="auto"/>
      <w:sz w:val="22"/>
      <w:szCs w:val="22"/>
      <w:lang w:eastAsia="en-US"/>
    </w:rPr>
  </w:style>
  <w:style w:type="paragraph" w:customStyle="1" w:styleId="AppendixHeading5">
    <w:name w:val="Appendix Heading 5"/>
    <w:basedOn w:val="Nadpis5"/>
    <w:next w:val="Zkladntext"/>
    <w:qFormat/>
    <w:rsid w:val="00AF6004"/>
    <w:pPr>
      <w:keepLines w:val="0"/>
      <w:spacing w:before="400" w:line="260" w:lineRule="exact"/>
      <w:outlineLvl w:val="9"/>
    </w:pPr>
    <w:rPr>
      <w:rFonts w:ascii="Times New Roman" w:eastAsia="Times New Roman" w:hAnsi="Times New Roman" w:cs="Times New Roman"/>
      <w:i/>
      <w:color w:val="auto"/>
      <w:sz w:val="22"/>
      <w:szCs w:val="20"/>
      <w:lang w:val="en-US" w:eastAsia="en-US"/>
    </w:rPr>
  </w:style>
  <w:style w:type="paragraph" w:styleId="Zkladntext3">
    <w:name w:val="Body Text 3"/>
    <w:basedOn w:val="Normlny"/>
    <w:link w:val="Zkladntext3Char"/>
    <w:qFormat/>
    <w:rsid w:val="00AF6004"/>
    <w:pPr>
      <w:ind w:left="142" w:hanging="142"/>
    </w:pPr>
    <w:rPr>
      <w:sz w:val="18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AF6004"/>
    <w:rPr>
      <w:rFonts w:ascii="Times New Roman" w:eastAsia="Times New Roman" w:hAnsi="Times New Roman" w:cs="Times New Roman"/>
      <w:sz w:val="18"/>
      <w:szCs w:val="16"/>
      <w:lang w:val="en-US"/>
    </w:rPr>
  </w:style>
  <w:style w:type="paragraph" w:styleId="Zoznamsodrkami4">
    <w:name w:val="List Bullet 4"/>
    <w:basedOn w:val="Zoznamsodrkami2"/>
    <w:rsid w:val="00AF6004"/>
    <w:pPr>
      <w:numPr>
        <w:numId w:val="8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AF6004"/>
    <w:pPr>
      <w:spacing w:before="130" w:after="130"/>
    </w:pPr>
    <w:rPr>
      <w:b/>
      <w:sz w:val="28"/>
      <w:szCs w:val="20"/>
      <w:lang w:val="en-US" w:eastAsia="en-US"/>
    </w:rPr>
  </w:style>
  <w:style w:type="paragraph" w:customStyle="1" w:styleId="zDocRevwH1">
    <w:name w:val="zDocRevwH1"/>
    <w:basedOn w:val="Normlny"/>
    <w:semiHidden/>
    <w:rsid w:val="00AF6004"/>
    <w:pPr>
      <w:spacing w:before="130" w:after="130"/>
    </w:pPr>
    <w:rPr>
      <w:b/>
      <w:sz w:val="32"/>
      <w:szCs w:val="20"/>
      <w:lang w:val="en-US" w:eastAsia="en-US"/>
    </w:rPr>
  </w:style>
  <w:style w:type="character" w:styleId="Siln">
    <w:name w:val="Strong"/>
    <w:uiPriority w:val="22"/>
    <w:qFormat/>
    <w:rsid w:val="00AF6004"/>
    <w:rPr>
      <w:b/>
      <w:bCs/>
    </w:rPr>
  </w:style>
  <w:style w:type="paragraph" w:styleId="Podtitul">
    <w:name w:val="Subtitle"/>
    <w:basedOn w:val="Normlny"/>
    <w:next w:val="Normlny"/>
    <w:link w:val="PodtitulChar"/>
    <w:uiPriority w:val="11"/>
    <w:rsid w:val="00AF6004"/>
    <w:pPr>
      <w:numPr>
        <w:ilvl w:val="1"/>
      </w:numPr>
    </w:pPr>
    <w:rPr>
      <w:rFonts w:ascii="Cambria" w:hAnsi="Cambria"/>
      <w:i/>
      <w:iCs/>
      <w:color w:val="4F81BD"/>
      <w:spacing w:val="15"/>
      <w:lang w:val="en-US"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AF60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Jemnzvraznenie">
    <w:name w:val="Subtle Emphasis"/>
    <w:uiPriority w:val="19"/>
    <w:rsid w:val="00AF6004"/>
    <w:rPr>
      <w:i/>
      <w:iCs/>
      <w:color w:val="808080"/>
    </w:rPr>
  </w:style>
  <w:style w:type="character" w:styleId="Intenzvnezvraznenie">
    <w:name w:val="Intense Emphasis"/>
    <w:uiPriority w:val="21"/>
    <w:rsid w:val="00AF6004"/>
    <w:rPr>
      <w:b/>
      <w:bCs/>
      <w:i/>
      <w:iCs/>
      <w:color w:val="4F81BD"/>
    </w:rPr>
  </w:style>
  <w:style w:type="paragraph" w:styleId="Citcia">
    <w:name w:val="Quote"/>
    <w:basedOn w:val="Normlny"/>
    <w:next w:val="Normlny"/>
    <w:link w:val="CitciaChar"/>
    <w:uiPriority w:val="29"/>
    <w:rsid w:val="00AF6004"/>
    <w:rPr>
      <w:i/>
      <w:iCs/>
      <w:color w:val="000000"/>
      <w:sz w:val="22"/>
      <w:szCs w:val="20"/>
      <w:lang w:val="en-US"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AF6004"/>
    <w:rPr>
      <w:rFonts w:ascii="Times New Roman" w:eastAsia="Times New Roman" w:hAnsi="Times New Roman" w:cs="Times New Roman"/>
      <w:i/>
      <w:iCs/>
      <w:color w:val="000000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AF60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2"/>
      <w:szCs w:val="20"/>
      <w:lang w:val="en-US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F6004"/>
    <w:rPr>
      <w:rFonts w:ascii="Times New Roman" w:eastAsia="Times New Roman" w:hAnsi="Times New Roman" w:cs="Times New Roman"/>
      <w:b/>
      <w:bCs/>
      <w:i/>
      <w:iCs/>
      <w:color w:val="4F81BD"/>
      <w:szCs w:val="20"/>
      <w:lang w:val="en-US"/>
    </w:rPr>
  </w:style>
  <w:style w:type="character" w:styleId="Jemnodkaz">
    <w:name w:val="Subtle Reference"/>
    <w:uiPriority w:val="31"/>
    <w:rsid w:val="00AF6004"/>
    <w:rPr>
      <w:smallCaps/>
      <w:color w:val="C0504D"/>
      <w:u w:val="single"/>
    </w:rPr>
  </w:style>
  <w:style w:type="character" w:styleId="Intenzvnyodkaz">
    <w:name w:val="Intense Reference"/>
    <w:uiPriority w:val="32"/>
    <w:rsid w:val="00AF6004"/>
    <w:rPr>
      <w:b/>
      <w:bCs/>
      <w:smallCaps/>
      <w:color w:val="C0504D"/>
      <w:spacing w:val="5"/>
      <w:u w:val="single"/>
    </w:rPr>
  </w:style>
  <w:style w:type="character" w:styleId="Nzovknihy">
    <w:name w:val="Book Title"/>
    <w:uiPriority w:val="33"/>
    <w:rsid w:val="00AF6004"/>
    <w:rPr>
      <w:b/>
      <w:bCs/>
      <w:smallCaps/>
      <w:spacing w:val="5"/>
    </w:rPr>
  </w:style>
  <w:style w:type="paragraph" w:customStyle="1" w:styleId="bl1">
    <w:name w:val="bl1"/>
    <w:basedOn w:val="Normlny"/>
    <w:rsid w:val="00AF6004"/>
    <w:pPr>
      <w:numPr>
        <w:numId w:val="9"/>
      </w:numPr>
      <w:spacing w:before="120" w:line="260" w:lineRule="atLeast"/>
    </w:pPr>
    <w:rPr>
      <w:sz w:val="22"/>
      <w:szCs w:val="20"/>
      <w:lang w:val="en-GB" w:eastAsia="en-US"/>
    </w:rPr>
  </w:style>
  <w:style w:type="paragraph" w:customStyle="1" w:styleId="Body">
    <w:name w:val="Body"/>
    <w:aliases w:val="by"/>
    <w:rsid w:val="00AF6004"/>
    <w:pPr>
      <w:spacing w:after="130" w:line="260" w:lineRule="atLeast"/>
      <w:ind w:right="10"/>
      <w:jc w:val="both"/>
    </w:pPr>
    <w:rPr>
      <w:rFonts w:ascii="Times" w:eastAsia="Times New Roman" w:hAnsi="Times" w:cs="Times New Roman"/>
      <w:szCs w:val="20"/>
      <w:lang w:val="en-GB"/>
    </w:rPr>
  </w:style>
  <w:style w:type="paragraph" w:customStyle="1" w:styleId="1stLevelBulletLast">
    <w:name w:val="1st Level Bullet Last"/>
    <w:basedOn w:val="Normlny"/>
    <w:rsid w:val="00AF6004"/>
    <w:pPr>
      <w:tabs>
        <w:tab w:val="num" w:pos="360"/>
        <w:tab w:val="num" w:pos="680"/>
        <w:tab w:val="right" w:pos="9360"/>
      </w:tabs>
      <w:spacing w:after="260" w:line="260" w:lineRule="atLeast"/>
      <w:ind w:left="360" w:hanging="340"/>
      <w:jc w:val="both"/>
    </w:pPr>
    <w:rPr>
      <w:sz w:val="22"/>
      <w:szCs w:val="20"/>
      <w:lang w:val="en-GB" w:eastAsia="en-US"/>
    </w:rPr>
  </w:style>
  <w:style w:type="paragraph" w:customStyle="1" w:styleId="PrlohaAZ">
    <w:name w:val="Príloha_AZ"/>
    <w:basedOn w:val="Normlnywebov"/>
    <w:qFormat/>
    <w:rsid w:val="00AF6004"/>
    <w:pPr>
      <w:spacing w:before="120" w:beforeAutospacing="0" w:after="0" w:afterAutospacing="0"/>
      <w:jc w:val="center"/>
    </w:pPr>
    <w:rPr>
      <w:rFonts w:eastAsia="Times New Roman"/>
      <w:b/>
      <w:noProof/>
      <w:color w:val="000099"/>
      <w:sz w:val="32"/>
      <w:szCs w:val="32"/>
    </w:rPr>
  </w:style>
  <w:style w:type="paragraph" w:customStyle="1" w:styleId="Priloha1AZ">
    <w:name w:val="Priloha 1_AZ"/>
    <w:basedOn w:val="Normlnywebov"/>
    <w:qFormat/>
    <w:rsid w:val="00AF6004"/>
    <w:pPr>
      <w:spacing w:before="120" w:beforeAutospacing="0" w:after="240" w:afterAutospacing="0"/>
    </w:pPr>
    <w:rPr>
      <w:rFonts w:eastAsia="Times New Roman"/>
      <w:b/>
      <w:noProof/>
      <w:color w:val="000099"/>
      <w:sz w:val="22"/>
      <w:szCs w:val="22"/>
    </w:rPr>
  </w:style>
  <w:style w:type="paragraph" w:customStyle="1" w:styleId="AZPriloha2">
    <w:name w:val="AZ_Priloha _2"/>
    <w:basedOn w:val="Normlnywebov"/>
    <w:qFormat/>
    <w:rsid w:val="00AF6004"/>
    <w:pPr>
      <w:spacing w:before="120" w:beforeAutospacing="0" w:after="0" w:afterAutospacing="0"/>
    </w:pPr>
    <w:rPr>
      <w:rFonts w:eastAsia="Times New Roman"/>
      <w:b/>
      <w:noProof/>
      <w:color w:val="000099"/>
      <w:sz w:val="22"/>
      <w:szCs w:val="22"/>
    </w:rPr>
  </w:style>
  <w:style w:type="paragraph" w:customStyle="1" w:styleId="AZtabukaprloha">
    <w:name w:val="AZ_tabuľka_príloha"/>
    <w:basedOn w:val="AZtabuka"/>
    <w:qFormat/>
    <w:rsid w:val="00AF6004"/>
  </w:style>
  <w:style w:type="paragraph" w:customStyle="1" w:styleId="AZlegenda">
    <w:name w:val="AZ_legenda"/>
    <w:basedOn w:val="AZzdroj"/>
    <w:qFormat/>
    <w:rsid w:val="00AF6004"/>
    <w:pPr>
      <w:spacing w:before="120" w:after="0"/>
    </w:pPr>
    <w:rPr>
      <w:sz w:val="16"/>
      <w:szCs w:val="16"/>
    </w:rPr>
  </w:style>
  <w:style w:type="paragraph" w:customStyle="1" w:styleId="AZPopislegendy">
    <w:name w:val="AZ_Popis legendy"/>
    <w:basedOn w:val="AZlegenda"/>
    <w:qFormat/>
    <w:rsid w:val="00AF6004"/>
    <w:pPr>
      <w:spacing w:before="0"/>
    </w:pPr>
  </w:style>
  <w:style w:type="paragraph" w:customStyle="1" w:styleId="doc-ti">
    <w:name w:val="doc-ti"/>
    <w:basedOn w:val="Normlny"/>
    <w:rsid w:val="00AF6004"/>
    <w:pPr>
      <w:spacing w:before="100" w:beforeAutospacing="1" w:after="100" w:afterAutospacing="1"/>
    </w:pPr>
  </w:style>
  <w:style w:type="paragraph" w:customStyle="1" w:styleId="Anal">
    <w:name w:val="Anal"/>
    <w:basedOn w:val="Nadpis1"/>
    <w:qFormat/>
    <w:rsid w:val="00AF6004"/>
    <w:pPr>
      <w:spacing w:line="264" w:lineRule="auto"/>
      <w:ind w:left="928" w:hanging="360"/>
      <w:jc w:val="both"/>
    </w:pPr>
    <w:rPr>
      <w:rFonts w:ascii="Times New Roman" w:eastAsia="Times New Roman" w:hAnsi="Times New Roman" w:cs="Times New Roman"/>
      <w:bCs w:val="0"/>
      <w:color w:val="auto"/>
      <w:sz w:val="22"/>
      <w:szCs w:val="22"/>
      <w:lang w:eastAsia="en-US"/>
    </w:rPr>
  </w:style>
  <w:style w:type="paragraph" w:customStyle="1" w:styleId="VO">
    <w:name w:val="VO"/>
    <w:basedOn w:val="Anal"/>
    <w:qFormat/>
    <w:rsid w:val="00AF6004"/>
  </w:style>
  <w:style w:type="paragraph" w:customStyle="1" w:styleId="VO2">
    <w:name w:val="VO_2"/>
    <w:basedOn w:val="Nadpis2"/>
    <w:qFormat/>
    <w:rsid w:val="00AF6004"/>
    <w:pPr>
      <w:numPr>
        <w:ilvl w:val="1"/>
        <w:numId w:val="10"/>
      </w:numPr>
      <w:spacing w:before="0" w:line="264" w:lineRule="auto"/>
      <w:jc w:val="both"/>
    </w:pPr>
    <w:rPr>
      <w:rFonts w:ascii="Times New Roman" w:eastAsia="Times New Roman" w:hAnsi="Times New Roman" w:cs="Times New Roman"/>
      <w:bCs w:val="0"/>
      <w:color w:val="auto"/>
      <w:sz w:val="22"/>
      <w:szCs w:val="22"/>
      <w:lang w:val="x-none" w:eastAsia="en-US"/>
    </w:rPr>
  </w:style>
  <w:style w:type="paragraph" w:customStyle="1" w:styleId="AZ1">
    <w:name w:val="AZ_1"/>
    <w:basedOn w:val="Nadpis1"/>
    <w:qFormat/>
    <w:rsid w:val="00AF6004"/>
    <w:pPr>
      <w:keepLines w:val="0"/>
      <w:tabs>
        <w:tab w:val="num" w:pos="680"/>
      </w:tabs>
      <w:spacing w:before="400" w:line="360" w:lineRule="exact"/>
      <w:ind w:left="680" w:hanging="340"/>
    </w:pPr>
    <w:rPr>
      <w:rFonts w:ascii="Times New Roman" w:eastAsia="Times New Roman" w:hAnsi="Times New Roman" w:cs="Times New Roman"/>
      <w:bCs w:val="0"/>
      <w:color w:val="0C2D83"/>
      <w:sz w:val="22"/>
      <w:szCs w:val="22"/>
      <w:lang w:eastAsia="en-US"/>
    </w:rPr>
  </w:style>
  <w:style w:type="paragraph" w:customStyle="1" w:styleId="AZnadpisbezcisla">
    <w:name w:val="AZ_nadpis bez cisla"/>
    <w:basedOn w:val="AZodsek"/>
    <w:qFormat/>
    <w:rsid w:val="00AF6004"/>
    <w:pPr>
      <w:tabs>
        <w:tab w:val="num" w:pos="1008"/>
      </w:tabs>
      <w:spacing w:before="240"/>
      <w:ind w:left="1008" w:hanging="1008"/>
    </w:pPr>
    <w:rPr>
      <w:b/>
    </w:rPr>
  </w:style>
  <w:style w:type="paragraph" w:customStyle="1" w:styleId="AZ2">
    <w:name w:val="AZ_2"/>
    <w:basedOn w:val="Nadpis2"/>
    <w:qFormat/>
    <w:rsid w:val="00AF6004"/>
    <w:pPr>
      <w:keepLines w:val="0"/>
      <w:numPr>
        <w:numId w:val="11"/>
      </w:numPr>
      <w:spacing w:before="400" w:line="320" w:lineRule="exact"/>
      <w:ind w:left="0" w:hanging="993"/>
    </w:pPr>
    <w:rPr>
      <w:rFonts w:ascii="Times New Roman" w:eastAsia="Times New Roman" w:hAnsi="Times New Roman" w:cs="Times New Roman"/>
      <w:bCs w:val="0"/>
      <w:color w:val="0C2D83"/>
      <w:sz w:val="22"/>
      <w:szCs w:val="22"/>
      <w:lang w:val="x-none" w:eastAsia="en-US"/>
    </w:rPr>
  </w:style>
  <w:style w:type="paragraph" w:customStyle="1" w:styleId="AZ3">
    <w:name w:val="AZ_3"/>
    <w:basedOn w:val="Nadpis3"/>
    <w:qFormat/>
    <w:rsid w:val="00AF6004"/>
    <w:pPr>
      <w:keepLines w:val="0"/>
      <w:tabs>
        <w:tab w:val="num" w:pos="680"/>
        <w:tab w:val="num" w:pos="851"/>
      </w:tabs>
      <w:spacing w:before="240" w:after="240"/>
      <w:ind w:left="851" w:hanging="851"/>
    </w:pPr>
    <w:rPr>
      <w:rFonts w:ascii="Times New Roman" w:eastAsia="Times New Roman" w:hAnsi="Times New Roman" w:cs="Times New Roman"/>
      <w:b w:val="0"/>
      <w:bCs w:val="0"/>
      <w:color w:val="000099"/>
      <w:sz w:val="22"/>
      <w:szCs w:val="22"/>
      <w:lang w:val="x-none" w:eastAsia="en-US"/>
    </w:rPr>
  </w:style>
  <w:style w:type="paragraph" w:customStyle="1" w:styleId="AZ3bezcislovania">
    <w:name w:val="AZ_3 bez cislovania"/>
    <w:basedOn w:val="Nadpis3"/>
    <w:qFormat/>
    <w:rsid w:val="00AF6004"/>
    <w:pPr>
      <w:keepLines w:val="0"/>
      <w:spacing w:before="240" w:after="240"/>
    </w:pPr>
    <w:rPr>
      <w:rFonts w:ascii="Times New Roman" w:eastAsia="Times New Roman" w:hAnsi="Times New Roman" w:cs="Times New Roman"/>
      <w:b w:val="0"/>
      <w:bCs w:val="0"/>
      <w:color w:val="000099"/>
      <w:sz w:val="22"/>
      <w:szCs w:val="22"/>
      <w:lang w:val="x-none" w:eastAsia="en-US"/>
    </w:rPr>
  </w:style>
  <w:style w:type="character" w:customStyle="1" w:styleId="spanr">
    <w:name w:val="span_r"/>
    <w:basedOn w:val="Predvolenpsmoodseku"/>
    <w:rsid w:val="00AF6004"/>
  </w:style>
  <w:style w:type="paragraph" w:customStyle="1" w:styleId="Normal12Hanging">
    <w:name w:val="Normal12Hanging"/>
    <w:basedOn w:val="Normlny"/>
    <w:rsid w:val="00AF6004"/>
    <w:pPr>
      <w:widowControl w:val="0"/>
      <w:spacing w:after="240"/>
      <w:ind w:left="357" w:hanging="357"/>
    </w:pPr>
    <w:rPr>
      <w:szCs w:val="20"/>
      <w:lang w:eastAsia="en-GB"/>
    </w:rPr>
  </w:style>
  <w:style w:type="paragraph" w:customStyle="1" w:styleId="EG1">
    <w:name w:val="EG_1"/>
    <w:basedOn w:val="Normlny"/>
    <w:rsid w:val="00AF6004"/>
    <w:pPr>
      <w:numPr>
        <w:ilvl w:val="1"/>
        <w:numId w:val="12"/>
      </w:numPr>
    </w:pPr>
    <w:rPr>
      <w:sz w:val="22"/>
      <w:szCs w:val="20"/>
      <w:lang w:eastAsia="en-US"/>
    </w:rPr>
  </w:style>
  <w:style w:type="paragraph" w:customStyle="1" w:styleId="Pa21">
    <w:name w:val="Pa21"/>
    <w:basedOn w:val="Normlny"/>
    <w:next w:val="Normlny"/>
    <w:uiPriority w:val="99"/>
    <w:rsid w:val="00AF6004"/>
    <w:pPr>
      <w:autoSpaceDE w:val="0"/>
      <w:autoSpaceDN w:val="0"/>
      <w:adjustRightInd w:val="0"/>
      <w:spacing w:line="181" w:lineRule="atLeast"/>
    </w:pPr>
    <w:rPr>
      <w:rFonts w:ascii="EC Square Sans Pro Light" w:eastAsia="Calibri" w:hAnsi="EC Square Sans Pro Light"/>
      <w:lang w:val="en-GB" w:eastAsia="en-US"/>
    </w:rPr>
  </w:style>
  <w:style w:type="paragraph" w:customStyle="1" w:styleId="Style13">
    <w:name w:val="Style13"/>
    <w:basedOn w:val="Normlny"/>
    <w:uiPriority w:val="99"/>
    <w:rsid w:val="00AF6004"/>
    <w:pPr>
      <w:widowControl w:val="0"/>
      <w:autoSpaceDE w:val="0"/>
      <w:autoSpaceDN w:val="0"/>
      <w:adjustRightInd w:val="0"/>
      <w:spacing w:line="278" w:lineRule="exact"/>
      <w:ind w:hanging="322"/>
      <w:jc w:val="both"/>
    </w:pPr>
  </w:style>
  <w:style w:type="character" w:customStyle="1" w:styleId="FontStyle96">
    <w:name w:val="Font Style96"/>
    <w:uiPriority w:val="99"/>
    <w:rsid w:val="00AF6004"/>
    <w:rPr>
      <w:rFonts w:ascii="Times New Roman" w:hAnsi="Times New Roman"/>
      <w:i/>
      <w:sz w:val="2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F6004"/>
    <w:rPr>
      <w:sz w:val="20"/>
      <w:szCs w:val="20"/>
      <w:lang w:val="en-US"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F600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vysvetlivku">
    <w:name w:val="endnote reference"/>
    <w:uiPriority w:val="99"/>
    <w:semiHidden/>
    <w:unhideWhenUsed/>
    <w:rsid w:val="00AF6004"/>
    <w:rPr>
      <w:vertAlign w:val="superscript"/>
    </w:rPr>
  </w:style>
  <w:style w:type="paragraph" w:customStyle="1" w:styleId="Nadpis11">
    <w:name w:val="Nadpis 1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50">
    <w:name w:val="Nadpis_5"/>
    <w:basedOn w:val="AZnadpisbezcisla"/>
    <w:qFormat/>
    <w:rsid w:val="00AF6004"/>
    <w:pPr>
      <w:tabs>
        <w:tab w:val="clear" w:pos="1008"/>
      </w:tabs>
    </w:pPr>
  </w:style>
  <w:style w:type="paragraph" w:customStyle="1" w:styleId="AnalzaPrloha">
    <w:name w:val="Analýza_Príloha"/>
    <w:basedOn w:val="Nadpis2"/>
    <w:qFormat/>
    <w:rsid w:val="00AF6004"/>
    <w:pPr>
      <w:keepLines w:val="0"/>
      <w:spacing w:before="400" w:line="320" w:lineRule="exact"/>
    </w:pPr>
    <w:rPr>
      <w:rFonts w:ascii="Times New Roman" w:eastAsia="Times New Roman" w:hAnsi="Times New Roman" w:cs="Times New Roman"/>
      <w:bCs w:val="0"/>
      <w:color w:val="auto"/>
      <w:sz w:val="28"/>
      <w:szCs w:val="20"/>
      <w:lang w:val="x-none" w:eastAsia="en-US"/>
    </w:rPr>
  </w:style>
  <w:style w:type="paragraph" w:customStyle="1" w:styleId="Nadpis21">
    <w:name w:val="Nadpis 2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31">
    <w:name w:val="Nadpis 3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41">
    <w:name w:val="Nadpis 41"/>
    <w:basedOn w:val="Normlny"/>
    <w:rsid w:val="00AF6004"/>
    <w:pPr>
      <w:tabs>
        <w:tab w:val="num" w:pos="20"/>
      </w:tabs>
    </w:pPr>
    <w:rPr>
      <w:rFonts w:eastAsia="Calibri"/>
      <w:sz w:val="22"/>
      <w:szCs w:val="22"/>
      <w:lang w:val="en-GB" w:eastAsia="en-GB"/>
    </w:rPr>
  </w:style>
  <w:style w:type="character" w:styleId="PouitHypertextovPrepojenie">
    <w:name w:val="FollowedHyperlink"/>
    <w:uiPriority w:val="99"/>
    <w:semiHidden/>
    <w:unhideWhenUsed/>
    <w:rsid w:val="00AF600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4F0C37" w:rsidP="004F0C37">
          <w:pPr>
            <w:pStyle w:val="DD8C56F5396145BBB819E25B80F3F0AE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DF3DD9CDFAA48ECB6FA4EC479413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5B1CF1-658D-4E9F-A17A-C70886183EA5}"/>
      </w:docPartPr>
      <w:docPartBody>
        <w:p w:rsidR="00472943" w:rsidRDefault="004F0C37" w:rsidP="004F0C37">
          <w:pPr>
            <w:pStyle w:val="FDF3DD9CDFAA48ECB6FA4EC479413DF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3A43A0D6CCC47E59AA3C57C37B534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9E3454-C4F7-4578-A640-8D861F23BA3A}"/>
      </w:docPartPr>
      <w:docPartBody>
        <w:p w:rsidR="00860365" w:rsidRDefault="004F0C37">
          <w:pPr>
            <w:pStyle w:val="73A43A0D6CCC47E59AA3C57C37B534E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4FE0D8114774E38946D0A9D26EAF5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F90A08-D135-40EC-9707-DF1A28EBDC92}"/>
      </w:docPartPr>
      <w:docPartBody>
        <w:p w:rsidR="00860365" w:rsidRDefault="00FF3250">
          <w:pPr>
            <w:pStyle w:val="04FE0D8114774E38946D0A9D26EAF51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C Square Sans Pro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33031"/>
    <w:rsid w:val="00033A75"/>
    <w:rsid w:val="00035A3F"/>
    <w:rsid w:val="00036A2A"/>
    <w:rsid w:val="00091DFB"/>
    <w:rsid w:val="000955E5"/>
    <w:rsid w:val="000964DE"/>
    <w:rsid w:val="000A592F"/>
    <w:rsid w:val="000D270C"/>
    <w:rsid w:val="000D5E15"/>
    <w:rsid w:val="000D7AF2"/>
    <w:rsid w:val="000E30BC"/>
    <w:rsid w:val="000E4122"/>
    <w:rsid w:val="000E665E"/>
    <w:rsid w:val="00107848"/>
    <w:rsid w:val="00125FE2"/>
    <w:rsid w:val="00134E00"/>
    <w:rsid w:val="00184C5B"/>
    <w:rsid w:val="00186F80"/>
    <w:rsid w:val="001878AE"/>
    <w:rsid w:val="001F153B"/>
    <w:rsid w:val="00204B00"/>
    <w:rsid w:val="00237E75"/>
    <w:rsid w:val="002476EB"/>
    <w:rsid w:val="002554F2"/>
    <w:rsid w:val="0026202B"/>
    <w:rsid w:val="002B36C2"/>
    <w:rsid w:val="002C53F9"/>
    <w:rsid w:val="002C6DA4"/>
    <w:rsid w:val="002D6DC9"/>
    <w:rsid w:val="002E3A92"/>
    <w:rsid w:val="002F4D33"/>
    <w:rsid w:val="003079FB"/>
    <w:rsid w:val="00310534"/>
    <w:rsid w:val="0032767F"/>
    <w:rsid w:val="00363738"/>
    <w:rsid w:val="00365920"/>
    <w:rsid w:val="003969CA"/>
    <w:rsid w:val="003B62D7"/>
    <w:rsid w:val="003B77F1"/>
    <w:rsid w:val="003D2171"/>
    <w:rsid w:val="003E0B5B"/>
    <w:rsid w:val="003F7AA5"/>
    <w:rsid w:val="00417BB9"/>
    <w:rsid w:val="004544A2"/>
    <w:rsid w:val="00472943"/>
    <w:rsid w:val="004A1BA9"/>
    <w:rsid w:val="004B4EA6"/>
    <w:rsid w:val="004D5079"/>
    <w:rsid w:val="004E6774"/>
    <w:rsid w:val="004E7D63"/>
    <w:rsid w:val="004F0C37"/>
    <w:rsid w:val="00513A3A"/>
    <w:rsid w:val="00540055"/>
    <w:rsid w:val="00541D49"/>
    <w:rsid w:val="0056696D"/>
    <w:rsid w:val="00585884"/>
    <w:rsid w:val="00587125"/>
    <w:rsid w:val="00594E98"/>
    <w:rsid w:val="005A074B"/>
    <w:rsid w:val="005C2D44"/>
    <w:rsid w:val="005C3ACC"/>
    <w:rsid w:val="005D6084"/>
    <w:rsid w:val="00616C33"/>
    <w:rsid w:val="00627374"/>
    <w:rsid w:val="0064321D"/>
    <w:rsid w:val="00663CD9"/>
    <w:rsid w:val="00667E4C"/>
    <w:rsid w:val="006774A2"/>
    <w:rsid w:val="00681761"/>
    <w:rsid w:val="006970B9"/>
    <w:rsid w:val="006A0454"/>
    <w:rsid w:val="006A67B3"/>
    <w:rsid w:val="0071392E"/>
    <w:rsid w:val="007744D7"/>
    <w:rsid w:val="007B2B12"/>
    <w:rsid w:val="007C65C1"/>
    <w:rsid w:val="007C671A"/>
    <w:rsid w:val="007F006D"/>
    <w:rsid w:val="007F52FF"/>
    <w:rsid w:val="00806879"/>
    <w:rsid w:val="00814B75"/>
    <w:rsid w:val="008225C7"/>
    <w:rsid w:val="0082435B"/>
    <w:rsid w:val="00831142"/>
    <w:rsid w:val="0083605A"/>
    <w:rsid w:val="00845353"/>
    <w:rsid w:val="008519D8"/>
    <w:rsid w:val="0085402B"/>
    <w:rsid w:val="00860365"/>
    <w:rsid w:val="008902A6"/>
    <w:rsid w:val="008C207E"/>
    <w:rsid w:val="008D7352"/>
    <w:rsid w:val="008E3D42"/>
    <w:rsid w:val="00901B03"/>
    <w:rsid w:val="00912489"/>
    <w:rsid w:val="0091414D"/>
    <w:rsid w:val="00926DFF"/>
    <w:rsid w:val="00935072"/>
    <w:rsid w:val="0093746B"/>
    <w:rsid w:val="00941291"/>
    <w:rsid w:val="00943D1C"/>
    <w:rsid w:val="009750F0"/>
    <w:rsid w:val="00980428"/>
    <w:rsid w:val="00994E27"/>
    <w:rsid w:val="009A17B5"/>
    <w:rsid w:val="009B2CBB"/>
    <w:rsid w:val="00A00FC9"/>
    <w:rsid w:val="00A0283A"/>
    <w:rsid w:val="00A111E5"/>
    <w:rsid w:val="00A16E05"/>
    <w:rsid w:val="00A16F9A"/>
    <w:rsid w:val="00A37F12"/>
    <w:rsid w:val="00A44915"/>
    <w:rsid w:val="00A82B0E"/>
    <w:rsid w:val="00A845D6"/>
    <w:rsid w:val="00A97A9D"/>
    <w:rsid w:val="00AA19FC"/>
    <w:rsid w:val="00AA53D2"/>
    <w:rsid w:val="00AC2C76"/>
    <w:rsid w:val="00AC7858"/>
    <w:rsid w:val="00AD1A30"/>
    <w:rsid w:val="00AF4D2B"/>
    <w:rsid w:val="00B03944"/>
    <w:rsid w:val="00B0509E"/>
    <w:rsid w:val="00B2578E"/>
    <w:rsid w:val="00B33E28"/>
    <w:rsid w:val="00B449CF"/>
    <w:rsid w:val="00B45462"/>
    <w:rsid w:val="00BA26DE"/>
    <w:rsid w:val="00BB3D62"/>
    <w:rsid w:val="00BB43BB"/>
    <w:rsid w:val="00BB5630"/>
    <w:rsid w:val="00BD3661"/>
    <w:rsid w:val="00BD7CEC"/>
    <w:rsid w:val="00BE72B5"/>
    <w:rsid w:val="00C02C76"/>
    <w:rsid w:val="00C16CB5"/>
    <w:rsid w:val="00C2046F"/>
    <w:rsid w:val="00C20A9D"/>
    <w:rsid w:val="00C2121E"/>
    <w:rsid w:val="00C22B1C"/>
    <w:rsid w:val="00C40942"/>
    <w:rsid w:val="00C6214E"/>
    <w:rsid w:val="00C665EA"/>
    <w:rsid w:val="00C73B0E"/>
    <w:rsid w:val="00C90382"/>
    <w:rsid w:val="00C927B0"/>
    <w:rsid w:val="00CC57DC"/>
    <w:rsid w:val="00CE2D99"/>
    <w:rsid w:val="00D137D6"/>
    <w:rsid w:val="00D17EDF"/>
    <w:rsid w:val="00D25B67"/>
    <w:rsid w:val="00D25E71"/>
    <w:rsid w:val="00D41045"/>
    <w:rsid w:val="00D41742"/>
    <w:rsid w:val="00D52113"/>
    <w:rsid w:val="00D56DF9"/>
    <w:rsid w:val="00D57577"/>
    <w:rsid w:val="00D63194"/>
    <w:rsid w:val="00D66DB4"/>
    <w:rsid w:val="00D84C99"/>
    <w:rsid w:val="00DA24B3"/>
    <w:rsid w:val="00DB1BE6"/>
    <w:rsid w:val="00DD78F4"/>
    <w:rsid w:val="00DE55F2"/>
    <w:rsid w:val="00DF1217"/>
    <w:rsid w:val="00DF6BF8"/>
    <w:rsid w:val="00E02953"/>
    <w:rsid w:val="00E14233"/>
    <w:rsid w:val="00E143AD"/>
    <w:rsid w:val="00E145C0"/>
    <w:rsid w:val="00E52207"/>
    <w:rsid w:val="00E66A94"/>
    <w:rsid w:val="00E749CE"/>
    <w:rsid w:val="00E77CFA"/>
    <w:rsid w:val="00E84BAD"/>
    <w:rsid w:val="00EB6A8D"/>
    <w:rsid w:val="00EC3E8F"/>
    <w:rsid w:val="00EC7F29"/>
    <w:rsid w:val="00ED1936"/>
    <w:rsid w:val="00F04D7B"/>
    <w:rsid w:val="00F51D13"/>
    <w:rsid w:val="00F52CDD"/>
    <w:rsid w:val="00F5530D"/>
    <w:rsid w:val="00F56166"/>
    <w:rsid w:val="00F76471"/>
    <w:rsid w:val="00F90B47"/>
    <w:rsid w:val="00FB660B"/>
    <w:rsid w:val="00FD53D8"/>
    <w:rsid w:val="00FE0B0E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02C76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3B7705C297949E49D93EDB0982ADB58">
    <w:name w:val="53B7705C297949E49D93EDB0982ADB58"/>
    <w:rsid w:val="004F0C37"/>
  </w:style>
  <w:style w:type="paragraph" w:customStyle="1" w:styleId="FDF3DD9CDFAA48ECB6FA4EC479413DFA">
    <w:name w:val="FDF3DD9CDFAA48ECB6FA4EC479413DFA"/>
    <w:rsid w:val="004F0C37"/>
  </w:style>
  <w:style w:type="paragraph" w:customStyle="1" w:styleId="DD8C56F5396145BBB819E25B80F3F0AE2">
    <w:name w:val="DD8C56F5396145BBB819E25B80F3F0AE2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05A0EE88140ADA410A301BB7A5998">
    <w:name w:val="08F05A0EE88140ADA410A301BB7A5998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24DF18EFA4165BA3737A5727EDE49">
    <w:name w:val="E2A24DF18EFA4165BA3737A5727EDE49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9954CF87794B1CBC4E5B34CDAC7718">
    <w:name w:val="2F9954CF87794B1CBC4E5B34CDAC7718"/>
    <w:rsid w:val="00C02C76"/>
    <w:pPr>
      <w:spacing w:after="160" w:line="259" w:lineRule="auto"/>
    </w:pPr>
  </w:style>
  <w:style w:type="paragraph" w:customStyle="1" w:styleId="CC88A8DB3ADE483AAE216529EE71B29B">
    <w:name w:val="CC88A8DB3ADE483AAE216529EE71B29B"/>
    <w:pPr>
      <w:spacing w:after="160" w:line="259" w:lineRule="auto"/>
    </w:pPr>
  </w:style>
  <w:style w:type="paragraph" w:customStyle="1" w:styleId="C6EC9530341B4CC884E002EB1335B228">
    <w:name w:val="C6EC9530341B4CC884E002EB1335B228"/>
    <w:pPr>
      <w:spacing w:after="160" w:line="259" w:lineRule="auto"/>
    </w:pPr>
  </w:style>
  <w:style w:type="paragraph" w:customStyle="1" w:styleId="73A43A0D6CCC47E59AA3C57C37B534EC">
    <w:name w:val="73A43A0D6CCC47E59AA3C57C37B534EC"/>
    <w:pPr>
      <w:spacing w:after="160" w:line="259" w:lineRule="auto"/>
    </w:pPr>
  </w:style>
  <w:style w:type="paragraph" w:customStyle="1" w:styleId="04FE0D8114774E38946D0A9D26EAF517">
    <w:name w:val="04FE0D8114774E38946D0A9D26EAF51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8463C-998F-4D0F-8D4F-0B7A8B7D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9619</Words>
  <Characters>54834</Characters>
  <Application>Microsoft Office Word</Application>
  <DocSecurity>0</DocSecurity>
  <Lines>456</Lines>
  <Paragraphs>128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Maroš Varsányi</dc:creator>
  <cp:lastModifiedBy>Andrej Markovič</cp:lastModifiedBy>
  <cp:revision>20</cp:revision>
  <cp:lastPrinted>2019-02-21T12:40:00Z</cp:lastPrinted>
  <dcterms:created xsi:type="dcterms:W3CDTF">2019-03-04T07:55:00Z</dcterms:created>
  <dcterms:modified xsi:type="dcterms:W3CDTF">2019-04-16T11:12:00Z</dcterms:modified>
</cp:coreProperties>
</file>